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54BC" w14:textId="7ADB37D8" w:rsidR="00CB14F5" w:rsidRPr="00433679" w:rsidRDefault="1D45D8DE" w:rsidP="00433679">
      <w:pPr>
        <w:spacing w:before="60" w:after="60"/>
        <w:contextualSpacing/>
        <w:outlineLvl w:val="0"/>
        <w:rPr>
          <w:rFonts w:asciiTheme="minorHAnsi" w:eastAsia="Times New Roman" w:hAnsiTheme="minorHAnsi" w:cstheme="minorHAnsi"/>
          <w:b/>
          <w:bCs/>
          <w:color w:val="C00000"/>
          <w:sz w:val="28"/>
          <w:szCs w:val="28"/>
        </w:rPr>
      </w:pPr>
      <w:bookmarkStart w:id="0" w:name="_Toc38447557"/>
      <w:bookmarkStart w:id="1" w:name="_Toc52745883"/>
      <w:bookmarkStart w:id="2" w:name="_Toc52653804"/>
      <w:bookmarkStart w:id="3" w:name="_Toc70340572"/>
      <w:bookmarkStart w:id="4" w:name="_Hlk68036618"/>
      <w:bookmarkStart w:id="5" w:name="_GoBack"/>
      <w:bookmarkEnd w:id="5"/>
      <w:r w:rsidRPr="00433679">
        <w:rPr>
          <w:rFonts w:asciiTheme="minorHAnsi" w:eastAsia="Times New Roman" w:hAnsiTheme="minorHAnsi" w:cstheme="minorHAnsi"/>
          <w:b/>
          <w:bCs/>
          <w:color w:val="C00000"/>
          <w:sz w:val="28"/>
          <w:szCs w:val="28"/>
        </w:rPr>
        <w:t>Załącznik nr 8 do Regulaminu – wzór Umowy</w:t>
      </w:r>
      <w:bookmarkEnd w:id="0"/>
      <w:bookmarkEnd w:id="1"/>
      <w:bookmarkEnd w:id="2"/>
      <w:bookmarkEnd w:id="3"/>
    </w:p>
    <w:p w14:paraId="58116220" w14:textId="77777777" w:rsidR="00CB14F5" w:rsidRPr="00433679" w:rsidRDefault="00CB14F5" w:rsidP="00433679">
      <w:pPr>
        <w:spacing w:before="60" w:after="60"/>
        <w:rPr>
          <w:rFonts w:asciiTheme="minorHAnsi" w:hAnsiTheme="minorHAnsi" w:cstheme="minorHAnsi"/>
          <w:color w:val="000000" w:themeColor="text1"/>
        </w:rPr>
      </w:pPr>
    </w:p>
    <w:p w14:paraId="2DEE3773" w14:textId="77777777" w:rsidR="00CB14F5" w:rsidRPr="00433679" w:rsidRDefault="00CB14F5" w:rsidP="00433679">
      <w:p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Wykonawca został dopuszczony do zawarcia Umowy w więcej niż jednym Strumieniu, Umowa jest zawierana odrębnie na każdy ze Strumieni. Wskazanie Strumienia następuje w art. 3 §2 Umowy]</w:t>
      </w:r>
    </w:p>
    <w:p w14:paraId="26D1F7BE" w14:textId="77777777" w:rsidR="00CB14F5" w:rsidRPr="00433679" w:rsidRDefault="00CB14F5" w:rsidP="00433679">
      <w:pPr>
        <w:spacing w:before="60" w:after="60"/>
        <w:contextualSpacing/>
        <w:rPr>
          <w:rFonts w:asciiTheme="minorHAnsi" w:hAnsiTheme="minorHAnsi" w:cstheme="minorHAnsi"/>
          <w:color w:val="000000" w:themeColor="text1"/>
        </w:rPr>
      </w:pPr>
    </w:p>
    <w:p w14:paraId="6019FA01" w14:textId="77777777" w:rsidR="00CB14F5" w:rsidRPr="00433679" w:rsidRDefault="00CB14F5" w:rsidP="00433679">
      <w:pPr>
        <w:pStyle w:val="Tytu"/>
        <w:spacing w:before="60" w:after="60" w:line="259" w:lineRule="auto"/>
        <w:jc w:val="center"/>
        <w:rPr>
          <w:rFonts w:asciiTheme="minorHAnsi" w:hAnsiTheme="minorHAnsi" w:cstheme="minorHAnsi"/>
          <w:b/>
          <w:color w:val="000000" w:themeColor="text1"/>
          <w:sz w:val="22"/>
          <w:szCs w:val="22"/>
        </w:rPr>
      </w:pPr>
      <w:r w:rsidRPr="00433679">
        <w:rPr>
          <w:rFonts w:asciiTheme="minorHAnsi" w:hAnsiTheme="minorHAnsi" w:cstheme="minorHAnsi"/>
          <w:b/>
          <w:color w:val="000000" w:themeColor="text1"/>
          <w:sz w:val="22"/>
          <w:szCs w:val="22"/>
        </w:rPr>
        <w:t xml:space="preserve">UMOWA </w:t>
      </w:r>
    </w:p>
    <w:p w14:paraId="5F98EB3A" w14:textId="096A8812" w:rsidR="00CB14F5" w:rsidRPr="00433679" w:rsidRDefault="00CB14F5" w:rsidP="00433679">
      <w:pPr>
        <w:pStyle w:val="Tytu"/>
        <w:spacing w:before="60" w:after="60" w:line="259" w:lineRule="auto"/>
        <w:jc w:val="center"/>
        <w:rPr>
          <w:rFonts w:asciiTheme="minorHAnsi" w:hAnsiTheme="minorHAnsi" w:cstheme="minorHAnsi"/>
          <w:b/>
          <w:color w:val="000000" w:themeColor="text1"/>
          <w:sz w:val="22"/>
          <w:szCs w:val="22"/>
        </w:rPr>
      </w:pPr>
      <w:r w:rsidRPr="00433679">
        <w:rPr>
          <w:rFonts w:asciiTheme="minorHAnsi" w:hAnsiTheme="minorHAnsi" w:cstheme="minorHAnsi"/>
          <w:b/>
          <w:color w:val="000000" w:themeColor="text1"/>
          <w:sz w:val="22"/>
          <w:szCs w:val="22"/>
        </w:rPr>
        <w:t xml:space="preserve">NA REALIZACJĘ PRZEDMIOTU ZAMÓWIENIA PRZEDKOMERCYJNEGO W RAMACH PRZEDSIĘWZIĘCIA </w:t>
      </w:r>
      <w:r w:rsidRPr="00433679">
        <w:rPr>
          <w:rFonts w:asciiTheme="minorHAnsi" w:hAnsiTheme="minorHAnsi" w:cstheme="minorHAnsi"/>
          <w:b/>
          <w:color w:val="000000" w:themeColor="text1"/>
          <w:sz w:val="22"/>
          <w:szCs w:val="22"/>
        </w:rPr>
        <w:br/>
        <w:t>„</w:t>
      </w:r>
      <w:r w:rsidR="000D34E2" w:rsidRPr="00433679">
        <w:rPr>
          <w:rFonts w:asciiTheme="minorHAnsi" w:hAnsiTheme="minorHAnsi" w:cstheme="minorHAnsi"/>
          <w:b/>
          <w:color w:val="000000" w:themeColor="text1"/>
          <w:sz w:val="22"/>
          <w:szCs w:val="22"/>
        </w:rPr>
        <w:t>Magazynowanie energii elektrycznej</w:t>
      </w:r>
      <w:r w:rsidRPr="00433679">
        <w:rPr>
          <w:rFonts w:asciiTheme="minorHAnsi" w:hAnsiTheme="minorHAnsi" w:cstheme="minorHAnsi"/>
          <w:b/>
          <w:color w:val="000000" w:themeColor="text1"/>
          <w:sz w:val="22"/>
          <w:szCs w:val="22"/>
        </w:rPr>
        <w:t>”</w:t>
      </w:r>
    </w:p>
    <w:p w14:paraId="0884FB5F" w14:textId="77777777" w:rsidR="00CB14F5" w:rsidRPr="00433679" w:rsidRDefault="00CB14F5" w:rsidP="00433679">
      <w:pPr>
        <w:spacing w:before="60" w:after="60"/>
        <w:contextualSpacing/>
        <w:jc w:val="center"/>
        <w:rPr>
          <w:rFonts w:asciiTheme="minorHAnsi" w:hAnsiTheme="minorHAnsi" w:cstheme="minorHAnsi"/>
          <w:i/>
          <w:color w:val="000000" w:themeColor="text1"/>
        </w:rPr>
      </w:pPr>
      <w:r w:rsidRPr="00433679">
        <w:rPr>
          <w:rFonts w:asciiTheme="minorHAnsi" w:hAnsiTheme="minorHAnsi" w:cstheme="minorHAnsi"/>
          <w:i/>
          <w:color w:val="000000" w:themeColor="text1"/>
        </w:rPr>
        <w:t>/WZÓR/</w:t>
      </w:r>
    </w:p>
    <w:p w14:paraId="70AC232E" w14:textId="77777777" w:rsidR="00CB14F5" w:rsidRPr="00433679" w:rsidRDefault="00CB14F5" w:rsidP="00433679">
      <w:pPr>
        <w:spacing w:before="60" w:after="60"/>
        <w:contextualSpacing/>
        <w:jc w:val="center"/>
        <w:rPr>
          <w:rFonts w:asciiTheme="minorHAnsi" w:hAnsiTheme="minorHAnsi" w:cstheme="minorHAnsi"/>
          <w:color w:val="000000" w:themeColor="text1"/>
        </w:rPr>
      </w:pPr>
    </w:p>
    <w:p w14:paraId="16CE9A58"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 xml:space="preserve">zawarta dnia </w:t>
      </w:r>
      <w:r w:rsidRPr="00433679">
        <w:rPr>
          <w:rFonts w:asciiTheme="minorHAnsi" w:eastAsia="SimSun" w:hAnsiTheme="minorHAnsi" w:cstheme="minorHAnsi"/>
          <w:color w:val="000000" w:themeColor="text1"/>
          <w:lang w:eastAsia="en-GB" w:bidi="ar-AE"/>
        </w:rPr>
        <w:t xml:space="preserve">[___] </w:t>
      </w:r>
      <w:r w:rsidRPr="00433679">
        <w:rPr>
          <w:rFonts w:asciiTheme="minorHAnsi" w:eastAsia="Times New Roman" w:hAnsiTheme="minorHAnsi" w:cstheme="minorHAnsi"/>
          <w:color w:val="000000" w:themeColor="text1"/>
          <w:lang w:eastAsia="pl-PL"/>
        </w:rPr>
        <w:t>w Warszawie, pomiędzy:</w:t>
      </w:r>
    </w:p>
    <w:p w14:paraId="0F03D48C"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b/>
          <w:color w:val="000000" w:themeColor="text1"/>
          <w:lang w:eastAsia="pl-PL"/>
        </w:rPr>
      </w:pPr>
    </w:p>
    <w:p w14:paraId="20FDC9A4"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b/>
          <w:bCs/>
          <w:color w:val="000000" w:themeColor="text1"/>
          <w:lang w:eastAsia="pl-PL"/>
        </w:rPr>
        <w:t>Narodowym Centrum Badań i Rozwoju</w:t>
      </w:r>
      <w:r w:rsidRPr="00433679">
        <w:rPr>
          <w:rFonts w:asciiTheme="minorHAnsi" w:eastAsia="Times New Roman" w:hAnsiTheme="minorHAnsi" w:cstheme="minorHAnsi"/>
          <w:color w:val="000000" w:themeColor="text1"/>
          <w:lang w:eastAsia="pl-PL"/>
        </w:rPr>
        <w:t xml:space="preserve"> z siedzibą w Warszawie (00–695), przy ul. Nowogrodzkiej 47a, działającym na podstawie ustawy z dnia 30 kwietnia 2010 r. o Narodowym Centrum Badań i Rozwoju (Dz. U. z 2020 r., poz. 1861 ze zm.), REGON 141032404, NIP 701-007-37-77, zwanym dalej „</w:t>
      </w:r>
      <w:r w:rsidRPr="00433679">
        <w:rPr>
          <w:rFonts w:asciiTheme="minorHAnsi" w:eastAsia="Times New Roman" w:hAnsiTheme="minorHAnsi" w:cstheme="minorHAnsi"/>
          <w:b/>
          <w:bCs/>
          <w:color w:val="000000" w:themeColor="text1"/>
          <w:lang w:eastAsia="pl-PL"/>
        </w:rPr>
        <w:t>NCBR</w:t>
      </w:r>
      <w:r w:rsidRPr="00433679">
        <w:rPr>
          <w:rFonts w:asciiTheme="minorHAnsi" w:eastAsia="Times New Roman" w:hAnsiTheme="minorHAnsi" w:cstheme="minorHAnsi"/>
          <w:color w:val="000000" w:themeColor="text1"/>
          <w:lang w:eastAsia="pl-PL"/>
        </w:rPr>
        <w:t>” lub „</w:t>
      </w:r>
      <w:r w:rsidRPr="00433679">
        <w:rPr>
          <w:rFonts w:asciiTheme="minorHAnsi" w:eastAsia="Times New Roman" w:hAnsiTheme="minorHAnsi" w:cstheme="minorHAnsi"/>
          <w:b/>
          <w:bCs/>
          <w:color w:val="000000" w:themeColor="text1"/>
          <w:lang w:eastAsia="pl-PL"/>
        </w:rPr>
        <w:t>Zamawiającym</w:t>
      </w:r>
      <w:r w:rsidRPr="00433679">
        <w:rPr>
          <w:rFonts w:asciiTheme="minorHAnsi" w:eastAsia="Times New Roman" w:hAnsiTheme="minorHAnsi" w:cstheme="minorHAnsi"/>
          <w:color w:val="000000" w:themeColor="text1"/>
          <w:lang w:eastAsia="pl-PL"/>
        </w:rPr>
        <w:t>”, reprezentowanym przez:</w:t>
      </w:r>
    </w:p>
    <w:p w14:paraId="432D56B2" w14:textId="77777777" w:rsidR="00CB14F5" w:rsidRPr="00433679" w:rsidRDefault="00CB14F5" w:rsidP="00433679">
      <w:pPr>
        <w:widowControl w:val="0"/>
        <w:autoSpaceDE w:val="0"/>
        <w:autoSpaceDN w:val="0"/>
        <w:adjustRightInd w:val="0"/>
        <w:spacing w:before="60" w:after="60"/>
        <w:contextualSpacing/>
        <w:jc w:val="both"/>
        <w:rPr>
          <w:rFonts w:asciiTheme="minorHAnsi" w:eastAsia="SimSun" w:hAnsiTheme="minorHAnsi" w:cstheme="minorHAnsi"/>
          <w:color w:val="000000" w:themeColor="text1"/>
          <w:lang w:eastAsia="en-GB" w:bidi="ar-AE"/>
        </w:rPr>
      </w:pPr>
      <w:r w:rsidRPr="00433679">
        <w:rPr>
          <w:rFonts w:asciiTheme="minorHAnsi" w:hAnsiTheme="minorHAnsi" w:cstheme="minorHAnsi"/>
          <w:color w:val="000000" w:themeColor="text1"/>
        </w:rPr>
        <w:t>[___]</w:t>
      </w:r>
    </w:p>
    <w:p w14:paraId="3D63B465" w14:textId="77777777" w:rsidR="00CB14F5" w:rsidRPr="00433679" w:rsidRDefault="00CB14F5" w:rsidP="00433679">
      <w:pPr>
        <w:widowControl w:val="0"/>
        <w:autoSpaceDE w:val="0"/>
        <w:autoSpaceDN w:val="0"/>
        <w:adjustRightInd w:val="0"/>
        <w:spacing w:before="60" w:after="60"/>
        <w:contextualSpacing/>
        <w:jc w:val="center"/>
        <w:rPr>
          <w:rFonts w:asciiTheme="minorHAnsi" w:eastAsia="SimSun" w:hAnsiTheme="minorHAnsi" w:cstheme="minorHAnsi"/>
          <w:color w:val="000000" w:themeColor="text1"/>
          <w:lang w:eastAsia="en-GB" w:bidi="ar-AE"/>
        </w:rPr>
      </w:pPr>
    </w:p>
    <w:p w14:paraId="350C5657" w14:textId="77777777" w:rsidR="00CB14F5" w:rsidRPr="00433679" w:rsidRDefault="00CB14F5" w:rsidP="00433679">
      <w:pPr>
        <w:widowControl w:val="0"/>
        <w:autoSpaceDE w:val="0"/>
        <w:autoSpaceDN w:val="0"/>
        <w:adjustRightInd w:val="0"/>
        <w:spacing w:before="60" w:after="60"/>
        <w:contextualSpacing/>
        <w:jc w:val="center"/>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a</w:t>
      </w:r>
    </w:p>
    <w:p w14:paraId="355924AB"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SimSun" w:hAnsiTheme="minorHAnsi" w:cstheme="minorHAnsi"/>
          <w:color w:val="000000" w:themeColor="text1"/>
          <w:lang w:eastAsia="en-GB" w:bidi="ar-AE"/>
        </w:rPr>
        <w:t xml:space="preserve">[___] </w:t>
      </w:r>
      <w:r w:rsidRPr="00433679">
        <w:rPr>
          <w:rFonts w:asciiTheme="minorHAnsi" w:eastAsia="Times New Roman" w:hAnsiTheme="minorHAnsi" w:cstheme="minorHAnsi"/>
          <w:color w:val="000000" w:themeColor="text1"/>
          <w:lang w:eastAsia="pl-PL"/>
        </w:rPr>
        <w:t xml:space="preserve">z siedzibą w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przy ul.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wpisanym do rejestru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o numerze identyfikacji podatkowej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zwanym dalej (</w:t>
      </w:r>
      <w:r w:rsidRPr="00433679">
        <w:rPr>
          <w:rFonts w:asciiTheme="minorHAnsi" w:eastAsia="Times New Roman" w:hAnsiTheme="minorHAnsi" w:cstheme="minorHAnsi"/>
          <w:i/>
          <w:color w:val="000000" w:themeColor="text1"/>
          <w:lang w:eastAsia="pl-PL"/>
        </w:rPr>
        <w:t>ewentualnie</w:t>
      </w:r>
      <w:r w:rsidRPr="00433679">
        <w:rPr>
          <w:rFonts w:asciiTheme="minorHAnsi" w:eastAsia="Times New Roman" w:hAnsiTheme="minorHAnsi" w:cstheme="minorHAnsi"/>
          <w:color w:val="000000" w:themeColor="text1"/>
          <w:lang w:eastAsia="pl-PL"/>
        </w:rPr>
        <w:t xml:space="preserve"> </w:t>
      </w:r>
      <w:r w:rsidRPr="00433679">
        <w:rPr>
          <w:rFonts w:asciiTheme="minorHAnsi" w:eastAsia="Times New Roman" w:hAnsiTheme="minorHAnsi" w:cstheme="minorHAnsi"/>
          <w:i/>
          <w:color w:val="000000" w:themeColor="text1"/>
          <w:lang w:eastAsia="pl-PL"/>
        </w:rPr>
        <w:t>– zwanymi dalej łącznie</w:t>
      </w:r>
      <w:r w:rsidRPr="00433679">
        <w:rPr>
          <w:rFonts w:asciiTheme="minorHAnsi" w:eastAsia="Times New Roman" w:hAnsiTheme="minorHAnsi" w:cstheme="minorHAnsi"/>
          <w:color w:val="000000" w:themeColor="text1"/>
          <w:lang w:eastAsia="pl-PL"/>
        </w:rPr>
        <w:t>) „</w:t>
      </w:r>
      <w:r w:rsidRPr="00433679">
        <w:rPr>
          <w:rFonts w:asciiTheme="minorHAnsi" w:eastAsia="Times New Roman" w:hAnsiTheme="minorHAnsi" w:cstheme="minorHAnsi"/>
          <w:b/>
          <w:color w:val="000000" w:themeColor="text1"/>
          <w:lang w:eastAsia="pl-PL"/>
        </w:rPr>
        <w:t>Wykonawcą</w:t>
      </w:r>
      <w:r w:rsidRPr="00433679">
        <w:rPr>
          <w:rFonts w:asciiTheme="minorHAnsi" w:eastAsia="Times New Roman" w:hAnsiTheme="minorHAnsi" w:cstheme="minorHAnsi"/>
          <w:color w:val="000000" w:themeColor="text1"/>
          <w:lang w:eastAsia="pl-PL"/>
        </w:rPr>
        <w:t xml:space="preserve">”, reprezentowanym przez: </w:t>
      </w:r>
    </w:p>
    <w:p w14:paraId="37E07E87"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NCBR oraz Wykonawca są łącznie zwani „</w:t>
      </w:r>
      <w:r w:rsidRPr="00433679">
        <w:rPr>
          <w:rFonts w:asciiTheme="minorHAnsi" w:eastAsia="Times New Roman" w:hAnsiTheme="minorHAnsi" w:cstheme="minorHAnsi"/>
          <w:b/>
          <w:color w:val="000000" w:themeColor="text1"/>
          <w:lang w:eastAsia="pl-PL"/>
        </w:rPr>
        <w:t>Stronami</w:t>
      </w:r>
      <w:r w:rsidRPr="00433679">
        <w:rPr>
          <w:rFonts w:asciiTheme="minorHAnsi" w:eastAsia="Times New Roman" w:hAnsiTheme="minorHAnsi" w:cstheme="minorHAnsi"/>
          <w:color w:val="000000" w:themeColor="text1"/>
          <w:lang w:eastAsia="pl-PL"/>
        </w:rPr>
        <w:t>”, zaś każdy z osobna „</w:t>
      </w:r>
      <w:r w:rsidRPr="00433679">
        <w:rPr>
          <w:rFonts w:asciiTheme="minorHAnsi" w:eastAsia="Times New Roman" w:hAnsiTheme="minorHAnsi" w:cstheme="minorHAnsi"/>
          <w:b/>
          <w:color w:val="000000" w:themeColor="text1"/>
          <w:lang w:eastAsia="pl-PL"/>
        </w:rPr>
        <w:t>Stroną</w:t>
      </w:r>
      <w:r w:rsidRPr="00433679">
        <w:rPr>
          <w:rFonts w:asciiTheme="minorHAnsi" w:eastAsia="Times New Roman" w:hAnsiTheme="minorHAnsi" w:cstheme="minorHAnsi"/>
          <w:color w:val="000000" w:themeColor="text1"/>
          <w:lang w:eastAsia="pl-PL"/>
        </w:rPr>
        <w:t>”.</w:t>
      </w:r>
    </w:p>
    <w:p w14:paraId="3A62C2AE" w14:textId="77777777" w:rsidR="00CB14F5" w:rsidRPr="00433679" w:rsidRDefault="00CB14F5" w:rsidP="00433679">
      <w:pPr>
        <w:spacing w:before="60" w:after="60"/>
        <w:contextualSpacing/>
        <w:jc w:val="both"/>
        <w:rPr>
          <w:rFonts w:asciiTheme="minorHAnsi" w:eastAsia="SimSun" w:hAnsiTheme="minorHAnsi" w:cstheme="minorHAnsi"/>
          <w:b/>
          <w:i/>
          <w:color w:val="000000" w:themeColor="text1"/>
          <w:lang w:eastAsia="en-GB" w:bidi="ar-AE"/>
        </w:rPr>
      </w:pPr>
      <w:r w:rsidRPr="00433679">
        <w:rPr>
          <w:rFonts w:asciiTheme="minorHAnsi" w:eastAsia="SimSun" w:hAnsiTheme="minorHAnsi" w:cstheme="minorHAnsi"/>
          <w:b/>
          <w:i/>
          <w:color w:val="000000" w:themeColor="text1"/>
          <w:lang w:eastAsia="en-GB" w:bidi="ar-AE"/>
        </w:rPr>
        <w:t>ZWAŻYWSZY, ŻE:</w:t>
      </w:r>
    </w:p>
    <w:p w14:paraId="79D36B8B" w14:textId="5431947A" w:rsidR="00CB14F5" w:rsidRPr="00433679" w:rsidRDefault="00CB14F5" w:rsidP="00433679">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heme="minorHAnsi"/>
          <w:i/>
          <w:color w:val="000000" w:themeColor="text1"/>
          <w:lang w:eastAsia="en-GB" w:bidi="ar-AE"/>
        </w:rPr>
      </w:pPr>
      <w:r w:rsidRPr="00433679">
        <w:rPr>
          <w:rFonts w:asciiTheme="minorHAnsi" w:eastAsia="SimSun" w:hAnsiTheme="minorHAnsi" w:cstheme="minorHAnsi"/>
          <w:i/>
          <w:color w:val="000000" w:themeColor="text1"/>
          <w:lang w:eastAsia="en-GB" w:bidi="ar-AE"/>
        </w:rPr>
        <w:t xml:space="preserve">NCBR jest agencją wykonawczą w rozumieniu ustawy z dnia 27 sierpnia 2009 r. o finansach publicznych (j.t. Dz. U. z </w:t>
      </w:r>
      <w:r w:rsidR="000D34E2" w:rsidRPr="00433679">
        <w:rPr>
          <w:rFonts w:asciiTheme="minorHAnsi" w:eastAsia="SimSun" w:hAnsiTheme="minorHAnsi" w:cstheme="minorHAnsi"/>
          <w:i/>
          <w:color w:val="000000" w:themeColor="text1"/>
          <w:lang w:eastAsia="en-GB" w:bidi="ar-AE"/>
        </w:rPr>
        <w:t xml:space="preserve">2020 </w:t>
      </w:r>
      <w:r w:rsidRPr="00433679">
        <w:rPr>
          <w:rFonts w:asciiTheme="minorHAnsi" w:eastAsia="SimSun" w:hAnsiTheme="minorHAnsi" w:cstheme="minorHAnsi"/>
          <w:i/>
          <w:color w:val="000000" w:themeColor="text1"/>
          <w:lang w:eastAsia="en-GB" w:bidi="ar-AE"/>
        </w:rPr>
        <w:t xml:space="preserve">r., poz. </w:t>
      </w:r>
      <w:r w:rsidR="000D34E2" w:rsidRPr="00433679">
        <w:rPr>
          <w:rFonts w:asciiTheme="minorHAnsi" w:eastAsia="SimSun" w:hAnsiTheme="minorHAnsi" w:cstheme="minorHAnsi"/>
          <w:i/>
          <w:color w:val="000000" w:themeColor="text1"/>
          <w:lang w:eastAsia="en-GB" w:bidi="ar-AE"/>
        </w:rPr>
        <w:t>1861</w:t>
      </w:r>
      <w:r w:rsidR="00C85277" w:rsidRPr="00433679">
        <w:rPr>
          <w:rFonts w:asciiTheme="minorHAnsi" w:eastAsia="SimSun" w:hAnsiTheme="minorHAnsi" w:cstheme="minorHAnsi"/>
          <w:i/>
          <w:color w:val="000000" w:themeColor="text1"/>
          <w:lang w:eastAsia="en-GB" w:bidi="ar-AE"/>
        </w:rPr>
        <w:t xml:space="preserve"> </w:t>
      </w:r>
      <w:r w:rsidRPr="00433679">
        <w:rPr>
          <w:rFonts w:asciiTheme="minorHAnsi" w:eastAsia="SimSun" w:hAnsiTheme="minorHAnsi" w:cstheme="minorHAnsi"/>
          <w:i/>
          <w:color w:val="000000" w:themeColor="text1"/>
          <w:lang w:eastAsia="en-GB" w:bidi="ar-AE"/>
        </w:rPr>
        <w:t>ze zm.), powołaną do realizacji zadań z zakresu polityki naukowej, naukowo-technicznej i innowacyjnej państwa;</w:t>
      </w:r>
    </w:p>
    <w:p w14:paraId="3ED1A7A3" w14:textId="79F91E3B" w:rsidR="00CB14F5" w:rsidRPr="00433679" w:rsidRDefault="00CB14F5" w:rsidP="00433679">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heme="minorHAnsi"/>
          <w:i/>
          <w:iCs/>
          <w:color w:val="000000" w:themeColor="text1"/>
          <w:lang w:eastAsia="en-GB" w:bidi="ar-AE"/>
        </w:rPr>
      </w:pPr>
      <w:r w:rsidRPr="00433679">
        <w:rPr>
          <w:rFonts w:asciiTheme="minorHAnsi" w:eastAsia="SimSun" w:hAnsiTheme="minorHAnsi" w:cstheme="minorHAnsi"/>
          <w:i/>
          <w:iCs/>
          <w:color w:val="000000" w:themeColor="text1"/>
          <w:lang w:eastAsia="en-GB" w:bidi="ar-AE"/>
        </w:rPr>
        <w:t xml:space="preserve">Zamierzeniem NCBR jest opracowanie Rozwiązania na określony przez NCBR problem badawczy w zakresie </w:t>
      </w:r>
      <w:r w:rsidR="000D34E2" w:rsidRPr="00433679">
        <w:rPr>
          <w:rFonts w:asciiTheme="minorHAnsi" w:eastAsia="SimSun" w:hAnsiTheme="minorHAnsi" w:cstheme="minorHAnsi"/>
          <w:i/>
          <w:iCs/>
          <w:color w:val="000000" w:themeColor="text1"/>
          <w:lang w:eastAsia="en-GB" w:bidi="ar-AE"/>
        </w:rPr>
        <w:t>magazynowania energii</w:t>
      </w:r>
      <w:r w:rsidR="00235E8B" w:rsidRPr="00433679">
        <w:rPr>
          <w:rFonts w:asciiTheme="minorHAnsi" w:eastAsia="SimSun" w:hAnsiTheme="minorHAnsi" w:cstheme="minorHAnsi"/>
          <w:i/>
          <w:iCs/>
          <w:color w:val="000000" w:themeColor="text1"/>
          <w:lang w:eastAsia="en-GB" w:bidi="ar-AE"/>
        </w:rPr>
        <w:t xml:space="preserve"> elektrycznej</w:t>
      </w:r>
      <w:r w:rsidRPr="00433679">
        <w:rPr>
          <w:rFonts w:asciiTheme="minorHAnsi" w:eastAsia="SimSun" w:hAnsiTheme="minorHAnsi" w:cstheme="minorHAnsi"/>
          <w:i/>
          <w:iCs/>
          <w:color w:val="000000" w:themeColor="text1"/>
          <w:lang w:eastAsia="en-GB" w:bidi="ar-AE"/>
        </w:rPr>
        <w:t>, zdefiniowany w postaci Wymagań Obligatoryjnych, Wymagań Konkursowych</w:t>
      </w:r>
      <w:r w:rsidR="004C3836" w:rsidRPr="00433679">
        <w:rPr>
          <w:rFonts w:asciiTheme="minorHAnsi" w:eastAsia="SimSun" w:hAnsiTheme="minorHAnsi" w:cstheme="minorHAnsi"/>
          <w:i/>
          <w:iCs/>
          <w:color w:val="000000" w:themeColor="text1"/>
          <w:lang w:eastAsia="en-GB" w:bidi="ar-AE"/>
        </w:rPr>
        <w:t xml:space="preserve"> i</w:t>
      </w:r>
      <w:r w:rsidRPr="00433679">
        <w:rPr>
          <w:rFonts w:asciiTheme="minorHAnsi" w:eastAsia="SimSun" w:hAnsiTheme="minorHAnsi" w:cstheme="minorHAnsi"/>
          <w:i/>
          <w:iCs/>
          <w:color w:val="000000" w:themeColor="text1"/>
          <w:lang w:eastAsia="en-GB" w:bidi="ar-AE"/>
        </w:rPr>
        <w:t xml:space="preserve"> Wymagań Jakościowych;</w:t>
      </w:r>
    </w:p>
    <w:p w14:paraId="0C18E0AD" w14:textId="77777777" w:rsidR="00CB14F5" w:rsidRPr="00433679" w:rsidRDefault="00CB14F5" w:rsidP="00433679">
      <w:pPr>
        <w:widowControl w:val="0"/>
        <w:autoSpaceDE w:val="0"/>
        <w:autoSpaceDN w:val="0"/>
        <w:adjustRightInd w:val="0"/>
        <w:spacing w:before="60" w:after="60"/>
        <w:ind w:left="709"/>
        <w:contextualSpacing/>
        <w:jc w:val="both"/>
        <w:rPr>
          <w:rFonts w:asciiTheme="minorHAnsi" w:eastAsia="SimSun" w:hAnsiTheme="minorHAnsi" w:cstheme="minorHAnsi"/>
          <w:i/>
          <w:color w:val="000000" w:themeColor="text1"/>
          <w:lang w:eastAsia="en-GB" w:bidi="ar-AE"/>
        </w:rPr>
      </w:pPr>
    </w:p>
    <w:p w14:paraId="316FF2C3" w14:textId="77777777" w:rsidR="00CB14F5" w:rsidRPr="00433679" w:rsidRDefault="00CB14F5" w:rsidP="00433679">
      <w:pPr>
        <w:spacing w:before="60" w:after="60"/>
        <w:contextualSpacing/>
        <w:jc w:val="both"/>
        <w:rPr>
          <w:rFonts w:asciiTheme="minorHAnsi" w:eastAsia="SimSun" w:hAnsiTheme="minorHAnsi" w:cstheme="minorHAnsi"/>
          <w:i/>
          <w:iCs/>
          <w:color w:val="000000" w:themeColor="text1"/>
          <w:lang w:eastAsia="en-GB" w:bidi="ar-AE"/>
        </w:rPr>
      </w:pPr>
      <w:r w:rsidRPr="00433679">
        <w:rPr>
          <w:rFonts w:asciiTheme="minorHAnsi" w:eastAsia="SimSun" w:hAnsiTheme="minorHAnsi" w:cstheme="minorHAnsi"/>
          <w:i/>
          <w:iCs/>
          <w:color w:val="000000" w:themeColor="text1"/>
          <w:lang w:eastAsia="en-GB" w:bidi="ar-AE"/>
        </w:rPr>
        <w:t>Strony uzgodniły, co następuje:</w:t>
      </w:r>
    </w:p>
    <w:p w14:paraId="2EC0F93C" w14:textId="77777777" w:rsidR="00CB14F5" w:rsidRPr="00433679" w:rsidRDefault="00CB14F5" w:rsidP="00433679">
      <w:pPr>
        <w:spacing w:before="60" w:after="60"/>
        <w:jc w:val="both"/>
        <w:rPr>
          <w:rFonts w:asciiTheme="minorHAnsi" w:eastAsia="SimSun" w:hAnsiTheme="minorHAnsi" w:cstheme="minorHAnsi"/>
          <w:i/>
          <w:iCs/>
          <w:color w:val="000000" w:themeColor="text1"/>
          <w:lang w:eastAsia="en-GB" w:bidi="ar-AE"/>
        </w:rPr>
      </w:pPr>
    </w:p>
    <w:sdt>
      <w:sdtPr>
        <w:rPr>
          <w:rFonts w:asciiTheme="minorHAnsi" w:hAnsiTheme="minorHAnsi" w:cstheme="minorHAnsi"/>
          <w:color w:val="000000" w:themeColor="text1"/>
          <w:shd w:val="clear" w:color="auto" w:fill="E6E6E6"/>
        </w:rPr>
        <w:id w:val="1502002782"/>
        <w:docPartObj>
          <w:docPartGallery w:val="Table of Contents"/>
          <w:docPartUnique/>
        </w:docPartObj>
      </w:sdtPr>
      <w:sdtEndPr>
        <w:rPr>
          <w:bCs/>
          <w:sz w:val="20"/>
          <w:szCs w:val="20"/>
        </w:rPr>
      </w:sdtEndPr>
      <w:sdtContent>
        <w:p w14:paraId="014BAA66" w14:textId="77777777" w:rsidR="00C85277" w:rsidRPr="00433679" w:rsidRDefault="00CB14F5" w:rsidP="00433679">
          <w:pPr>
            <w:pStyle w:val="Spistreci1"/>
            <w:tabs>
              <w:tab w:val="right" w:leader="dot" w:pos="8636"/>
            </w:tabs>
            <w:spacing w:before="60" w:after="60"/>
            <w:rPr>
              <w:rFonts w:asciiTheme="minorHAnsi" w:hAnsiTheme="minorHAnsi" w:cstheme="minorHAnsi"/>
              <w:noProof/>
            </w:rPr>
          </w:pPr>
          <w:r w:rsidRPr="00433679">
            <w:rPr>
              <w:rFonts w:asciiTheme="minorHAnsi" w:hAnsiTheme="minorHAnsi" w:cstheme="minorHAnsi"/>
              <w:color w:val="000000" w:themeColor="text1"/>
              <w:sz w:val="20"/>
            </w:rPr>
            <w:t>SPIS TREŚCI</w:t>
          </w:r>
          <w:r w:rsidRPr="00433679">
            <w:rPr>
              <w:rFonts w:asciiTheme="minorHAnsi" w:hAnsiTheme="minorHAnsi" w:cstheme="minorHAnsi"/>
              <w:color w:val="000000" w:themeColor="text1"/>
              <w:sz w:val="20"/>
              <w:shd w:val="clear" w:color="auto" w:fill="E6E6E6"/>
            </w:rPr>
            <w:fldChar w:fldCharType="begin"/>
          </w:r>
          <w:r w:rsidRPr="00433679">
            <w:rPr>
              <w:rFonts w:asciiTheme="minorHAnsi" w:hAnsiTheme="minorHAnsi" w:cstheme="minorHAnsi"/>
              <w:color w:val="000000" w:themeColor="text1"/>
              <w:sz w:val="20"/>
              <w:szCs w:val="20"/>
            </w:rPr>
            <w:instrText xml:space="preserve"> TOC \o "1-3" \h \z \u </w:instrText>
          </w:r>
          <w:r w:rsidRPr="00433679">
            <w:rPr>
              <w:rFonts w:asciiTheme="minorHAnsi" w:hAnsiTheme="minorHAnsi" w:cstheme="minorHAnsi"/>
              <w:color w:val="000000" w:themeColor="text1"/>
              <w:sz w:val="20"/>
              <w:shd w:val="clear" w:color="auto" w:fill="E6E6E6"/>
            </w:rPr>
            <w:fldChar w:fldCharType="separate"/>
          </w:r>
        </w:p>
        <w:p w14:paraId="54674484" w14:textId="3D814387" w:rsidR="00C85277" w:rsidRPr="00433679" w:rsidRDefault="009A4AEA"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73" w:history="1">
            <w:r w:rsidR="00C85277" w:rsidRPr="00433679">
              <w:rPr>
                <w:rStyle w:val="Hipercze"/>
                <w:rFonts w:asciiTheme="minorHAnsi" w:hAnsiTheme="minorHAnsi" w:cstheme="minorHAnsi"/>
                <w:noProof/>
              </w:rPr>
              <w:t>ROZDZIAŁ 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OGÓLNE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w:t>
            </w:r>
            <w:r w:rsidR="00C85277" w:rsidRPr="00433679">
              <w:rPr>
                <w:rFonts w:asciiTheme="minorHAnsi" w:hAnsiTheme="minorHAnsi" w:cstheme="minorHAnsi"/>
                <w:noProof/>
                <w:webHidden/>
              </w:rPr>
              <w:fldChar w:fldCharType="end"/>
            </w:r>
          </w:hyperlink>
        </w:p>
        <w:p w14:paraId="18BC5DBD" w14:textId="418858FE"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74" w:history="1">
            <w:r w:rsidR="00C85277" w:rsidRPr="00433679">
              <w:rPr>
                <w:rStyle w:val="Hipercze"/>
                <w:rFonts w:asciiTheme="minorHAnsi" w:hAnsiTheme="minorHAnsi" w:cstheme="minorHAnsi"/>
                <w:noProof/>
              </w:rPr>
              <w:t>ART. 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[PRZEDMIOT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w:t>
            </w:r>
            <w:r w:rsidR="00C85277" w:rsidRPr="00433679">
              <w:rPr>
                <w:rFonts w:asciiTheme="minorHAnsi" w:hAnsiTheme="minorHAnsi" w:cstheme="minorHAnsi"/>
                <w:noProof/>
                <w:webHidden/>
              </w:rPr>
              <w:fldChar w:fldCharType="end"/>
            </w:r>
          </w:hyperlink>
        </w:p>
        <w:p w14:paraId="0D64D0B6" w14:textId="0A3095F4"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75" w:history="1">
            <w:r w:rsidR="00C85277" w:rsidRPr="00433679">
              <w:rPr>
                <w:rStyle w:val="Hipercze"/>
                <w:rFonts w:asciiTheme="minorHAnsi" w:hAnsiTheme="minorHAnsi" w:cstheme="minorHAnsi"/>
                <w:noProof/>
              </w:rPr>
              <w:t>ART. 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[PODSTAWOWE UWARUNKOWANIA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4</w:t>
            </w:r>
            <w:r w:rsidR="00C85277" w:rsidRPr="00433679">
              <w:rPr>
                <w:rFonts w:asciiTheme="minorHAnsi" w:hAnsiTheme="minorHAnsi" w:cstheme="minorHAnsi"/>
                <w:noProof/>
                <w:webHidden/>
              </w:rPr>
              <w:fldChar w:fldCharType="end"/>
            </w:r>
          </w:hyperlink>
        </w:p>
        <w:p w14:paraId="6FA7A0AB" w14:textId="3A05FEF4"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76" w:history="1">
            <w:r w:rsidR="00C85277" w:rsidRPr="00433679">
              <w:rPr>
                <w:rStyle w:val="Hipercze"/>
                <w:rFonts w:asciiTheme="minorHAnsi" w:hAnsiTheme="minorHAnsi" w:cstheme="minorHAnsi"/>
                <w:noProof/>
              </w:rPr>
              <w:t>ART. 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[OKREŚLENIE STRUMIENIA]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w:t>
            </w:r>
            <w:r w:rsidR="00C85277" w:rsidRPr="00433679">
              <w:rPr>
                <w:rFonts w:asciiTheme="minorHAnsi" w:hAnsiTheme="minorHAnsi" w:cstheme="minorHAnsi"/>
                <w:noProof/>
                <w:webHidden/>
              </w:rPr>
              <w:fldChar w:fldCharType="end"/>
            </w:r>
          </w:hyperlink>
        </w:p>
        <w:p w14:paraId="0CCBB610" w14:textId="4EB2C4F7" w:rsidR="00C85277" w:rsidRPr="00433679" w:rsidRDefault="009A4AEA"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77" w:history="1">
            <w:r w:rsidR="00C85277" w:rsidRPr="00433679">
              <w:rPr>
                <w:rStyle w:val="Hipercze"/>
                <w:rFonts w:asciiTheme="minorHAnsi" w:hAnsiTheme="minorHAnsi" w:cstheme="minorHAnsi"/>
                <w:noProof/>
              </w:rPr>
              <w:t>ROZDZIAŁ 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OGÓLNE STRON I ZAPEWNIENIA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7E1433B0" w14:textId="7872601F"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78" w:history="1">
            <w:r w:rsidR="00C85277" w:rsidRPr="00433679">
              <w:rPr>
                <w:rStyle w:val="Hipercze"/>
                <w:rFonts w:asciiTheme="minorHAnsi" w:hAnsiTheme="minorHAnsi" w:cstheme="minorHAnsi"/>
                <w:noProof/>
              </w:rPr>
              <w:t>ART. 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STRON]</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680FE9C3" w14:textId="2845992D"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79" w:history="1">
            <w:r w:rsidR="00C85277" w:rsidRPr="00433679">
              <w:rPr>
                <w:rStyle w:val="Hipercze"/>
                <w:rFonts w:asciiTheme="minorHAnsi" w:hAnsiTheme="minorHAnsi" w:cstheme="minorHAnsi"/>
                <w:noProof/>
              </w:rPr>
              <w:t>ART. 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NCBR]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4587BD60" w14:textId="0E530588"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0" w:history="1">
            <w:r w:rsidR="00C85277" w:rsidRPr="00433679">
              <w:rPr>
                <w:rStyle w:val="Hipercze"/>
                <w:rFonts w:asciiTheme="minorHAnsi" w:hAnsiTheme="minorHAnsi" w:cstheme="minorHAnsi"/>
                <w:noProof/>
              </w:rPr>
              <w:t>ART. 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0378D60F" w14:textId="55879246"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81" w:history="1">
            <w:r w:rsidR="00C85277" w:rsidRPr="00433679">
              <w:rPr>
                <w:rStyle w:val="Hipercze"/>
                <w:rFonts w:asciiTheme="minorHAnsi" w:hAnsiTheme="minorHAnsi" w:cstheme="minorHAnsi"/>
                <w:noProof/>
              </w:rPr>
              <w:t>ROZDZIAŁ 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GŁÓWNE ZAŁOŻENIA REALIZACJI PRAC 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9</w:t>
            </w:r>
            <w:r w:rsidR="00C85277" w:rsidRPr="00433679">
              <w:rPr>
                <w:rFonts w:asciiTheme="minorHAnsi" w:hAnsiTheme="minorHAnsi" w:cstheme="minorHAnsi"/>
                <w:noProof/>
                <w:webHidden/>
              </w:rPr>
              <w:fldChar w:fldCharType="end"/>
            </w:r>
          </w:hyperlink>
        </w:p>
        <w:p w14:paraId="4DB8AA2E" w14:textId="49341A54"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2" w:history="1">
            <w:r w:rsidR="00C85277" w:rsidRPr="00433679">
              <w:rPr>
                <w:rStyle w:val="Hipercze"/>
                <w:rFonts w:asciiTheme="minorHAnsi" w:hAnsiTheme="minorHAnsi" w:cstheme="minorHAnsi"/>
                <w:noProof/>
              </w:rPr>
              <w:t>ART. 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[ETAPY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9</w:t>
            </w:r>
            <w:r w:rsidR="00C85277" w:rsidRPr="00433679">
              <w:rPr>
                <w:rFonts w:asciiTheme="minorHAnsi" w:hAnsiTheme="minorHAnsi" w:cstheme="minorHAnsi"/>
                <w:noProof/>
                <w:webHidden/>
              </w:rPr>
              <w:fldChar w:fldCharType="end"/>
            </w:r>
          </w:hyperlink>
        </w:p>
        <w:p w14:paraId="40659169" w14:textId="76A54F08"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3" w:history="1">
            <w:r w:rsidR="00C85277" w:rsidRPr="00433679">
              <w:rPr>
                <w:rStyle w:val="Hipercze"/>
                <w:rFonts w:asciiTheme="minorHAnsi" w:hAnsiTheme="minorHAnsi" w:cstheme="minorHAnsi"/>
                <w:noProof/>
              </w:rPr>
              <w:t>ART. 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[OGÓLNY PRZEBIEG PRZEDSIĘWZIĘCIA OD ETAPU I DO ETAPU II]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10</w:t>
            </w:r>
            <w:r w:rsidR="00C85277" w:rsidRPr="00433679">
              <w:rPr>
                <w:rFonts w:asciiTheme="minorHAnsi" w:hAnsiTheme="minorHAnsi" w:cstheme="minorHAnsi"/>
                <w:noProof/>
                <w:webHidden/>
              </w:rPr>
              <w:fldChar w:fldCharType="end"/>
            </w:r>
          </w:hyperlink>
        </w:p>
        <w:p w14:paraId="138835CD" w14:textId="2AAF0793"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4" w:history="1">
            <w:r w:rsidR="00C85277" w:rsidRPr="00433679">
              <w:rPr>
                <w:rStyle w:val="Hipercze"/>
                <w:rFonts w:asciiTheme="minorHAnsi" w:hAnsiTheme="minorHAnsi" w:cstheme="minorHAnsi"/>
                <w:noProof/>
              </w:rPr>
              <w:t>ART. 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[PODWYKONAWCY]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12</w:t>
            </w:r>
            <w:r w:rsidR="00C85277" w:rsidRPr="00433679">
              <w:rPr>
                <w:rFonts w:asciiTheme="minorHAnsi" w:hAnsiTheme="minorHAnsi" w:cstheme="minorHAnsi"/>
                <w:noProof/>
                <w:webHidden/>
              </w:rPr>
              <w:fldChar w:fldCharType="end"/>
            </w:r>
          </w:hyperlink>
        </w:p>
        <w:p w14:paraId="6B84A5FA" w14:textId="3CCCF975"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85" w:history="1">
            <w:r w:rsidR="00C85277" w:rsidRPr="00433679">
              <w:rPr>
                <w:rStyle w:val="Hipercze"/>
                <w:rFonts w:asciiTheme="minorHAnsi" w:hAnsiTheme="minorHAnsi" w:cstheme="minorHAnsi"/>
                <w:noProof/>
              </w:rPr>
              <w:t>ROZDZIAŁ IV.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PRZEBIEG ETAPÓW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13</w:t>
            </w:r>
            <w:r w:rsidR="00C85277" w:rsidRPr="00433679">
              <w:rPr>
                <w:rFonts w:asciiTheme="minorHAnsi" w:hAnsiTheme="minorHAnsi" w:cstheme="minorHAnsi"/>
                <w:noProof/>
                <w:webHidden/>
              </w:rPr>
              <w:fldChar w:fldCharType="end"/>
            </w:r>
          </w:hyperlink>
        </w:p>
        <w:p w14:paraId="5AE063FA" w14:textId="2E699575"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6" w:history="1">
            <w:r w:rsidR="00C85277" w:rsidRPr="00433679">
              <w:rPr>
                <w:rStyle w:val="Hipercze"/>
                <w:rFonts w:asciiTheme="minorHAnsi" w:hAnsiTheme="minorHAnsi" w:cstheme="minorHAnsi"/>
                <w:noProof/>
              </w:rPr>
              <w:t>ART. 10.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[OGÓLNE ZASADY DOTYCZĄCE WYKONANIA ETAPÓW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13</w:t>
            </w:r>
            <w:r w:rsidR="00C85277" w:rsidRPr="00433679">
              <w:rPr>
                <w:rFonts w:asciiTheme="minorHAnsi" w:hAnsiTheme="minorHAnsi" w:cstheme="minorHAnsi"/>
                <w:noProof/>
                <w:webHidden/>
              </w:rPr>
              <w:fldChar w:fldCharType="end"/>
            </w:r>
          </w:hyperlink>
        </w:p>
        <w:p w14:paraId="6D6846E8" w14:textId="6A9AAE55"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7" w:history="1">
            <w:r w:rsidR="00C85277" w:rsidRPr="00433679">
              <w:rPr>
                <w:rStyle w:val="Hipercze"/>
                <w:rFonts w:asciiTheme="minorHAnsi" w:hAnsiTheme="minorHAnsi" w:cstheme="minorHAnsi"/>
                <w:bCs/>
                <w:noProof/>
              </w:rPr>
              <w:t>ART. 11.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[OGÓLNE ZASADY SELEKCJI W RAMACH ETAPU I OCENY KOŃCOWEJ]</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15</w:t>
            </w:r>
            <w:r w:rsidR="00C85277" w:rsidRPr="00433679">
              <w:rPr>
                <w:rFonts w:asciiTheme="minorHAnsi" w:hAnsiTheme="minorHAnsi" w:cstheme="minorHAnsi"/>
                <w:noProof/>
                <w:webHidden/>
              </w:rPr>
              <w:fldChar w:fldCharType="end"/>
            </w:r>
          </w:hyperlink>
        </w:p>
        <w:p w14:paraId="5475315C" w14:textId="16388B2F"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8" w:history="1">
            <w:r w:rsidR="00C85277" w:rsidRPr="00433679">
              <w:rPr>
                <w:rStyle w:val="Hipercze"/>
                <w:rFonts w:asciiTheme="minorHAnsi" w:hAnsiTheme="minorHAnsi" w:cstheme="minorHAnsi"/>
                <w:noProof/>
              </w:rPr>
              <w:t>ART. 12.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[LISTA RANKINGOWA]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18</w:t>
            </w:r>
            <w:r w:rsidR="00C85277" w:rsidRPr="00433679">
              <w:rPr>
                <w:rFonts w:asciiTheme="minorHAnsi" w:hAnsiTheme="minorHAnsi" w:cstheme="minorHAnsi"/>
                <w:noProof/>
                <w:webHidden/>
              </w:rPr>
              <w:fldChar w:fldCharType="end"/>
            </w:r>
          </w:hyperlink>
        </w:p>
        <w:p w14:paraId="2EF372A9" w14:textId="411B3174"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89" w:history="1">
            <w:r w:rsidR="00C85277" w:rsidRPr="00433679">
              <w:rPr>
                <w:rStyle w:val="Hipercze"/>
                <w:rFonts w:asciiTheme="minorHAnsi" w:hAnsiTheme="minorHAnsi" w:cstheme="minorHAnsi"/>
                <w:noProof/>
              </w:rPr>
              <w:t>ART. 13.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[ZASADY DORĘCZANIA WYNIKÓW PRAC ETAPÓW, DOKUMENTACJI B+R I INNYCH DOKUMENTÓW]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20</w:t>
            </w:r>
            <w:r w:rsidR="00C85277" w:rsidRPr="00433679">
              <w:rPr>
                <w:rFonts w:asciiTheme="minorHAnsi" w:hAnsiTheme="minorHAnsi" w:cstheme="minorHAnsi"/>
                <w:noProof/>
                <w:webHidden/>
              </w:rPr>
              <w:fldChar w:fldCharType="end"/>
            </w:r>
          </w:hyperlink>
        </w:p>
        <w:p w14:paraId="4C8287DF" w14:textId="361BAB47"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0" w:history="1">
            <w:r w:rsidR="00C85277" w:rsidRPr="00433679">
              <w:rPr>
                <w:rStyle w:val="Hipercze"/>
                <w:rFonts w:asciiTheme="minorHAnsi" w:hAnsiTheme="minorHAnsi" w:cstheme="minorHAnsi"/>
                <w:noProof/>
              </w:rPr>
              <w:t>ART. 14.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 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21</w:t>
            </w:r>
            <w:r w:rsidR="00C85277" w:rsidRPr="00433679">
              <w:rPr>
                <w:rFonts w:asciiTheme="minorHAnsi" w:hAnsiTheme="minorHAnsi" w:cstheme="minorHAnsi"/>
                <w:noProof/>
                <w:webHidden/>
              </w:rPr>
              <w:fldChar w:fldCharType="end"/>
            </w:r>
          </w:hyperlink>
        </w:p>
        <w:p w14:paraId="46A364FB" w14:textId="3B44D0A8"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1" w:history="1">
            <w:r w:rsidR="00C85277" w:rsidRPr="00433679">
              <w:rPr>
                <w:rStyle w:val="Hipercze"/>
                <w:rFonts w:asciiTheme="minorHAnsi" w:hAnsiTheme="minorHAnsi" w:cstheme="minorHAnsi"/>
                <w:noProof/>
              </w:rPr>
              <w:t>ART. 15.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 II]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22</w:t>
            </w:r>
            <w:r w:rsidR="00C85277" w:rsidRPr="00433679">
              <w:rPr>
                <w:rFonts w:asciiTheme="minorHAnsi" w:hAnsiTheme="minorHAnsi" w:cstheme="minorHAnsi"/>
                <w:noProof/>
                <w:webHidden/>
              </w:rPr>
              <w:fldChar w:fldCharType="end"/>
            </w:r>
          </w:hyperlink>
        </w:p>
        <w:p w14:paraId="0565CB67" w14:textId="2D7BEAC7"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2" w:history="1">
            <w:r w:rsidR="00C85277" w:rsidRPr="00433679">
              <w:rPr>
                <w:rStyle w:val="Hipercze"/>
                <w:rFonts w:asciiTheme="minorHAnsi" w:hAnsiTheme="minorHAnsi" w:cstheme="minorHAnsi"/>
                <w:noProof/>
              </w:rPr>
              <w:t>ART. 16.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[TESTY PROTOTYPÓW I OCENA DEMONSTRATORA]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22</w:t>
            </w:r>
            <w:r w:rsidR="00C85277" w:rsidRPr="00433679">
              <w:rPr>
                <w:rFonts w:asciiTheme="minorHAnsi" w:hAnsiTheme="minorHAnsi" w:cstheme="minorHAnsi"/>
                <w:noProof/>
                <w:webHidden/>
              </w:rPr>
              <w:fldChar w:fldCharType="end"/>
            </w:r>
          </w:hyperlink>
        </w:p>
        <w:p w14:paraId="2D38D635" w14:textId="21E39F96"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3" w:history="1">
            <w:r w:rsidR="00C85277" w:rsidRPr="00433679">
              <w:rPr>
                <w:rStyle w:val="Hipercze"/>
                <w:rFonts w:asciiTheme="minorHAnsi" w:hAnsiTheme="minorHAnsi" w:cstheme="minorHAnsi"/>
                <w:noProof/>
              </w:rPr>
              <w:t>ART. 17.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[SKUTKI OPÓŹNIEŃ]</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787E7409" w14:textId="1EA3C2A1" w:rsidR="00C85277" w:rsidRPr="00433679" w:rsidRDefault="009A4AEA"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94" w:history="1">
            <w:r w:rsidR="00C85277" w:rsidRPr="00433679">
              <w:rPr>
                <w:rStyle w:val="Hipercze"/>
                <w:rFonts w:asciiTheme="minorHAnsi" w:hAnsiTheme="minorHAnsi" w:cstheme="minorHAnsi"/>
                <w:noProof/>
              </w:rPr>
              <w:t>ROZDZIAŁ 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DEMONSTRACJA ROZWIĄZANIA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263673BC" w14:textId="03B202D2"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5" w:history="1">
            <w:r w:rsidR="00C85277" w:rsidRPr="00433679">
              <w:rPr>
                <w:rStyle w:val="Hipercze"/>
                <w:rFonts w:asciiTheme="minorHAnsi" w:hAnsiTheme="minorHAnsi" w:cstheme="minorHAnsi"/>
                <w:noProof/>
              </w:rPr>
              <w:t>ART. 18.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[PROTOTYPY I DEMONSTRATOR W STRUMIENIU BATERIA]*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1202AD85" w14:textId="0EE06EB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6" w:history="1">
            <w:r w:rsidR="00C85277" w:rsidRPr="00433679">
              <w:rPr>
                <w:rStyle w:val="Hipercze"/>
                <w:rFonts w:asciiTheme="minorHAnsi" w:hAnsiTheme="minorHAnsi" w:cstheme="minorHAnsi"/>
                <w:noProof/>
              </w:rPr>
              <w:t>ART. 19.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[PROTOTYP I DEMONSTRATOR W STRUMIENIU SYSTEM]</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25</w:t>
            </w:r>
            <w:r w:rsidR="00C85277" w:rsidRPr="00433679">
              <w:rPr>
                <w:rFonts w:asciiTheme="minorHAnsi" w:hAnsiTheme="minorHAnsi" w:cstheme="minorHAnsi"/>
                <w:noProof/>
                <w:webHidden/>
              </w:rPr>
              <w:fldChar w:fldCharType="end"/>
            </w:r>
          </w:hyperlink>
        </w:p>
        <w:p w14:paraId="0BC77FF7" w14:textId="10F70103"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7" w:history="1">
            <w:r w:rsidR="00C85277" w:rsidRPr="00433679">
              <w:rPr>
                <w:rStyle w:val="Hipercze"/>
                <w:rFonts w:asciiTheme="minorHAnsi" w:hAnsiTheme="minorHAnsi" w:cstheme="minorHAnsi"/>
                <w:noProof/>
              </w:rPr>
              <w:t>ART. 20.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[PARTNER STRATEGICZNY]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27</w:t>
            </w:r>
            <w:r w:rsidR="00C85277" w:rsidRPr="00433679">
              <w:rPr>
                <w:rFonts w:asciiTheme="minorHAnsi" w:hAnsiTheme="minorHAnsi" w:cstheme="minorHAnsi"/>
                <w:noProof/>
                <w:webHidden/>
              </w:rPr>
              <w:fldChar w:fldCharType="end"/>
            </w:r>
          </w:hyperlink>
        </w:p>
        <w:p w14:paraId="7F84E67E" w14:textId="5CEBB84F"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598" w:history="1">
            <w:r w:rsidR="00C85277" w:rsidRPr="00433679">
              <w:rPr>
                <w:rStyle w:val="Hipercze"/>
                <w:rFonts w:asciiTheme="minorHAnsi" w:hAnsiTheme="minorHAnsi" w:cstheme="minorHAnsi"/>
                <w:noProof/>
              </w:rPr>
              <w:t>ART. 21.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WYKONAWCY ZWIĄZANE Z DEMONSTRATOREM PO ZAKOŃCZENIU PRAC 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28</w:t>
            </w:r>
            <w:r w:rsidR="00C85277" w:rsidRPr="00433679">
              <w:rPr>
                <w:rFonts w:asciiTheme="minorHAnsi" w:hAnsiTheme="minorHAnsi" w:cstheme="minorHAnsi"/>
                <w:noProof/>
                <w:webHidden/>
              </w:rPr>
              <w:fldChar w:fldCharType="end"/>
            </w:r>
          </w:hyperlink>
        </w:p>
        <w:p w14:paraId="288B5FB8" w14:textId="74E88D08"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99" w:history="1">
            <w:r w:rsidR="00C85277" w:rsidRPr="00433679">
              <w:rPr>
                <w:rStyle w:val="Hipercze"/>
                <w:rFonts w:asciiTheme="minorHAnsi" w:hAnsiTheme="minorHAnsi" w:cstheme="minorHAnsi"/>
                <w:noProof/>
              </w:rPr>
              <w:t>ROZDZIAŁ VI.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ODBIORY ETAPÓW, WYNAGRODZENIE, ZALICZKI, ZABEZPIECZENIE WYKONANIA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29</w:t>
            </w:r>
            <w:r w:rsidR="00C85277" w:rsidRPr="00433679">
              <w:rPr>
                <w:rFonts w:asciiTheme="minorHAnsi" w:hAnsiTheme="minorHAnsi" w:cstheme="minorHAnsi"/>
                <w:noProof/>
                <w:webHidden/>
              </w:rPr>
              <w:fldChar w:fldCharType="end"/>
            </w:r>
          </w:hyperlink>
        </w:p>
        <w:p w14:paraId="05E3D7B6" w14:textId="696916A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0" w:history="1">
            <w:r w:rsidR="00C85277" w:rsidRPr="00433679">
              <w:rPr>
                <w:rStyle w:val="Hipercze"/>
                <w:rFonts w:asciiTheme="minorHAnsi" w:hAnsiTheme="minorHAnsi" w:cstheme="minorHAnsi"/>
                <w:noProof/>
              </w:rPr>
              <w:t>ART. 22.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[ODBIORY ETAPU]</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29</w:t>
            </w:r>
            <w:r w:rsidR="00C85277" w:rsidRPr="00433679">
              <w:rPr>
                <w:rFonts w:asciiTheme="minorHAnsi" w:hAnsiTheme="minorHAnsi" w:cstheme="minorHAnsi"/>
                <w:noProof/>
                <w:webHidden/>
              </w:rPr>
              <w:fldChar w:fldCharType="end"/>
            </w:r>
          </w:hyperlink>
        </w:p>
        <w:p w14:paraId="10D707A2" w14:textId="269709A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1" w:history="1">
            <w:r w:rsidR="00C85277" w:rsidRPr="00433679">
              <w:rPr>
                <w:rStyle w:val="Hipercze"/>
                <w:rFonts w:asciiTheme="minorHAnsi" w:hAnsiTheme="minorHAnsi" w:cstheme="minorHAnsi"/>
                <w:noProof/>
              </w:rPr>
              <w:t>ART. 23.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[WYNAGRODZENIE 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30</w:t>
            </w:r>
            <w:r w:rsidR="00C85277" w:rsidRPr="00433679">
              <w:rPr>
                <w:rFonts w:asciiTheme="minorHAnsi" w:hAnsiTheme="minorHAnsi" w:cstheme="minorHAnsi"/>
                <w:noProof/>
                <w:webHidden/>
              </w:rPr>
              <w:fldChar w:fldCharType="end"/>
            </w:r>
          </w:hyperlink>
        </w:p>
        <w:p w14:paraId="244C9344" w14:textId="5A5F2820"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2" w:history="1">
            <w:r w:rsidR="00C85277" w:rsidRPr="00433679">
              <w:rPr>
                <w:rStyle w:val="Hipercze"/>
                <w:rFonts w:asciiTheme="minorHAnsi" w:hAnsiTheme="minorHAnsi" w:cstheme="minorHAnsi"/>
                <w:noProof/>
              </w:rPr>
              <w:t>ART. 24.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[ZALICZKI]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33</w:t>
            </w:r>
            <w:r w:rsidR="00C85277" w:rsidRPr="00433679">
              <w:rPr>
                <w:rFonts w:asciiTheme="minorHAnsi" w:hAnsiTheme="minorHAnsi" w:cstheme="minorHAnsi"/>
                <w:noProof/>
                <w:webHidden/>
              </w:rPr>
              <w:fldChar w:fldCharType="end"/>
            </w:r>
          </w:hyperlink>
        </w:p>
        <w:p w14:paraId="28BA6122" w14:textId="22EAF3E4"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3" w:history="1">
            <w:r w:rsidR="00C85277" w:rsidRPr="00433679">
              <w:rPr>
                <w:rStyle w:val="Hipercze"/>
                <w:rFonts w:asciiTheme="minorHAnsi" w:hAnsiTheme="minorHAnsi" w:cstheme="minorHAnsi"/>
                <w:noProof/>
              </w:rPr>
              <w:t>ART. 25.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[DOKUMENTACJA DOTYCZĄCA WYNAGRODZENIA]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35</w:t>
            </w:r>
            <w:r w:rsidR="00C85277" w:rsidRPr="00433679">
              <w:rPr>
                <w:rFonts w:asciiTheme="minorHAnsi" w:hAnsiTheme="minorHAnsi" w:cstheme="minorHAnsi"/>
                <w:noProof/>
                <w:webHidden/>
              </w:rPr>
              <w:fldChar w:fldCharType="end"/>
            </w:r>
          </w:hyperlink>
        </w:p>
        <w:p w14:paraId="112D2F7E" w14:textId="42A48FF8"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4" w:history="1">
            <w:r w:rsidR="00C85277" w:rsidRPr="00433679">
              <w:rPr>
                <w:rStyle w:val="Hipercze"/>
                <w:rFonts w:asciiTheme="minorHAnsi" w:hAnsiTheme="minorHAnsi" w:cstheme="minorHAnsi"/>
                <w:noProof/>
              </w:rPr>
              <w:t>ART. 26.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[ZABEZPIECZENIE NALEŻYTEGO WYKONANIA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35</w:t>
            </w:r>
            <w:r w:rsidR="00C85277" w:rsidRPr="00433679">
              <w:rPr>
                <w:rFonts w:asciiTheme="minorHAnsi" w:hAnsiTheme="minorHAnsi" w:cstheme="minorHAnsi"/>
                <w:noProof/>
                <w:webHidden/>
              </w:rPr>
              <w:fldChar w:fldCharType="end"/>
            </w:r>
          </w:hyperlink>
        </w:p>
        <w:p w14:paraId="0D83BBF5" w14:textId="7346E2B2"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05" w:history="1">
            <w:r w:rsidR="00C85277" w:rsidRPr="00433679">
              <w:rPr>
                <w:rStyle w:val="Hipercze"/>
                <w:rFonts w:asciiTheme="minorHAnsi" w:hAnsiTheme="minorHAnsi" w:cstheme="minorHAnsi"/>
                <w:noProof/>
              </w:rPr>
              <w:t>ROZDZIAŁ VII.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PRAWA DO WŁASNOŚCI INTELEKTUALNEJ I KOMERCJALIZACJA ROZWIĄZANIA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37</w:t>
            </w:r>
            <w:r w:rsidR="00C85277" w:rsidRPr="00433679">
              <w:rPr>
                <w:rFonts w:asciiTheme="minorHAnsi" w:hAnsiTheme="minorHAnsi" w:cstheme="minorHAnsi"/>
                <w:noProof/>
                <w:webHidden/>
              </w:rPr>
              <w:fldChar w:fldCharType="end"/>
            </w:r>
          </w:hyperlink>
        </w:p>
        <w:p w14:paraId="11CE6EEA" w14:textId="6EAE5FD9"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6" w:history="1">
            <w:r w:rsidR="00C85277" w:rsidRPr="00433679">
              <w:rPr>
                <w:rStyle w:val="Hipercze"/>
                <w:rFonts w:asciiTheme="minorHAnsi" w:hAnsiTheme="minorHAnsi" w:cstheme="minorHAnsi"/>
                <w:noProof/>
              </w:rPr>
              <w:t>ART. 27.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OGÓLNE]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37</w:t>
            </w:r>
            <w:r w:rsidR="00C85277" w:rsidRPr="00433679">
              <w:rPr>
                <w:rFonts w:asciiTheme="minorHAnsi" w:hAnsiTheme="minorHAnsi" w:cstheme="minorHAnsi"/>
                <w:noProof/>
                <w:webHidden/>
              </w:rPr>
              <w:fldChar w:fldCharType="end"/>
            </w:r>
          </w:hyperlink>
        </w:p>
        <w:p w14:paraId="3781B05E" w14:textId="5B5F90F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7" w:history="1">
            <w:r w:rsidR="00C85277" w:rsidRPr="00433679">
              <w:rPr>
                <w:rStyle w:val="Hipercze"/>
                <w:rFonts w:asciiTheme="minorHAnsi" w:hAnsiTheme="minorHAnsi" w:cstheme="minorHAnsi"/>
                <w:noProof/>
              </w:rPr>
              <w:t>ART. 28.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[WARIANT 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39</w:t>
            </w:r>
            <w:r w:rsidR="00C85277" w:rsidRPr="00433679">
              <w:rPr>
                <w:rFonts w:asciiTheme="minorHAnsi" w:hAnsiTheme="minorHAnsi" w:cstheme="minorHAnsi"/>
                <w:noProof/>
                <w:webHidden/>
              </w:rPr>
              <w:fldChar w:fldCharType="end"/>
            </w:r>
          </w:hyperlink>
        </w:p>
        <w:p w14:paraId="0557EA2E" w14:textId="1D66330B"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08" w:history="1">
            <w:r w:rsidR="00C85277" w:rsidRPr="00433679">
              <w:rPr>
                <w:rStyle w:val="Hipercze"/>
                <w:rFonts w:asciiTheme="minorHAnsi" w:hAnsiTheme="minorHAnsi" w:cstheme="minorHAnsi"/>
                <w:noProof/>
              </w:rPr>
              <w:t>ART. 29.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[WARIANT B]*</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50</w:t>
            </w:r>
            <w:r w:rsidR="00C85277" w:rsidRPr="00433679">
              <w:rPr>
                <w:rFonts w:asciiTheme="minorHAnsi" w:hAnsiTheme="minorHAnsi" w:cstheme="minorHAnsi"/>
                <w:noProof/>
                <w:webHidden/>
              </w:rPr>
              <w:fldChar w:fldCharType="end"/>
            </w:r>
          </w:hyperlink>
        </w:p>
        <w:p w14:paraId="18BFACFF" w14:textId="4418EA40"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09" w:history="1">
            <w:r w:rsidR="00C85277" w:rsidRPr="00433679">
              <w:rPr>
                <w:rStyle w:val="Hipercze"/>
                <w:rFonts w:asciiTheme="minorHAnsi" w:hAnsiTheme="minorHAnsi" w:cstheme="minorHAnsi"/>
                <w:noProof/>
              </w:rPr>
              <w:t>ROZDZIAŁ VIII.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ZARZĄDZANIE I NADZÓR NAD WYKONANIEM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0C5C74A7" w14:textId="107C2E35"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0" w:history="1">
            <w:r w:rsidR="00C85277" w:rsidRPr="00433679">
              <w:rPr>
                <w:rStyle w:val="Hipercze"/>
                <w:rFonts w:asciiTheme="minorHAnsi" w:hAnsiTheme="minorHAnsi" w:cstheme="minorHAnsi"/>
                <w:noProof/>
              </w:rPr>
              <w:t>ART. 30.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[MENADŻEROWIE PRZEDSIĘWZIĘCIA]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51F3DF1E" w14:textId="5C7E61FB"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1" w:history="1">
            <w:r w:rsidR="00C85277" w:rsidRPr="00433679">
              <w:rPr>
                <w:rStyle w:val="Hipercze"/>
                <w:rFonts w:asciiTheme="minorHAnsi" w:hAnsiTheme="minorHAnsi" w:cstheme="minorHAnsi"/>
                <w:noProof/>
              </w:rPr>
              <w:t>ART. 31.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[ZEBRANIE UCZESTNIKÓW PRZEDSIĘWZIĘCIA]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13C3616F" w14:textId="17784F00"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2" w:history="1">
            <w:r w:rsidR="00C85277" w:rsidRPr="00433679">
              <w:rPr>
                <w:rStyle w:val="Hipercze"/>
                <w:rFonts w:asciiTheme="minorHAnsi" w:hAnsiTheme="minorHAnsi" w:cstheme="minorHAnsi"/>
                <w:noProof/>
              </w:rPr>
              <w:t>ART. 32.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[RAPORTOWANIE POSTĘPÓW, HARMONOGRAM PRAC]</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497DA981" w14:textId="2F88779B"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3" w:history="1">
            <w:r w:rsidR="00C85277" w:rsidRPr="00433679">
              <w:rPr>
                <w:rStyle w:val="Hipercze"/>
                <w:rFonts w:asciiTheme="minorHAnsi" w:hAnsiTheme="minorHAnsi" w:cstheme="minorHAnsi"/>
                <w:noProof/>
              </w:rPr>
              <w:t>ART. 33.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[KONTROLA]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74DC8CF5" w14:textId="49FB78C8"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14" w:history="1">
            <w:r w:rsidR="00C85277" w:rsidRPr="00433679">
              <w:rPr>
                <w:rStyle w:val="Hipercze"/>
                <w:rFonts w:asciiTheme="minorHAnsi" w:hAnsiTheme="minorHAnsi" w:cstheme="minorHAnsi"/>
                <w:noProof/>
              </w:rPr>
              <w:t>ROZDZIAŁ IX.</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OBOWIĄZEK ZACHOWANIA POUFNOŚCI I DANE OSOBOWE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4C187DB4" w14:textId="001CFDEE"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5" w:history="1">
            <w:r w:rsidR="00C85277" w:rsidRPr="00433679">
              <w:rPr>
                <w:rStyle w:val="Hipercze"/>
                <w:rFonts w:asciiTheme="minorHAnsi" w:hAnsiTheme="minorHAnsi" w:cstheme="minorHAnsi"/>
                <w:noProof/>
              </w:rPr>
              <w:t>ART. 34.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[POUFNOŚĆ]</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629B2F0A" w14:textId="10AA4272" w:rsidR="00C85277" w:rsidRPr="00433679" w:rsidRDefault="009A4AEA"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616" w:history="1">
            <w:r w:rsidR="00C85277" w:rsidRPr="00433679">
              <w:rPr>
                <w:rStyle w:val="Hipercze"/>
                <w:rFonts w:asciiTheme="minorHAnsi" w:hAnsiTheme="minorHAnsi" w:cstheme="minorHAnsi"/>
                <w:noProof/>
              </w:rPr>
              <w:t>ROZDZIAŁ X.</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PRZENIESIENIE PRAW LUB OBOWIĄZKÓW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76688BDD" w14:textId="14CE671C"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7" w:history="1">
            <w:r w:rsidR="00C85277" w:rsidRPr="00433679">
              <w:rPr>
                <w:rStyle w:val="Hipercze"/>
                <w:rFonts w:asciiTheme="minorHAnsi" w:hAnsiTheme="minorHAnsi" w:cstheme="minorHAnsi"/>
                <w:noProof/>
              </w:rPr>
              <w:t>ART. 35.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[PRZENIESIENIE PRAW LUB OBOWIĄZKÓW]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23CA9972" w14:textId="72564DB4"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18" w:history="1">
            <w:r w:rsidR="00C85277" w:rsidRPr="00433679">
              <w:rPr>
                <w:rStyle w:val="Hipercze"/>
                <w:rFonts w:asciiTheme="minorHAnsi" w:hAnsiTheme="minorHAnsi" w:cstheme="minorHAnsi"/>
                <w:noProof/>
              </w:rPr>
              <w:t>ROZDZIAŁ XI.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WYGAŚNIĘCIE, ODSTĄPIENIE I WYPOWIEDZENIE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2E6D5D24" w14:textId="51590B8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19" w:history="1">
            <w:r w:rsidR="00C85277" w:rsidRPr="00433679">
              <w:rPr>
                <w:rStyle w:val="Hipercze"/>
                <w:rFonts w:asciiTheme="minorHAnsi" w:hAnsiTheme="minorHAnsi" w:cstheme="minorHAnsi"/>
                <w:noProof/>
              </w:rPr>
              <w:t>ART. 36.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[WYGAŚNIĘCIE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349B06CB" w14:textId="377A990D"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0" w:history="1">
            <w:r w:rsidR="00C85277" w:rsidRPr="00433679">
              <w:rPr>
                <w:rStyle w:val="Hipercze"/>
                <w:rFonts w:asciiTheme="minorHAnsi" w:hAnsiTheme="minorHAnsi" w:cstheme="minorHAnsi"/>
                <w:noProof/>
              </w:rPr>
              <w:t>ART. 37.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[WYPOWIEDZENIE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58</w:t>
            </w:r>
            <w:r w:rsidR="00C85277" w:rsidRPr="00433679">
              <w:rPr>
                <w:rFonts w:asciiTheme="minorHAnsi" w:hAnsiTheme="minorHAnsi" w:cstheme="minorHAnsi"/>
                <w:noProof/>
                <w:webHidden/>
              </w:rPr>
              <w:fldChar w:fldCharType="end"/>
            </w:r>
          </w:hyperlink>
        </w:p>
        <w:p w14:paraId="3A6075FC" w14:textId="1A548E65"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1" w:history="1">
            <w:r w:rsidR="00C85277" w:rsidRPr="00433679">
              <w:rPr>
                <w:rStyle w:val="Hipercze"/>
                <w:rFonts w:asciiTheme="minorHAnsi" w:hAnsiTheme="minorHAnsi" w:cstheme="minorHAnsi"/>
                <w:noProof/>
              </w:rPr>
              <w:t>ART. 38.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[ODSTĄPIENIE OD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60</w:t>
            </w:r>
            <w:r w:rsidR="00C85277" w:rsidRPr="00433679">
              <w:rPr>
                <w:rFonts w:asciiTheme="minorHAnsi" w:hAnsiTheme="minorHAnsi" w:cstheme="minorHAnsi"/>
                <w:noProof/>
                <w:webHidden/>
              </w:rPr>
              <w:fldChar w:fldCharType="end"/>
            </w:r>
          </w:hyperlink>
        </w:p>
        <w:p w14:paraId="219B0F07" w14:textId="551E10D2"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2" w:history="1">
            <w:r w:rsidR="00C85277" w:rsidRPr="00433679">
              <w:rPr>
                <w:rStyle w:val="Hipercze"/>
                <w:rFonts w:asciiTheme="minorHAnsi" w:hAnsiTheme="minorHAnsi" w:cstheme="minorHAnsi"/>
                <w:noProof/>
              </w:rPr>
              <w:t>ROZDZIAŁ XII.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ODPOWIEDZIALNOŚĆ STRON I KARY UMOWNE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61</w:t>
            </w:r>
            <w:r w:rsidR="00C85277" w:rsidRPr="00433679">
              <w:rPr>
                <w:rFonts w:asciiTheme="minorHAnsi" w:hAnsiTheme="minorHAnsi" w:cstheme="minorHAnsi"/>
                <w:noProof/>
                <w:webHidden/>
              </w:rPr>
              <w:fldChar w:fldCharType="end"/>
            </w:r>
          </w:hyperlink>
        </w:p>
        <w:p w14:paraId="549C4826" w14:textId="551374C0"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3" w:history="1">
            <w:r w:rsidR="00C85277" w:rsidRPr="00433679">
              <w:rPr>
                <w:rStyle w:val="Hipercze"/>
                <w:rFonts w:asciiTheme="minorHAnsi" w:eastAsia="Times New Roman" w:hAnsiTheme="minorHAnsi" w:cstheme="minorHAnsi"/>
                <w:noProof/>
              </w:rPr>
              <w:t>ART. 39.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eastAsia="Times New Roman" w:hAnsiTheme="minorHAnsi" w:cstheme="minorHAnsi"/>
                <w:noProof/>
              </w:rPr>
              <w:t>[</w:t>
            </w:r>
            <w:r w:rsidR="00C85277" w:rsidRPr="00433679">
              <w:rPr>
                <w:rStyle w:val="Hipercze"/>
                <w:rFonts w:asciiTheme="minorHAnsi" w:hAnsiTheme="minorHAnsi" w:cstheme="minorHAnsi"/>
                <w:noProof/>
              </w:rPr>
              <w:t>OGÓLNA</w:t>
            </w:r>
            <w:r w:rsidR="00C85277" w:rsidRPr="00433679">
              <w:rPr>
                <w:rStyle w:val="Hipercze"/>
                <w:rFonts w:asciiTheme="minorHAnsi" w:eastAsia="Times New Roman" w:hAnsiTheme="minorHAnsi" w:cstheme="minorHAnsi"/>
                <w:noProof/>
              </w:rPr>
              <w:t xml:space="preserve"> ODPOWIEDZIALNOŚĆ KONTRAKTOWA STRON I KARY UMOWNE]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61</w:t>
            </w:r>
            <w:r w:rsidR="00C85277" w:rsidRPr="00433679">
              <w:rPr>
                <w:rFonts w:asciiTheme="minorHAnsi" w:hAnsiTheme="minorHAnsi" w:cstheme="minorHAnsi"/>
                <w:noProof/>
                <w:webHidden/>
              </w:rPr>
              <w:fldChar w:fldCharType="end"/>
            </w:r>
          </w:hyperlink>
        </w:p>
        <w:p w14:paraId="0A88B406" w14:textId="1A385E1B"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4" w:history="1">
            <w:r w:rsidR="00C85277" w:rsidRPr="00433679">
              <w:rPr>
                <w:rStyle w:val="Hipercze"/>
                <w:rFonts w:asciiTheme="minorHAnsi" w:hAnsiTheme="minorHAnsi" w:cstheme="minorHAnsi"/>
                <w:noProof/>
              </w:rPr>
              <w:t>ART. 40.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[RĘKOJMIA ZA WADY I GWARANCJA]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396EF1F8" w14:textId="0481FAA9"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5" w:history="1">
            <w:r w:rsidR="00C85277" w:rsidRPr="00433679">
              <w:rPr>
                <w:rStyle w:val="Hipercze"/>
                <w:rFonts w:asciiTheme="minorHAnsi" w:hAnsiTheme="minorHAnsi" w:cstheme="minorHAnsi"/>
                <w:noProof/>
              </w:rPr>
              <w:t>ROZDZIAŁ XIII.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ZMIANY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70457BE0" w14:textId="32340D21"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6" w:history="1">
            <w:r w:rsidR="00C85277" w:rsidRPr="00433679">
              <w:rPr>
                <w:rStyle w:val="Hipercze"/>
                <w:rFonts w:asciiTheme="minorHAnsi" w:hAnsiTheme="minorHAnsi" w:cstheme="minorHAnsi"/>
                <w:noProof/>
              </w:rPr>
              <w:t>ART. 41.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[ZMIANA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34AE36D6" w14:textId="24B7BD22" w:rsidR="00C85277" w:rsidRPr="00433679" w:rsidRDefault="009A4AEA"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7" w:history="1">
            <w:r w:rsidR="00C85277" w:rsidRPr="00433679">
              <w:rPr>
                <w:rStyle w:val="Hipercze"/>
                <w:rFonts w:asciiTheme="minorHAnsi" w:hAnsiTheme="minorHAnsi" w:cstheme="minorHAnsi"/>
                <w:noProof/>
              </w:rPr>
              <w:t>ROZDZIAŁ XIV.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KOŃCOWE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1A7A9054" w14:textId="10FCEF5A"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8" w:history="1">
            <w:r w:rsidR="00C85277" w:rsidRPr="00433679">
              <w:rPr>
                <w:rStyle w:val="Hipercze"/>
                <w:rFonts w:asciiTheme="minorHAnsi" w:hAnsiTheme="minorHAnsi" w:cstheme="minorHAnsi"/>
                <w:noProof/>
              </w:rPr>
              <w:t>ART. 42.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[KOMUNIKACJA STRON]</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6AFF9F29" w14:textId="45695577"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29" w:history="1">
            <w:r w:rsidR="00C85277" w:rsidRPr="00433679">
              <w:rPr>
                <w:rStyle w:val="Hipercze"/>
                <w:rFonts w:asciiTheme="minorHAnsi" w:hAnsiTheme="minorHAnsi" w:cstheme="minorHAnsi"/>
                <w:noProof/>
              </w:rPr>
              <w:t>ART. 43.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[ROZWIĄZYWANIE SPORÓW]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6B89CE05" w14:textId="06CA8B32"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30" w:history="1">
            <w:r w:rsidR="00C85277" w:rsidRPr="00433679">
              <w:rPr>
                <w:rStyle w:val="Hipercze"/>
                <w:rFonts w:asciiTheme="minorHAnsi" w:hAnsiTheme="minorHAnsi" w:cstheme="minorHAnsi"/>
                <w:noProof/>
              </w:rPr>
              <w:t>ART. 44.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[KLAUZULA SALWATORYJNA]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_Toc70340630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20B185D6" w14:textId="51D09AF7" w:rsidR="00C85277" w:rsidRPr="00433679" w:rsidRDefault="009A4AEA" w:rsidP="00433679">
          <w:pPr>
            <w:pStyle w:val="Spistreci2"/>
            <w:spacing w:line="259" w:lineRule="auto"/>
            <w:rPr>
              <w:rFonts w:asciiTheme="minorHAnsi" w:eastAsiaTheme="minorEastAsia" w:hAnsiTheme="minorHAnsi" w:cstheme="minorHAnsi"/>
              <w:noProof/>
              <w:lang w:eastAsia="pl-PL"/>
            </w:rPr>
          </w:pPr>
          <w:hyperlink w:anchor="_Toc70340631" w:history="1">
            <w:r w:rsidR="00C85277" w:rsidRPr="00433679">
              <w:rPr>
                <w:rStyle w:val="Hipercze"/>
                <w:rFonts w:asciiTheme="minorHAnsi" w:hAnsiTheme="minorHAnsi" w:cstheme="minorHAnsi"/>
                <w:noProof/>
              </w:rPr>
              <w:t>ART. 45.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KOŃCOWE]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_Toc70340631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68</w:t>
            </w:r>
            <w:r w:rsidR="00C85277" w:rsidRPr="00433679">
              <w:rPr>
                <w:rFonts w:asciiTheme="minorHAnsi" w:hAnsiTheme="minorHAnsi" w:cstheme="minorHAnsi"/>
                <w:noProof/>
                <w:webHidden/>
              </w:rPr>
              <w:fldChar w:fldCharType="end"/>
            </w:r>
          </w:hyperlink>
        </w:p>
        <w:p w14:paraId="30ECBEAA" w14:textId="77777777" w:rsidR="00CB14F5" w:rsidRPr="00433679" w:rsidRDefault="00CB14F5" w:rsidP="00433679">
          <w:pPr>
            <w:pStyle w:val="Spistreci2"/>
            <w:spacing w:before="60" w:after="60" w:line="259" w:lineRule="auto"/>
            <w:contextualSpacing/>
            <w:rPr>
              <w:rFonts w:asciiTheme="minorHAnsi" w:hAnsiTheme="minorHAnsi" w:cstheme="minorHAnsi"/>
              <w:bCs/>
              <w:color w:val="000000" w:themeColor="text1"/>
              <w:sz w:val="20"/>
              <w:szCs w:val="20"/>
            </w:rPr>
          </w:pPr>
          <w:r w:rsidRPr="00433679">
            <w:rPr>
              <w:rFonts w:asciiTheme="minorHAnsi" w:hAnsiTheme="minorHAnsi" w:cstheme="minorHAnsi"/>
              <w:bCs/>
              <w:color w:val="000000" w:themeColor="text1"/>
              <w:sz w:val="20"/>
              <w:szCs w:val="20"/>
              <w:shd w:val="clear" w:color="auto" w:fill="E6E6E6"/>
            </w:rPr>
            <w:fldChar w:fldCharType="end"/>
          </w:r>
        </w:p>
      </w:sdtContent>
    </w:sdt>
    <w:p w14:paraId="19A095C0" w14:textId="77777777" w:rsidR="00CB14F5" w:rsidRPr="00433679" w:rsidRDefault="00CB14F5" w:rsidP="00433679">
      <w:pPr>
        <w:pStyle w:val="Nagwek1"/>
      </w:pPr>
      <w:bookmarkStart w:id="6" w:name="_Toc504994928"/>
      <w:bookmarkStart w:id="7" w:name="_Toc511371180"/>
      <w:bookmarkStart w:id="8" w:name="_Toc52745884"/>
      <w:bookmarkStart w:id="9" w:name="_Toc70340573"/>
      <w:r w:rsidRPr="00433679">
        <w:t>POSTANOWIENIA OGÓLNE</w:t>
      </w:r>
      <w:bookmarkEnd w:id="6"/>
      <w:bookmarkEnd w:id="7"/>
      <w:bookmarkEnd w:id="8"/>
      <w:bookmarkEnd w:id="9"/>
    </w:p>
    <w:p w14:paraId="7DDB5F12" w14:textId="77777777" w:rsidR="00CB14F5" w:rsidRPr="00433679" w:rsidRDefault="00CB14F5" w:rsidP="00433679">
      <w:pPr>
        <w:pStyle w:val="Nagwek2"/>
      </w:pPr>
      <w:bookmarkStart w:id="10" w:name="_Ref479973885"/>
      <w:bookmarkStart w:id="11" w:name="_Toc504994929"/>
      <w:bookmarkStart w:id="12" w:name="_Toc511371181"/>
      <w:bookmarkStart w:id="13" w:name="_Toc52745885"/>
      <w:bookmarkStart w:id="14" w:name="_Toc70340574"/>
      <w:r w:rsidRPr="00433679">
        <w:t>[PRZEDMIOT UMOWY]</w:t>
      </w:r>
      <w:bookmarkEnd w:id="10"/>
      <w:bookmarkEnd w:id="11"/>
      <w:bookmarkEnd w:id="12"/>
      <w:bookmarkEnd w:id="13"/>
      <w:bookmarkEnd w:id="14"/>
    </w:p>
    <w:p w14:paraId="684292E1" w14:textId="77777777" w:rsidR="00CB14F5" w:rsidRPr="00433679" w:rsidRDefault="00CB14F5" w:rsidP="00433679">
      <w:pPr>
        <w:pStyle w:val="Akapitzlist"/>
        <w:numPr>
          <w:ilvl w:val="0"/>
          <w:numId w:val="7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Głównym przedmiotem Umowy jest:</w:t>
      </w:r>
    </w:p>
    <w:p w14:paraId="5D09B02E" w14:textId="177CFD97"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bookmarkStart w:id="15" w:name="_Ref493680750"/>
      <w:r w:rsidRPr="00433679">
        <w:rPr>
          <w:rFonts w:asciiTheme="minorHAnsi" w:hAnsiTheme="minorHAnsi" w:cstheme="minorHAnsi"/>
          <w:color w:val="000000" w:themeColor="text1"/>
        </w:rPr>
        <w:t xml:space="preserve">zobowiązanie Wykonawcy do przeprowadzenia za wynagrodzeniem usług badawczo-rozwojowych w postaci Prac B+R w toku realizacji: Etapu I i Etapu II Przedsięwzięcia, zmierzających na zasadach określonych w Umowie, z uwzględnieniem postanowień Wniosku, Załączników nr 1 i nr 2 do Regulaminu oraz Harmonogramu Przedsięwzięcia, do opracowania z należytą starannością </w:t>
      </w:r>
      <w:r w:rsidRPr="00433679">
        <w:rPr>
          <w:rFonts w:asciiTheme="minorHAnsi" w:eastAsia="SimSun" w:hAnsiTheme="minorHAnsi" w:cstheme="minorHAnsi"/>
          <w:color w:val="000000" w:themeColor="text1"/>
          <w:lang w:eastAsia="en-GB" w:bidi="ar-AE"/>
        </w:rPr>
        <w:t xml:space="preserve">Rozwiązania, 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eastAsia="SimSun" w:hAnsiTheme="minorHAnsi" w:cstheme="minorHAnsi"/>
          <w:color w:val="000000" w:themeColor="text1"/>
          <w:lang w:eastAsia="en-GB" w:bidi="ar-AE"/>
        </w:rPr>
        <w:t>;</w:t>
      </w:r>
    </w:p>
    <w:p w14:paraId="57B8CADF" w14:textId="05158CA0"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wykonanie przez Wykonawcę Wyników Prac Etapu I </w:t>
      </w:r>
      <w:r w:rsidR="003E4AC0" w:rsidRPr="00433679">
        <w:rPr>
          <w:rFonts w:asciiTheme="minorHAnsi" w:hAnsiTheme="minorHAnsi" w:cstheme="minorHAnsi"/>
          <w:color w:val="000000" w:themeColor="text1"/>
        </w:rPr>
        <w:t xml:space="preserve">oraz </w:t>
      </w:r>
      <w:r w:rsidRPr="00433679">
        <w:rPr>
          <w:rFonts w:asciiTheme="minorHAnsi" w:hAnsiTheme="minorHAnsi" w:cstheme="minorHAnsi"/>
          <w:color w:val="000000" w:themeColor="text1"/>
        </w:rPr>
        <w:t>Wyników Prac Etapu II</w:t>
      </w:r>
      <w:r w:rsidRPr="00433679">
        <w:rPr>
          <w:rFonts w:asciiTheme="minorHAnsi" w:eastAsia="SimSun" w:hAnsiTheme="minorHAnsi" w:cstheme="minorHAnsi"/>
          <w:color w:val="000000" w:themeColor="text1"/>
          <w:lang w:eastAsia="en-GB" w:bidi="ar-AE"/>
        </w:rPr>
        <w:t xml:space="preserve">, 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eastAsia="SimSun" w:hAnsiTheme="minorHAnsi" w:cstheme="minorHAnsi"/>
          <w:color w:val="000000" w:themeColor="text1"/>
          <w:lang w:eastAsia="en-GB" w:bidi="ar-AE"/>
        </w:rPr>
        <w:t>;</w:t>
      </w:r>
    </w:p>
    <w:p w14:paraId="674BB802" w14:textId="30AED4B2"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zobowiązanie NCBR do zapłaty wynagrodzenia za realizację Prac B+R zgodnie z Umową, w toku Etapu I oraz Etapu II, </w:t>
      </w:r>
      <w:r w:rsidRPr="00433679">
        <w:rPr>
          <w:rFonts w:asciiTheme="minorHAnsi" w:eastAsia="SimSun" w:hAnsiTheme="minorHAnsi" w:cstheme="minorHAnsi"/>
          <w:color w:val="000000" w:themeColor="text1"/>
          <w:lang w:eastAsia="en-GB" w:bidi="ar-AE"/>
        </w:rPr>
        <w:t xml:space="preserve">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5EDF0D40" w14:textId="77777777" w:rsidR="00CB14F5" w:rsidRPr="00433679" w:rsidRDefault="00CB14F5" w:rsidP="00433679">
      <w:pPr>
        <w:pStyle w:val="Akapitzlist"/>
        <w:numPr>
          <w:ilvl w:val="0"/>
          <w:numId w:val="7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Umowa poza usługami badawczo-rozwojowymi przewiduje świadczenia poboczne, pomocnicze wobec głównego przedmiotu Umowy, obejmujące w szczególności:</w:t>
      </w:r>
    </w:p>
    <w:p w14:paraId="0B04C1D4" w14:textId="25668DB7" w:rsidR="00E72B90" w:rsidRPr="00433679" w:rsidRDefault="00E72B90" w:rsidP="00433679">
      <w:pPr>
        <w:pStyle w:val="Akapitzlist"/>
        <w:numPr>
          <w:ilvl w:val="0"/>
          <w:numId w:val="77"/>
        </w:numPr>
        <w:spacing w:before="60" w:after="60"/>
        <w:ind w:left="567"/>
        <w:jc w:val="both"/>
        <w:rPr>
          <w:rFonts w:asciiTheme="minorHAnsi" w:hAnsiTheme="minorHAnsi" w:cstheme="minorHAnsi"/>
          <w:color w:val="000000" w:themeColor="text1"/>
        </w:rPr>
      </w:pPr>
      <w:bookmarkStart w:id="16" w:name="_Hlk57337086"/>
      <w:r w:rsidRPr="00433679">
        <w:rPr>
          <w:rFonts w:asciiTheme="minorHAnsi" w:hAnsiTheme="minorHAnsi" w:cstheme="minorHAnsi"/>
          <w:color w:val="000000" w:themeColor="text1"/>
        </w:rPr>
        <w:t>wyprodukowanie przez Wykonawcę Prototypu lub Prototypów, w liczbie i zgodnie z Załącznikiem nr 4 do Regulaminu,</w:t>
      </w:r>
    </w:p>
    <w:p w14:paraId="2E0C3900" w14:textId="4E30E826" w:rsidR="00CB14F5" w:rsidRPr="00433679" w:rsidRDefault="00CB14F5" w:rsidP="00433679">
      <w:pPr>
        <w:pStyle w:val="Akapitzlist"/>
        <w:numPr>
          <w:ilvl w:val="0"/>
          <w:numId w:val="77"/>
        </w:numPr>
        <w:spacing w:before="60" w:after="60"/>
        <w:ind w:left="56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przeprowadzenie Prac B+R mających na celu przeniesienie Rozwiązania do skali 1:1 w </w:t>
      </w:r>
      <w:bookmarkStart w:id="17" w:name="_Hlk57337042"/>
      <w:r w:rsidRPr="00433679">
        <w:rPr>
          <w:rFonts w:asciiTheme="minorHAnsi" w:hAnsiTheme="minorHAnsi" w:cstheme="minorHAnsi"/>
          <w:color w:val="000000" w:themeColor="text1"/>
        </w:rPr>
        <w:t xml:space="preserve">postaci </w:t>
      </w:r>
      <w:r w:rsidR="00E72B90" w:rsidRPr="00433679">
        <w:rPr>
          <w:rFonts w:asciiTheme="minorHAnsi" w:hAnsiTheme="minorHAnsi" w:cstheme="minorHAnsi"/>
          <w:color w:val="000000" w:themeColor="text1"/>
        </w:rPr>
        <w:t xml:space="preserve">stworzenia </w:t>
      </w:r>
      <w:r w:rsidRPr="00433679">
        <w:rPr>
          <w:rFonts w:asciiTheme="minorHAnsi" w:hAnsiTheme="minorHAnsi" w:cstheme="minorHAnsi"/>
          <w:color w:val="000000" w:themeColor="text1"/>
        </w:rPr>
        <w:t>przez Wykonawcę Demonstratora</w:t>
      </w:r>
      <w:bookmarkEnd w:id="16"/>
      <w:r w:rsidRPr="00433679">
        <w:rPr>
          <w:rFonts w:asciiTheme="minorHAnsi" w:hAnsiTheme="minorHAnsi" w:cstheme="minorHAnsi"/>
          <w:color w:val="000000" w:themeColor="text1"/>
        </w:rPr>
        <w:t>, a także wykonanie usług demonstracji technologicznej, testów i oceny w zakresie określony</w:t>
      </w:r>
      <w:r w:rsidR="00C2457B" w:rsidRPr="00433679">
        <w:rPr>
          <w:rFonts w:asciiTheme="minorHAnsi" w:hAnsiTheme="minorHAnsi" w:cstheme="minorHAnsi"/>
          <w:color w:val="000000" w:themeColor="text1"/>
        </w:rPr>
        <w:t>mi w Załączniku nr 4 do Regulaminu oraz w Umowie (</w:t>
      </w:r>
      <w:r w:rsidR="00C2457B" w:rsidRPr="00433679">
        <w:rPr>
          <w:rFonts w:asciiTheme="minorHAnsi" w:hAnsiTheme="minorHAnsi" w:cstheme="minorHAnsi"/>
          <w:color w:val="000000" w:themeColor="text1"/>
          <w:shd w:val="clear" w:color="auto" w:fill="E6E6E6"/>
        </w:rPr>
        <w:fldChar w:fldCharType="begin"/>
      </w:r>
      <w:r w:rsidR="00C2457B" w:rsidRPr="00433679">
        <w:rPr>
          <w:rFonts w:asciiTheme="minorHAnsi" w:hAnsiTheme="minorHAnsi" w:cstheme="minorHAnsi"/>
          <w:color w:val="000000" w:themeColor="text1"/>
        </w:rPr>
        <w:instrText xml:space="preserve"> REF _Ref52748402 \r \h  \* MERGEFORMAT </w:instrText>
      </w:r>
      <w:r w:rsidR="00C2457B" w:rsidRPr="00433679">
        <w:rPr>
          <w:rFonts w:asciiTheme="minorHAnsi" w:hAnsiTheme="minorHAnsi" w:cstheme="minorHAnsi"/>
          <w:color w:val="000000" w:themeColor="text1"/>
          <w:shd w:val="clear" w:color="auto" w:fill="E6E6E6"/>
        </w:rPr>
      </w:r>
      <w:r w:rsidR="00C2457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00C2457B" w:rsidRPr="00433679">
        <w:rPr>
          <w:rFonts w:asciiTheme="minorHAnsi" w:hAnsiTheme="minorHAnsi" w:cstheme="minorHAnsi"/>
          <w:color w:val="000000" w:themeColor="text1"/>
          <w:shd w:val="clear" w:color="auto" w:fill="E6E6E6"/>
        </w:rPr>
        <w:fldChar w:fldCharType="end"/>
      </w:r>
      <w:r w:rsidR="00C2457B"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w:t>
      </w:r>
      <w:bookmarkEnd w:id="17"/>
    </w:p>
    <w:p w14:paraId="25F38C4B" w14:textId="77777777" w:rsidR="00CB14F5" w:rsidRPr="00433679" w:rsidRDefault="00CB14F5" w:rsidP="00433679">
      <w:pPr>
        <w:pStyle w:val="Akapitzlist"/>
        <w:numPr>
          <w:ilvl w:val="0"/>
          <w:numId w:val="77"/>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uprawnienie NCBR przez Wykonawcę do korzystania z praw do Wyników Prac B+R poprzez:</w:t>
      </w:r>
    </w:p>
    <w:p w14:paraId="0B59E42E" w14:textId="77777777"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uprawnienie NCBR do udziału w Przychodzie z Komercjalizacji Wyników Prac B+R i Przychodzie z Komercjalizacji Technologii Zależnych,</w:t>
      </w:r>
    </w:p>
    <w:p w14:paraId="12935E67" w14:textId="4746A8BA"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udzielenia NCBR niewyłącznej licencji określonej w </w:t>
      </w:r>
      <w:r w:rsidR="00FD3F4A" w:rsidRPr="00433679">
        <w:rPr>
          <w:rFonts w:asciiTheme="minorHAnsi" w:hAnsiTheme="minorHAnsi" w:cstheme="minorHAnsi"/>
          <w:color w:val="000000" w:themeColor="text1"/>
          <w:shd w:val="clear" w:color="auto" w:fill="E6E6E6"/>
        </w:rPr>
        <w:fldChar w:fldCharType="begin"/>
      </w:r>
      <w:r w:rsidR="00FD3F4A" w:rsidRPr="00433679">
        <w:rPr>
          <w:rFonts w:asciiTheme="minorHAnsi" w:hAnsiTheme="minorHAnsi" w:cstheme="minorHAnsi"/>
          <w:color w:val="000000" w:themeColor="text1"/>
        </w:rPr>
        <w:instrText xml:space="preserve"> REF _Ref70326879 \n \h </w:instrText>
      </w:r>
      <w:r w:rsidR="0090300A" w:rsidRPr="00433679">
        <w:rPr>
          <w:rFonts w:asciiTheme="minorHAnsi" w:hAnsiTheme="minorHAnsi" w:cstheme="minorHAnsi"/>
          <w:color w:val="000000" w:themeColor="text1"/>
          <w:shd w:val="clear" w:color="auto" w:fill="E6E6E6"/>
        </w:rPr>
        <w:instrText xml:space="preserve"> \* MERGEFORMAT </w:instrText>
      </w:r>
      <w:r w:rsidR="00FD3F4A" w:rsidRPr="00433679">
        <w:rPr>
          <w:rFonts w:asciiTheme="minorHAnsi" w:hAnsiTheme="minorHAnsi" w:cstheme="minorHAnsi"/>
          <w:color w:val="000000" w:themeColor="text1"/>
          <w:shd w:val="clear" w:color="auto" w:fill="E6E6E6"/>
        </w:rPr>
      </w:r>
      <w:r w:rsidR="00FD3F4A"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FD3F4A"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p>
    <w:p w14:paraId="3A9956E8" w14:textId="7EEDB325"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realizację pozostałych zobowiązań dotyczących własności intelektualnej,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C4A333A" w14:textId="77777777" w:rsidR="00CB14F5" w:rsidRPr="00433679" w:rsidRDefault="00CB14F5" w:rsidP="00433679">
      <w:pPr>
        <w:pStyle w:val="Nagwek2"/>
      </w:pPr>
      <w:bookmarkStart w:id="18" w:name="_Toc504994930"/>
      <w:bookmarkStart w:id="19" w:name="_Toc511371182"/>
      <w:bookmarkStart w:id="20" w:name="_Ref52658697"/>
      <w:bookmarkStart w:id="21" w:name="_Ref52799611"/>
      <w:bookmarkStart w:id="22" w:name="_Toc52745886"/>
      <w:bookmarkStart w:id="23" w:name="_Toc70340575"/>
      <w:bookmarkEnd w:id="15"/>
      <w:r w:rsidRPr="00433679">
        <w:t>[PODSTAWOWE UWARUNKOWANIA REALIZACJI UMOWY]</w:t>
      </w:r>
      <w:bookmarkEnd w:id="18"/>
      <w:bookmarkEnd w:id="19"/>
      <w:bookmarkEnd w:id="20"/>
      <w:bookmarkEnd w:id="21"/>
      <w:bookmarkEnd w:id="22"/>
      <w:bookmarkEnd w:id="23"/>
    </w:p>
    <w:p w14:paraId="026A46BC"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Pojęcia stosowane w Umowie, które zostały zapisane wielką literą, zostały zdefiniowane w Załączniku nr 7 do Regulaminu. Gdy są używane w Umowie, mają znaczenie nadane im we wskazanym dokumencie.</w:t>
      </w:r>
    </w:p>
    <w:p w14:paraId="42285C75" w14:textId="26644CD9"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Integralną częścią Umowy są jej Załączniki,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_Ref52697128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_Ref52697130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a w szczególności Regulamin. W razie rozbieżności pomiędzy treścią Umowy a jej Załączników, pierwszeństwo mają postanowienia Umowy, a następnie Regulaminu.</w:t>
      </w:r>
    </w:p>
    <w:p w14:paraId="216FDD42" w14:textId="77777777" w:rsidR="00CB14F5" w:rsidRPr="00433679" w:rsidRDefault="00CB14F5" w:rsidP="00433679">
      <w:pPr>
        <w:pStyle w:val="Akapitzlist"/>
        <w:numPr>
          <w:ilvl w:val="0"/>
          <w:numId w:val="36"/>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Celem Umowy jest w jak najdalej idącym stopniu przyczynienie się do realizacji celów określonych w Rozdziale I pkt 1.1 Regulaminu. W razie wątpliwości co do interpretacji postanowień Umowy, w pierwszej kolejności należy dokonać ich interpretacji w kontekście wskazanych celów.</w:t>
      </w:r>
    </w:p>
    <w:p w14:paraId="5B87F4E8"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Podstawowe założenia Przedsięwzięcia oraz zawierającej się w nim współpracy pomiędzy Stronami zostały określone w Rozdziale I pkt 1.5 Regulaminu. W razie rozbieżności pomiędzy wskazanymi założeniami a szczegółowymi postanowieniami Umowy, pierwszeństwo mają postanowienia Umowy.</w:t>
      </w:r>
    </w:p>
    <w:p w14:paraId="09CB5083" w14:textId="730AA561"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Współpraca i świadczenia Stron podzielone są na Etapy, przy czym w ramach Etapu I następuje konkurencja pomiędzy Wykonawcą i Konkurentami Wykonawcy w ramach poszczególnych Strumieni. W ramach Przedsięwzięcia przewidywane jest po Etapie </w:t>
      </w:r>
      <w:r w:rsidR="00255ED3"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dokonywanie oceny prac Uczestników Postępowania, w tym Wykonawcy, oraz zmniejszanie liczby Uczestników Przedsięwzięcia, w drodze Selekcji, zgodnie z Wymaganiami określonymi w Załączniku nr 1 do Regulaminu oraz Kryteriami określonymi w Załączniku nr 5 do Regulaminu. Wskutek Selekcji część umów albo – potencjalnie – wszystkie umowy z Uczestnikami Przedsięwzięcia, w tym ewentualnie Umowa z Wykonawcą, po Etapie I prowadzenia Prac B+R może, z zastrzeżeniem szczegółowych jej postanowień, wygasnąć. NCBR zastrzega sobie prawo do zakończenia Przedsięwzięcia w danym Strumieniu (wypowiedzenia Umowy w ramach wypowiedzenia umów ze wszystkimi Uczestnikami Przedsięwzięcia) w ramach Selekcji Etapu I, z zastrzeżeniem</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zobowiązania NCBR do zapłaty wynagrodzenia za wykonane Prace B+R, zgodnie z Umową.</w:t>
      </w:r>
      <w:bookmarkStart w:id="24" w:name="_Hlk52697847"/>
      <w:bookmarkEnd w:id="24"/>
    </w:p>
    <w:p w14:paraId="57DC581A"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 Wykonawcą są podmioty działające wspólnie np. w ramach konsorcjum, odpowiadają one względem NCBR solidarnie, a postanowienia dotyczące Wykonawcy mają odpowiednie zastosowanie do wszystkich podmiotów występujących wspólnie. </w:t>
      </w:r>
    </w:p>
    <w:p w14:paraId="3B2CC539"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bookmarkStart w:id="25" w:name="_Hlk512532224"/>
      <w:r w:rsidRPr="00433679">
        <w:rPr>
          <w:rFonts w:asciiTheme="minorHAnsi" w:hAnsiTheme="minorHAnsi" w:cstheme="minorHAnsi"/>
          <w:color w:val="000000" w:themeColor="text1"/>
        </w:rPr>
        <w:t>NCBR w ramach wykonywania Umowy może wyznaczać biegłych (ekspertów) innych niż Zespół Oceniający lub instytucje posiadające odpowiednie przygotowanie specjalistyczne, do zasięgania ich opinii</w:t>
      </w:r>
      <w:bookmarkEnd w:id="25"/>
      <w:r w:rsidRPr="00433679">
        <w:rPr>
          <w:rFonts w:asciiTheme="minorHAnsi" w:hAnsiTheme="minorHAnsi" w:cstheme="minorHAnsi"/>
          <w:color w:val="000000" w:themeColor="text1"/>
        </w:rPr>
        <w:t>.</w:t>
      </w:r>
    </w:p>
    <w:p w14:paraId="3F96E523" w14:textId="1988C025"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_Ref512575368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6 i 7, czynności NCBR są prowadzone w języku polskim, przy czym NCBR może dokonywać czynności w języku angielskim, pod warunkiem zapewnienia ich tłumaczenia na język polski. W przypadku rozbieżności pomiędzy wersjami językowymi, wersja polska jest wiążąca.</w:t>
      </w:r>
    </w:p>
    <w:p w14:paraId="1AE149DB" w14:textId="69933E7D"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dotyczące </w:t>
      </w:r>
      <w:r w:rsidR="009E35F2" w:rsidRPr="00433679">
        <w:rPr>
          <w:rFonts w:asciiTheme="minorHAnsi" w:hAnsiTheme="minorHAnsi" w:cstheme="minorHAnsi"/>
          <w:color w:val="000000" w:themeColor="text1"/>
        </w:rPr>
        <w:t>Nieruchomości Demonstracyjnej</w:t>
      </w:r>
      <w:r w:rsidRPr="00433679">
        <w:rPr>
          <w:rFonts w:asciiTheme="minorHAnsi" w:hAnsiTheme="minorHAnsi" w:cstheme="minorHAnsi"/>
          <w:color w:val="000000" w:themeColor="text1"/>
        </w:rPr>
        <w:t xml:space="preserve">, na której ma być </w:t>
      </w:r>
      <w:r w:rsidR="00FC0010" w:rsidRPr="00433679">
        <w:rPr>
          <w:rFonts w:asciiTheme="minorHAnsi" w:hAnsiTheme="minorHAnsi" w:cstheme="minorHAnsi"/>
          <w:color w:val="000000" w:themeColor="text1"/>
        </w:rPr>
        <w:t xml:space="preserve">zainstalowany </w:t>
      </w:r>
      <w:r w:rsidRPr="00433679">
        <w:rPr>
          <w:rFonts w:asciiTheme="minorHAnsi" w:hAnsiTheme="minorHAnsi" w:cstheme="minorHAnsi"/>
          <w:color w:val="000000" w:themeColor="text1"/>
        </w:rPr>
        <w:t>Demonstrator</w:t>
      </w:r>
      <w:r w:rsidR="00FC0010" w:rsidRPr="00433679">
        <w:rPr>
          <w:rFonts w:asciiTheme="minorHAnsi" w:hAnsiTheme="minorHAnsi" w:cstheme="minorHAnsi"/>
          <w:color w:val="000000" w:themeColor="text1"/>
        </w:rPr>
        <w:t xml:space="preserve"> </w:t>
      </w:r>
      <w:r w:rsidR="00FB354D"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xml:space="preserve">, jak </w:t>
      </w:r>
      <w:r w:rsidR="00FE5515" w:rsidRPr="00433679">
        <w:rPr>
          <w:rFonts w:asciiTheme="minorHAnsi" w:hAnsiTheme="minorHAnsi" w:cstheme="minorHAnsi"/>
          <w:color w:val="000000" w:themeColor="text1"/>
        </w:rPr>
        <w:t xml:space="preserve">również postanowienia dotyczące </w:t>
      </w:r>
      <w:r w:rsidR="00FB354D" w:rsidRPr="00433679">
        <w:rPr>
          <w:rFonts w:asciiTheme="minorHAnsi" w:hAnsiTheme="minorHAnsi" w:cstheme="minorHAnsi"/>
          <w:color w:val="000000" w:themeColor="text1"/>
        </w:rPr>
        <w:t>Prototyp</w:t>
      </w:r>
      <w:r w:rsidR="00FE5515" w:rsidRPr="00433679">
        <w:rPr>
          <w:rFonts w:asciiTheme="minorHAnsi" w:hAnsiTheme="minorHAnsi" w:cstheme="minorHAnsi"/>
          <w:color w:val="000000" w:themeColor="text1"/>
        </w:rPr>
        <w:t xml:space="preserve">ów Ogniw </w:t>
      </w:r>
      <w:r w:rsidR="00FB354D" w:rsidRPr="00433679">
        <w:rPr>
          <w:rFonts w:asciiTheme="minorHAnsi" w:hAnsiTheme="minorHAnsi" w:cstheme="minorHAnsi"/>
          <w:color w:val="000000" w:themeColor="text1"/>
        </w:rPr>
        <w:t xml:space="preserve">oraz </w:t>
      </w:r>
      <w:r w:rsidRPr="00433679">
        <w:rPr>
          <w:rFonts w:asciiTheme="minorHAnsi" w:hAnsiTheme="minorHAnsi" w:cstheme="minorHAnsi"/>
          <w:color w:val="000000" w:themeColor="text1"/>
        </w:rPr>
        <w:t xml:space="preserve">Demonstratora </w:t>
      </w:r>
      <w:r w:rsidR="00FB354D" w:rsidRPr="00433679">
        <w:rPr>
          <w:rFonts w:asciiTheme="minorHAnsi" w:hAnsiTheme="minorHAnsi" w:cstheme="minorHAnsi"/>
          <w:color w:val="000000" w:themeColor="text1"/>
        </w:rPr>
        <w:t xml:space="preserve">Baterii oraz Prototypu Systemu oraz Demonstratora Systemu </w:t>
      </w:r>
      <w:r w:rsidRPr="00433679">
        <w:rPr>
          <w:rFonts w:asciiTheme="minorHAnsi" w:hAnsiTheme="minorHAnsi" w:cstheme="minorHAnsi"/>
          <w:color w:val="000000" w:themeColor="text1"/>
        </w:rPr>
        <w:t xml:space="preserve">zostały określone w </w:t>
      </w:r>
      <w:r w:rsidR="009E35F2" w:rsidRPr="00433679">
        <w:rPr>
          <w:rFonts w:asciiTheme="minorHAnsi" w:hAnsiTheme="minorHAnsi" w:cstheme="minorHAnsi"/>
          <w:color w:val="000000" w:themeColor="text1"/>
        </w:rPr>
        <w:t xml:space="preserve">Załącznikach nr 1, nr 2 i nr 4 do Regulaminu oraz w </w:t>
      </w:r>
      <w:r w:rsidRPr="00433679">
        <w:rPr>
          <w:rFonts w:asciiTheme="minorHAnsi" w:hAnsiTheme="minorHAnsi" w:cstheme="minorHAnsi"/>
          <w:color w:val="000000" w:themeColor="text1"/>
        </w:rPr>
        <w:t>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_Ref52748402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Umowa określa również prawa i obowiązki Wykonawcy względem Partnera Strategicznego NCBR.</w:t>
      </w:r>
      <w:r w:rsidR="002B211D" w:rsidRPr="00433679">
        <w:rPr>
          <w:rFonts w:asciiTheme="minorHAnsi" w:hAnsiTheme="minorHAnsi" w:cstheme="minorHAnsi"/>
          <w:color w:val="000000" w:themeColor="text1"/>
        </w:rPr>
        <w:t xml:space="preserve"> W przypadku i </w:t>
      </w:r>
      <w:r w:rsidR="002B211D" w:rsidRPr="00433679">
        <w:rPr>
          <w:rFonts w:asciiTheme="minorHAnsi" w:hAnsiTheme="minorHAnsi" w:cstheme="minorHAnsi"/>
          <w:color w:val="000000" w:themeColor="text1"/>
        </w:rPr>
        <w:lastRenderedPageBreak/>
        <w:t>na warunkach określonych dojdzie do wykorzystania Demonstratora Baterii w Demonstratorze Systemu.</w:t>
      </w:r>
    </w:p>
    <w:p w14:paraId="4FDB1DBD"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 oraz wszelkie prace lub roboty budowlane związane z wykonaniem i testami Demonstratora, zostaną wykonane na terytorium Rzeczypospolitej Polskiej. </w:t>
      </w:r>
    </w:p>
    <w:p w14:paraId="2410CAEE" w14:textId="2F4A20F9"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b/>
          <w:bCs/>
          <w:i/>
          <w:iCs/>
          <w:color w:val="000000" w:themeColor="text1"/>
        </w:rPr>
        <w:t>[Wariant B</w:t>
      </w:r>
      <w:r w:rsidRPr="00433679">
        <w:rPr>
          <w:rFonts w:asciiTheme="minorHAnsi" w:hAnsiTheme="minorHAnsi" w:cstheme="minorHAnsi"/>
          <w:i/>
          <w:iCs/>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do </w:t>
      </w:r>
      <w:r w:rsidR="00FC0010" w:rsidRPr="00433679">
        <w:rPr>
          <w:rFonts w:asciiTheme="minorHAnsi" w:hAnsiTheme="minorHAnsi" w:cstheme="minorHAnsi"/>
          <w:i/>
          <w:iCs/>
          <w:color w:val="000000" w:themeColor="text1"/>
        </w:rPr>
        <w:t>maksymalnej</w:t>
      </w:r>
      <w:r w:rsidRPr="00433679">
        <w:rPr>
          <w:rFonts w:asciiTheme="minorHAnsi" w:hAnsiTheme="minorHAnsi" w:cstheme="minorHAnsi"/>
          <w:i/>
          <w:iCs/>
          <w:color w:val="000000" w:themeColor="text1"/>
        </w:rPr>
        <w:t xml:space="preserve"> wysokości 105% wartości łącznego wynagrodzenia Wykonawcy uzyskanego w ramach Umowy</w:t>
      </w:r>
      <w:r w:rsidR="00004AA4" w:rsidRPr="00433679">
        <w:rPr>
          <w:rFonts w:asciiTheme="minorHAnsi" w:hAnsiTheme="minorHAnsi" w:cstheme="minorHAnsi"/>
          <w:i/>
          <w:iCs/>
          <w:color w:val="000000" w:themeColor="text1"/>
        </w:rPr>
        <w:t xml:space="preserve">, a jeśli NCBR dokonał Odbioru Wyników Prac Etapu II: następnie pomniejszonego o wartość brutto kosztów wytworzenia Demonstratora (tj. </w:t>
      </w:r>
      <w:r w:rsidR="00A60695" w:rsidRPr="00433679">
        <w:rPr>
          <w:rFonts w:asciiTheme="minorHAnsi" w:hAnsiTheme="minorHAnsi" w:cstheme="minorHAnsi"/>
          <w:i/>
          <w:iCs/>
          <w:color w:val="000000" w:themeColor="text1"/>
        </w:rPr>
        <w:t xml:space="preserve">wartość jego składowych i kosztów </w:t>
      </w:r>
      <w:r w:rsidR="00734D13" w:rsidRPr="00433679">
        <w:rPr>
          <w:rFonts w:asciiTheme="minorHAnsi" w:hAnsiTheme="minorHAnsi" w:cstheme="minorHAnsi"/>
          <w:i/>
          <w:iCs/>
          <w:color w:val="000000" w:themeColor="text1"/>
        </w:rPr>
        <w:t>robocizny w zakresie ich integracji</w:t>
      </w:r>
      <w:r w:rsidR="00004AA4" w:rsidRPr="00433679">
        <w:rPr>
          <w:rFonts w:asciiTheme="minorHAnsi" w:hAnsiTheme="minorHAnsi" w:cstheme="minorHAnsi"/>
          <w:i/>
          <w:iCs/>
          <w:color w:val="000000" w:themeColor="text1"/>
        </w:rPr>
        <w:t xml:space="preserve">, z pominięciem wartości prac badawczo-rozwojowych) określoną w Harmonogramie </w:t>
      </w:r>
      <w:r w:rsidR="000D697E" w:rsidRPr="00433679">
        <w:rPr>
          <w:rFonts w:asciiTheme="minorHAnsi" w:hAnsiTheme="minorHAnsi" w:cstheme="minorHAnsi"/>
          <w:i/>
          <w:iCs/>
          <w:color w:val="000000" w:themeColor="text1"/>
        </w:rPr>
        <w:t>Prac</w:t>
      </w:r>
      <w:ins w:id="26" w:author="Autor">
        <w:r w:rsidR="00D72DAD" w:rsidRPr="00DB5CA2">
          <w:rPr>
            <w:rFonts w:asciiTheme="minorHAnsi" w:hAnsiTheme="minorHAnsi"/>
            <w:i/>
            <w:iCs/>
            <w:color w:val="000000" w:themeColor="text1"/>
          </w:rPr>
          <w:t xml:space="preserve">, </w:t>
        </w:r>
        <w:r w:rsidR="00D72DAD">
          <w:rPr>
            <w:rFonts w:asciiTheme="minorHAnsi" w:hAnsiTheme="minorHAnsi"/>
            <w:i/>
            <w:iCs/>
            <w:color w:val="000000" w:themeColor="text1"/>
          </w:rPr>
          <w:t>przy czym takie pomniejszenie nie przekroczy 50% wartości wynagrodzenia brutto Wykonawcy za Etap II</w:t>
        </w:r>
      </w:ins>
      <w:r w:rsidRPr="00433679">
        <w:rPr>
          <w:rFonts w:asciiTheme="minorHAnsi" w:hAnsiTheme="minorHAnsi" w:cstheme="minorHAnsi"/>
          <w:i/>
          <w:iCs/>
          <w:color w:val="000000" w:themeColor="text1"/>
        </w:rPr>
        <w:t xml:space="preserve"> („Kapitał Zwrotu Docelowego”), powiększonego o odsetki ustawowe wskazane w art. 359 §2 Ustawy k.c.,</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oraz zobowiązanie do podjęcia dodatkowych działań określonych w Planie Komercjalizacji, w zamian za</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zaniechanie</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udzielenia NCBR licencji do korzystania z Rozwiązania z prawem do udzielania sublicencji. NCBR dokonał w Postępowaniu pozytywnej oceny Planu Komercjalizacji, przez co Umowa jest realizowana w ramach Wariantu B.</w:t>
      </w:r>
      <w:r w:rsidRPr="00433679">
        <w:rPr>
          <w:rFonts w:asciiTheme="minorHAnsi" w:hAnsiTheme="minorHAnsi" w:cstheme="minorHAnsi"/>
          <w:color w:val="000000" w:themeColor="text1"/>
        </w:rPr>
        <w:t>*</w:t>
      </w:r>
    </w:p>
    <w:p w14:paraId="1A1CDB1B" w14:textId="08BFE80C" w:rsidR="00CB14F5" w:rsidRPr="00433679" w:rsidRDefault="00CB14F5" w:rsidP="00433679">
      <w:pPr>
        <w:pStyle w:val="Nagwek2"/>
      </w:pPr>
      <w:bookmarkStart w:id="27" w:name="_Toc479963789"/>
      <w:bookmarkStart w:id="28" w:name="_Toc504994931"/>
      <w:bookmarkStart w:id="29" w:name="_Toc511371183"/>
      <w:bookmarkStart w:id="30" w:name="_Ref52658703"/>
      <w:bookmarkStart w:id="31" w:name="_Toc52745887"/>
      <w:bookmarkStart w:id="32" w:name="_Ref70331596"/>
      <w:bookmarkStart w:id="33" w:name="_Toc70340576"/>
      <w:r w:rsidRPr="00433679">
        <w:t>[OKREŚLENIE STRUMIENIA]</w:t>
      </w:r>
      <w:bookmarkEnd w:id="27"/>
      <w:bookmarkEnd w:id="28"/>
      <w:bookmarkEnd w:id="29"/>
      <w:bookmarkEnd w:id="30"/>
      <w:bookmarkEnd w:id="31"/>
      <w:bookmarkEnd w:id="32"/>
      <w:bookmarkEnd w:id="33"/>
    </w:p>
    <w:p w14:paraId="7EC49A8F" w14:textId="77777777" w:rsidR="002B211D" w:rsidRPr="00433679" w:rsidRDefault="00CB14F5" w:rsidP="00433679">
      <w:pPr>
        <w:pStyle w:val="Akapitzlist"/>
        <w:numPr>
          <w:ilvl w:val="0"/>
          <w:numId w:val="35"/>
        </w:numPr>
        <w:spacing w:before="60" w:after="60"/>
        <w:ind w:left="426" w:hanging="426"/>
        <w:jc w:val="both"/>
        <w:rPr>
          <w:rFonts w:asciiTheme="minorHAnsi" w:hAnsiTheme="minorHAnsi" w:cstheme="minorHAnsi"/>
          <w:color w:val="000000" w:themeColor="text1"/>
        </w:rPr>
      </w:pPr>
      <w:bookmarkStart w:id="34" w:name="_Ref70331597"/>
      <w:r w:rsidRPr="00433679">
        <w:rPr>
          <w:rFonts w:asciiTheme="minorHAnsi" w:hAnsiTheme="minorHAnsi" w:cstheme="minorHAnsi"/>
          <w:color w:val="000000" w:themeColor="text1"/>
        </w:rPr>
        <w:t>Przedsięwzięcie jest podzielone na części określone jako</w:t>
      </w:r>
      <w:r w:rsidR="002B211D" w:rsidRPr="00433679">
        <w:rPr>
          <w:rFonts w:asciiTheme="minorHAnsi" w:hAnsiTheme="minorHAnsi" w:cstheme="minorHAnsi"/>
          <w:color w:val="000000" w:themeColor="text1"/>
        </w:rPr>
        <w:t>:</w:t>
      </w:r>
      <w:bookmarkEnd w:id="34"/>
    </w:p>
    <w:p w14:paraId="371F8B04" w14:textId="6D7C05E7" w:rsidR="002B211D" w:rsidRPr="00433679" w:rsidRDefault="00CB14F5" w:rsidP="00433679">
      <w:pPr>
        <w:pStyle w:val="Akapitzlist"/>
        <w:numPr>
          <w:ilvl w:val="1"/>
          <w:numId w:val="3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Strumień </w:t>
      </w:r>
      <w:r w:rsidR="00722285" w:rsidRPr="00433679">
        <w:rPr>
          <w:rFonts w:asciiTheme="minorHAnsi" w:hAnsiTheme="minorHAnsi" w:cstheme="minorHAnsi"/>
          <w:color w:val="000000" w:themeColor="text1"/>
        </w:rPr>
        <w:t>„Bateria”</w:t>
      </w:r>
      <w:r w:rsidR="002B211D" w:rsidRPr="00433679">
        <w:rPr>
          <w:rFonts w:asciiTheme="minorHAnsi" w:hAnsiTheme="minorHAnsi" w:cstheme="minorHAnsi"/>
          <w:color w:val="000000" w:themeColor="text1"/>
        </w:rPr>
        <w:t>, na który składa się opracowanie przez Wykonawcę</w:t>
      </w:r>
      <w:r w:rsidR="00621077" w:rsidRPr="00433679">
        <w:rPr>
          <w:rFonts w:asciiTheme="minorHAnsi" w:hAnsiTheme="minorHAnsi" w:cstheme="minorHAnsi"/>
          <w:color w:val="000000" w:themeColor="text1"/>
        </w:rPr>
        <w:t>,</w:t>
      </w:r>
      <w:r w:rsidR="002B211D" w:rsidRPr="00433679">
        <w:rPr>
          <w:rFonts w:asciiTheme="minorHAnsi" w:hAnsiTheme="minorHAnsi" w:cstheme="minorHAnsi"/>
          <w:color w:val="000000" w:themeColor="text1"/>
        </w:rPr>
        <w:t xml:space="preserve"> </w:t>
      </w:r>
      <w:r w:rsidR="00621077" w:rsidRPr="00433679">
        <w:rPr>
          <w:rFonts w:asciiTheme="minorHAnsi" w:hAnsiTheme="minorHAnsi" w:cstheme="minorHAnsi"/>
          <w:color w:val="000000" w:themeColor="text1"/>
        </w:rPr>
        <w:t xml:space="preserve">zgodnie z Załącznikiem nr 4 do Regulaminu i Umową, </w:t>
      </w:r>
      <w:r w:rsidR="002B211D" w:rsidRPr="00433679">
        <w:rPr>
          <w:rFonts w:asciiTheme="minorHAnsi" w:hAnsiTheme="minorHAnsi" w:cstheme="minorHAnsi"/>
          <w:color w:val="000000" w:themeColor="text1"/>
        </w:rPr>
        <w:t>Technologii Ogniw galwanicznych wraz ze stworzeniem Prototyp</w:t>
      </w:r>
      <w:r w:rsidR="00FE5515" w:rsidRPr="00433679">
        <w:rPr>
          <w:rFonts w:asciiTheme="minorHAnsi" w:hAnsiTheme="minorHAnsi" w:cstheme="minorHAnsi"/>
          <w:color w:val="000000" w:themeColor="text1"/>
        </w:rPr>
        <w:t>ów Ogniw</w:t>
      </w:r>
      <w:r w:rsidR="002B211D" w:rsidRPr="00433679">
        <w:rPr>
          <w:rFonts w:asciiTheme="minorHAnsi" w:hAnsiTheme="minorHAnsi" w:cstheme="minorHAnsi"/>
          <w:color w:val="000000" w:themeColor="text1"/>
        </w:rPr>
        <w:t xml:space="preserve"> oraz Demonstratora Baterii, o cechach odpowiadających Załącznikowi nr 1 do Regulaminu oraz uszczegółowionych we Wniosku, na warunkach określonych w Umowie, </w:t>
      </w:r>
    </w:p>
    <w:p w14:paraId="77679FBF" w14:textId="102A8F8D" w:rsidR="002B211D" w:rsidRPr="00433679" w:rsidRDefault="00FC0010" w:rsidP="00433679">
      <w:pPr>
        <w:pStyle w:val="Akapitzlist"/>
        <w:numPr>
          <w:ilvl w:val="1"/>
          <w:numId w:val="3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Strumień „System”</w:t>
      </w:r>
      <w:r w:rsidR="002B211D" w:rsidRPr="00433679">
        <w:rPr>
          <w:rFonts w:asciiTheme="minorHAnsi" w:hAnsiTheme="minorHAnsi" w:cstheme="minorHAnsi"/>
          <w:color w:val="000000" w:themeColor="text1"/>
        </w:rPr>
        <w:t>, na który składa się opracowanie przez Wykonawcę</w:t>
      </w:r>
      <w:r w:rsidR="00621077" w:rsidRPr="00433679">
        <w:rPr>
          <w:rFonts w:asciiTheme="minorHAnsi" w:hAnsiTheme="minorHAnsi" w:cstheme="minorHAnsi"/>
          <w:color w:val="000000" w:themeColor="text1"/>
        </w:rPr>
        <w:t>, zgodnie z Załącznikiem nr 4 do Regulaminu i Umową,</w:t>
      </w:r>
      <w:r w:rsidR="002B211D" w:rsidRPr="00433679">
        <w:rPr>
          <w:rFonts w:asciiTheme="minorHAnsi" w:hAnsiTheme="minorHAnsi" w:cstheme="minorHAnsi"/>
          <w:color w:val="000000" w:themeColor="text1"/>
        </w:rPr>
        <w:t xml:space="preserve"> Systemu Magazynowania Energii wraz ze stworzeniem Prototypu Systemu oraz Demonstratora Systemu, o cechach odpowiadających Załącznikowi nr 1 do Regulaminu oraz uszczegółowionych we Wniosku, na warunkach określonych w Umowie.</w:t>
      </w:r>
    </w:p>
    <w:p w14:paraId="600E6117" w14:textId="5870B89F"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Z zastrzeżeniem wyraźnie odmiennych postanowień Umowy, realizacja Przedsięwzięcia w poszczególnych Strumieniach, w tym prowadzenie prac przez Uczestników Przedsięwzięcia, ocena przedstawionych przez nich Wyników Prac Etapu i związana z tym Selekcja, realizacja Harmonogramu, rozstrzygnięcia w przedmiocie dopuszczenia Uczestników Przedsięwzięcia do kolejnych Etapów, następuje odrębnie w ramach każdego Strumienia.</w:t>
      </w:r>
    </w:p>
    <w:p w14:paraId="22AF97BC" w14:textId="49FEF375" w:rsidR="00CB14F5" w:rsidRPr="00433679" w:rsidRDefault="00CB14F5" w:rsidP="00433679">
      <w:pPr>
        <w:pStyle w:val="Akapitzlist"/>
        <w:numPr>
          <w:ilvl w:val="0"/>
          <w:numId w:val="35"/>
        </w:numPr>
        <w:spacing w:before="60" w:after="60"/>
        <w:ind w:left="426" w:hanging="426"/>
        <w:jc w:val="both"/>
        <w:rPr>
          <w:rFonts w:asciiTheme="minorHAnsi" w:hAnsiTheme="minorHAnsi" w:cstheme="minorHAnsi"/>
          <w:i/>
          <w:iCs/>
          <w:color w:val="000000" w:themeColor="text1"/>
        </w:rPr>
      </w:pPr>
      <w:bookmarkStart w:id="35" w:name="_Ref52658708"/>
      <w:r w:rsidRPr="00433679">
        <w:rPr>
          <w:rFonts w:asciiTheme="minorHAnsi" w:hAnsiTheme="minorHAnsi" w:cstheme="minorHAnsi"/>
          <w:i/>
          <w:iCs/>
          <w:color w:val="000000" w:themeColor="text1"/>
        </w:rPr>
        <w:t>Wskutek oceny Wniosku Wykonawcy w ramach Postępowania, Umowa dotyczy opracowania Rozwiązania, w tym Wykonawca konkuruje z Konkurentami Wykonawcy</w:t>
      </w:r>
      <w:r w:rsidR="00755F78" w:rsidRPr="00433679">
        <w:rPr>
          <w:rFonts w:asciiTheme="minorHAnsi" w:hAnsiTheme="minorHAnsi" w:cstheme="minorHAnsi"/>
          <w:i/>
          <w:iCs/>
          <w:color w:val="000000" w:themeColor="text1"/>
        </w:rPr>
        <w:t>,</w:t>
      </w:r>
      <w:r w:rsidRPr="00433679">
        <w:rPr>
          <w:rFonts w:asciiTheme="minorHAnsi" w:hAnsiTheme="minorHAnsi" w:cstheme="minorHAnsi"/>
          <w:i/>
          <w:iCs/>
          <w:color w:val="000000" w:themeColor="text1"/>
        </w:rPr>
        <w:t xml:space="preserve"> w zakresie Strumienia </w:t>
      </w:r>
      <w:r w:rsidR="00722285" w:rsidRPr="00433679">
        <w:rPr>
          <w:rFonts w:asciiTheme="minorHAnsi" w:hAnsiTheme="minorHAnsi" w:cstheme="minorHAnsi"/>
          <w:i/>
          <w:iCs/>
          <w:color w:val="000000" w:themeColor="text1"/>
        </w:rPr>
        <w:t>„Bateria”</w:t>
      </w:r>
      <w:r w:rsidRPr="00433679">
        <w:rPr>
          <w:rFonts w:asciiTheme="minorHAnsi" w:hAnsiTheme="minorHAnsi" w:cstheme="minorHAnsi"/>
          <w:i/>
          <w:iCs/>
          <w:color w:val="000000" w:themeColor="text1"/>
        </w:rPr>
        <w:t xml:space="preserve">/Strumienia </w:t>
      </w:r>
      <w:r w:rsidR="00722285" w:rsidRPr="00433679">
        <w:rPr>
          <w:rFonts w:asciiTheme="minorHAnsi" w:hAnsiTheme="minorHAnsi" w:cstheme="minorHAnsi"/>
          <w:i/>
          <w:iCs/>
          <w:color w:val="000000" w:themeColor="text1"/>
        </w:rPr>
        <w:t>„System”</w:t>
      </w:r>
      <w:r w:rsidRPr="00433679">
        <w:rPr>
          <w:rFonts w:asciiTheme="minorHAnsi" w:hAnsiTheme="minorHAnsi" w:cstheme="minorHAnsi"/>
          <w:i/>
          <w:iCs/>
          <w:color w:val="000000" w:themeColor="text1"/>
        </w:rPr>
        <w:t>*.</w:t>
      </w:r>
      <w:bookmarkStart w:id="36" w:name="_Ref54798562"/>
      <w:bookmarkEnd w:id="35"/>
      <w:bookmarkEnd w:id="36"/>
    </w:p>
    <w:p w14:paraId="455CBBBF" w14:textId="4FAAFC97" w:rsidR="00CB14F5" w:rsidRPr="00433679" w:rsidRDefault="00CB14F5" w:rsidP="00433679">
      <w:pPr>
        <w:pStyle w:val="Akapitzlist"/>
        <w:numPr>
          <w:ilvl w:val="0"/>
          <w:numId w:val="35"/>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Strony wykonują określone Umową prawa i obowiązki odpowiednio dla zakresu wyznaczonego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6F9A41B" w14:textId="77777777" w:rsidR="00CB14F5" w:rsidRPr="00433679" w:rsidRDefault="00CB14F5" w:rsidP="00433679">
      <w:pPr>
        <w:pStyle w:val="Nagwek1"/>
      </w:pPr>
      <w:bookmarkStart w:id="37" w:name="_Toc504994933"/>
      <w:bookmarkStart w:id="38" w:name="_Ref511635791"/>
      <w:bookmarkStart w:id="39" w:name="_Toc511371185"/>
      <w:bookmarkStart w:id="40" w:name="_Toc52745888"/>
      <w:bookmarkStart w:id="41" w:name="_Toc70340577"/>
      <w:r w:rsidRPr="00433679">
        <w:t>ZOBOWIĄZANIA OGÓLNE STRON I ZAPEWNIENIA</w:t>
      </w:r>
      <w:bookmarkEnd w:id="37"/>
      <w:bookmarkEnd w:id="38"/>
      <w:bookmarkEnd w:id="39"/>
      <w:bookmarkEnd w:id="40"/>
      <w:bookmarkEnd w:id="41"/>
    </w:p>
    <w:p w14:paraId="1323AC19" w14:textId="77777777" w:rsidR="00CB14F5" w:rsidRPr="00433679" w:rsidRDefault="00CB14F5" w:rsidP="00433679">
      <w:pPr>
        <w:pStyle w:val="Nagwek2"/>
      </w:pPr>
      <w:bookmarkStart w:id="42" w:name="_Ref479914602"/>
      <w:bookmarkStart w:id="43" w:name="_Toc504994934"/>
      <w:bookmarkStart w:id="44" w:name="_Toc511371186"/>
      <w:bookmarkStart w:id="45" w:name="_Toc52745889"/>
      <w:bookmarkStart w:id="46" w:name="_Toc70340578"/>
      <w:r w:rsidRPr="00433679">
        <w:t>[ZOBOWIĄZANIA I ZAPEWNIENIA STRON]</w:t>
      </w:r>
      <w:bookmarkEnd w:id="42"/>
      <w:bookmarkEnd w:id="43"/>
      <w:bookmarkEnd w:id="44"/>
      <w:bookmarkEnd w:id="45"/>
      <w:bookmarkEnd w:id="46"/>
    </w:p>
    <w:p w14:paraId="10FA61A7" w14:textId="77777777" w:rsidR="00CB14F5" w:rsidRPr="00433679" w:rsidRDefault="00CB14F5" w:rsidP="00433679">
      <w:pPr>
        <w:pStyle w:val="Akapitzlist"/>
        <w:numPr>
          <w:ilvl w:val="0"/>
          <w:numId w:val="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Każda ze Stron zobowiązuje się:</w:t>
      </w:r>
    </w:p>
    <w:p w14:paraId="7080F651"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współpracować z drugą Stroną w celu wykonywania Umowy;</w:t>
      </w:r>
    </w:p>
    <w:p w14:paraId="1E76798A"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współdziałać w zakresie realizacji Umowy zgodnie z Harmonogramem Przedsięwzięcia określonym w Załączniku nr 4 do Regulaminu, a w szczególności zobowiązuje się do terminowego dokonywania czynności związanych z Odbiorami;</w:t>
      </w:r>
    </w:p>
    <w:p w14:paraId="42215D34"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wykonać wszelkie czynności warunkujące pełne wywiązanie się przez nią ze zobowiązań wynikających z Umowy;</w:t>
      </w:r>
    </w:p>
    <w:p w14:paraId="150164F7"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wykonywać wszelkie obowiązki wynikające z Umowy w dobrej wierze, z zachowaniem należytej staranności wymaganej w stosunkach tego rodzaju i bez jakiejkolwiek zwłoki.</w:t>
      </w:r>
    </w:p>
    <w:p w14:paraId="718B1FBC" w14:textId="77777777" w:rsidR="00CB14F5" w:rsidRPr="00433679" w:rsidRDefault="00CB14F5" w:rsidP="00433679">
      <w:pPr>
        <w:pStyle w:val="Akapitzlist"/>
        <w:numPr>
          <w:ilvl w:val="0"/>
          <w:numId w:val="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przyjmuje do wiadomości i wyraża zgodę na to, by czynności związane z oceną czynności Wykonawcy, pomiary, testy i inne czynności wymagające wiedzy specjalistycznej dokonywane były w imieniu NCBR przez podmioty wskazane przez NCBR, które posiadają odpowiednie przygotowanie zawodowe.</w:t>
      </w:r>
    </w:p>
    <w:p w14:paraId="102ED088" w14:textId="77777777" w:rsidR="00CB14F5" w:rsidRPr="00433679" w:rsidRDefault="00CB14F5" w:rsidP="00433679">
      <w:pPr>
        <w:pStyle w:val="Nagwek2"/>
      </w:pPr>
      <w:bookmarkStart w:id="47" w:name="_Ref479914685"/>
      <w:bookmarkStart w:id="48" w:name="_Ref479982143"/>
      <w:bookmarkStart w:id="49" w:name="_Toc504994935"/>
      <w:bookmarkStart w:id="50" w:name="_Toc511371187"/>
      <w:bookmarkStart w:id="51" w:name="_Toc52745890"/>
      <w:bookmarkStart w:id="52" w:name="_Toc70340579"/>
      <w:r w:rsidRPr="00433679">
        <w:t>[ZOBOWIĄZANIA I ZAPEWNIENIA NCBR]</w:t>
      </w:r>
      <w:bookmarkEnd w:id="47"/>
      <w:bookmarkEnd w:id="48"/>
      <w:bookmarkEnd w:id="49"/>
      <w:bookmarkEnd w:id="50"/>
      <w:bookmarkEnd w:id="51"/>
      <w:bookmarkEnd w:id="52"/>
    </w:p>
    <w:p w14:paraId="55A15693" w14:textId="77777777" w:rsidR="00CB14F5" w:rsidRPr="00433679" w:rsidRDefault="00CB14F5" w:rsidP="00433679">
      <w:pPr>
        <w:spacing w:before="60" w:after="60"/>
        <w:contextualSpacing/>
        <w:rPr>
          <w:rFonts w:asciiTheme="minorHAnsi" w:hAnsiTheme="minorHAnsi" w:cstheme="minorHAnsi"/>
          <w:color w:val="000000" w:themeColor="text1"/>
        </w:rPr>
      </w:pPr>
      <w:bookmarkStart w:id="53" w:name="_Ref479982145"/>
      <w:r w:rsidRPr="00433679">
        <w:rPr>
          <w:rFonts w:asciiTheme="minorHAnsi" w:hAnsiTheme="minorHAnsi" w:cstheme="minorHAnsi"/>
          <w:color w:val="000000" w:themeColor="text1"/>
        </w:rPr>
        <w:t>NCBR zobowiązuje się, że w przypadku zaistnienia opisanych Umową przesłanek:</w:t>
      </w:r>
      <w:bookmarkEnd w:id="53"/>
    </w:p>
    <w:p w14:paraId="298319B3" w14:textId="1C7FA066" w:rsidR="00CB14F5" w:rsidRPr="00433679" w:rsidRDefault="00CB14F5" w:rsidP="00433679">
      <w:pPr>
        <w:pStyle w:val="Akapitzlist"/>
        <w:numPr>
          <w:ilvl w:val="0"/>
          <w:numId w:val="5"/>
        </w:numPr>
        <w:spacing w:before="60" w:after="60"/>
        <w:jc w:val="both"/>
        <w:rPr>
          <w:rFonts w:asciiTheme="minorHAnsi" w:hAnsiTheme="minorHAnsi" w:cstheme="minorHAnsi"/>
          <w:color w:val="000000" w:themeColor="text1"/>
        </w:rPr>
      </w:pPr>
      <w:bookmarkStart w:id="54" w:name="_Ref479931745"/>
      <w:bookmarkStart w:id="55" w:name="_Ref479914606"/>
      <w:r w:rsidRPr="00433679">
        <w:rPr>
          <w:rFonts w:asciiTheme="minorHAnsi" w:hAnsiTheme="minorHAnsi" w:cstheme="minorHAnsi"/>
          <w:color w:val="000000" w:themeColor="text1"/>
        </w:rPr>
        <w:t xml:space="preserve">uiści wynagrodzenie Wykonawcy zgodnie z Umową, za realizację Prac B+R i przygotowanie Wyników Prac Etapu w: Etapie I i Etapie II, przy spełnieniu warunków i przesłanek określonych w Umowie oraz w Regulaminie stanowiącym Załącznik nr 1 do Umowy,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54"/>
    </w:p>
    <w:p w14:paraId="257DA8C4" w14:textId="77777777" w:rsidR="00CB14F5" w:rsidRPr="00433679" w:rsidRDefault="00CB14F5" w:rsidP="00433679">
      <w:pPr>
        <w:pStyle w:val="Akapitzlist"/>
        <w:numPr>
          <w:ilvl w:val="0"/>
          <w:numId w:val="5"/>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wykona inne swoje zobowiązania, szczegółowo opisane w dalszych postanowieniach Umowy.</w:t>
      </w:r>
    </w:p>
    <w:p w14:paraId="4A3018CE" w14:textId="77777777" w:rsidR="00CB14F5" w:rsidRPr="00433679" w:rsidRDefault="00CB14F5" w:rsidP="00433679">
      <w:pPr>
        <w:pStyle w:val="Nagwek2"/>
      </w:pPr>
      <w:bookmarkStart w:id="56" w:name="_Ref479914715"/>
      <w:bookmarkStart w:id="57" w:name="_Toc499643666"/>
      <w:bookmarkStart w:id="58" w:name="_Toc511371188"/>
      <w:bookmarkStart w:id="59" w:name="_Toc52745891"/>
      <w:bookmarkStart w:id="60" w:name="_Toc70340580"/>
      <w:bookmarkEnd w:id="55"/>
      <w:r w:rsidRPr="00433679">
        <w:t>[ZOBOWIĄZANIA I ZAPEWNIENIA WYKONAWCY]</w:t>
      </w:r>
      <w:bookmarkEnd w:id="56"/>
      <w:bookmarkEnd w:id="57"/>
      <w:bookmarkEnd w:id="58"/>
      <w:bookmarkEnd w:id="59"/>
      <w:bookmarkEnd w:id="60"/>
    </w:p>
    <w:p w14:paraId="23461254" w14:textId="77777777" w:rsidR="00CB14F5" w:rsidRPr="00433679" w:rsidRDefault="00CB14F5" w:rsidP="00433679">
      <w:pPr>
        <w:pStyle w:val="Akapitzlist"/>
        <w:numPr>
          <w:ilvl w:val="0"/>
          <w:numId w:val="4"/>
        </w:numPr>
        <w:spacing w:before="60" w:after="60"/>
        <w:ind w:left="426" w:hanging="426"/>
        <w:rPr>
          <w:rFonts w:asciiTheme="minorHAnsi" w:hAnsiTheme="minorHAnsi" w:cstheme="minorHAnsi"/>
          <w:color w:val="000000" w:themeColor="text1"/>
        </w:rPr>
      </w:pPr>
      <w:r w:rsidRPr="00433679">
        <w:rPr>
          <w:rFonts w:asciiTheme="minorHAnsi" w:hAnsiTheme="minorHAnsi" w:cstheme="minorHAnsi"/>
          <w:color w:val="000000" w:themeColor="text1"/>
        </w:rPr>
        <w:t>Wykonawca zobowiązuje się, że:</w:t>
      </w:r>
    </w:p>
    <w:p w14:paraId="5239E9DF" w14:textId="6055A28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1" w:name="_Ref493680713"/>
      <w:r w:rsidRPr="00433679">
        <w:rPr>
          <w:rFonts w:asciiTheme="minorHAnsi" w:hAnsiTheme="minorHAnsi" w:cstheme="minorHAnsi"/>
          <w:color w:val="000000" w:themeColor="text1"/>
        </w:rPr>
        <w:t xml:space="preserve">przeprowadzi Prace B+R w zakresie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zgodnie z Wymaganiami określonymi Umową oraz Wnioskiem Wykonawcy i Załącznikiem nr 1 </w:t>
      </w:r>
      <w:r w:rsidR="00ED7108" w:rsidRPr="00433679">
        <w:rPr>
          <w:rFonts w:asciiTheme="minorHAnsi" w:hAnsiTheme="minorHAnsi" w:cstheme="minorHAnsi"/>
          <w:color w:val="000000" w:themeColor="text1"/>
        </w:rPr>
        <w:t xml:space="preserve">oraz nr 4 </w:t>
      </w:r>
      <w:r w:rsidRPr="00433679">
        <w:rPr>
          <w:rFonts w:asciiTheme="minorHAnsi" w:hAnsiTheme="minorHAnsi" w:cstheme="minorHAnsi"/>
          <w:color w:val="000000" w:themeColor="text1"/>
        </w:rPr>
        <w:t xml:space="preserve">do Regulaminu; </w:t>
      </w:r>
    </w:p>
    <w:p w14:paraId="12CDE32F" w14:textId="55922EA4"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stworzy Wynik Prac Etapu I</w:t>
      </w:r>
      <w:r w:rsidR="00C31508" w:rsidRPr="00433679">
        <w:rPr>
          <w:rFonts w:asciiTheme="minorHAnsi" w:hAnsiTheme="minorHAnsi" w:cstheme="minorHAnsi"/>
          <w:color w:val="000000" w:themeColor="text1"/>
        </w:rPr>
        <w:t xml:space="preserve"> oraz</w:t>
      </w:r>
      <w:r w:rsidRPr="00433679">
        <w:rPr>
          <w:rFonts w:asciiTheme="minorHAnsi" w:hAnsiTheme="minorHAnsi" w:cstheme="minorHAnsi"/>
          <w:color w:val="000000" w:themeColor="text1"/>
        </w:rPr>
        <w:t xml:space="preserve"> Wynik Prac Etapu II, w zakresie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bookmarkEnd w:id="61"/>
      <w:r w:rsidRPr="00433679">
        <w:rPr>
          <w:rFonts w:asciiTheme="minorHAnsi" w:hAnsiTheme="minorHAnsi" w:cstheme="minorHAnsi"/>
          <w:color w:val="000000" w:themeColor="text1"/>
        </w:rPr>
        <w:t>, z zastrzeżeniem postanowień dot. wcześniejszego rozwiązania Umowy;</w:t>
      </w:r>
    </w:p>
    <w:p w14:paraId="7F914D60"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przekazywał NCBR Udział w Przychodach z Komercjalizacji Wyników Prac B+R oraz Udział w Przychodach z Komercjalizacji Technologii Zależnych na zasadach określonych w Umowie;</w:t>
      </w:r>
    </w:p>
    <w:p w14:paraId="04524AC6"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udzieli NCBR na zasadach określonych Umową, chyba, że Umowa jest realizowana w ramach Wariantu B:</w:t>
      </w:r>
    </w:p>
    <w:p w14:paraId="640B3ACF" w14:textId="6FEF07B4" w:rsidR="00CB14F5" w:rsidRPr="00433679" w:rsidRDefault="00CB14F5" w:rsidP="00433679">
      <w:pPr>
        <w:pStyle w:val="Akapitzlist"/>
        <w:numPr>
          <w:ilvl w:val="1"/>
          <w:numId w:val="39"/>
        </w:numPr>
        <w:spacing w:before="60" w:after="60"/>
        <w:ind w:left="1276" w:hanging="567"/>
        <w:jc w:val="both"/>
        <w:rPr>
          <w:rFonts w:asciiTheme="minorHAnsi" w:hAnsiTheme="minorHAnsi" w:cstheme="minorHAnsi"/>
          <w:color w:val="000000" w:themeColor="text1"/>
        </w:rPr>
      </w:pPr>
      <w:r w:rsidRPr="00433679">
        <w:rPr>
          <w:rFonts w:asciiTheme="minorHAnsi" w:hAnsiTheme="minorHAnsi" w:cstheme="minorHAnsi"/>
          <w:color w:val="000000" w:themeColor="text1"/>
        </w:rPr>
        <w:t>prawa do korzystania z praw do Wyników Prac B+R, z wyłączeniem Background IP – w zakresie określonym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p>
    <w:p w14:paraId="1DDC0FD6" w14:textId="77777777" w:rsidR="00CB14F5" w:rsidRPr="00433679" w:rsidRDefault="00CB14F5" w:rsidP="00433679">
      <w:pPr>
        <w:pStyle w:val="Akapitzlist"/>
        <w:numPr>
          <w:ilvl w:val="1"/>
          <w:numId w:val="39"/>
        </w:numPr>
        <w:spacing w:before="60" w:after="60"/>
        <w:ind w:left="1276" w:hanging="567"/>
        <w:jc w:val="both"/>
        <w:rPr>
          <w:rFonts w:asciiTheme="minorHAnsi" w:hAnsiTheme="minorHAnsi" w:cstheme="minorHAnsi"/>
          <w:color w:val="000000" w:themeColor="text1"/>
        </w:rPr>
      </w:pPr>
      <w:r w:rsidRPr="00433679">
        <w:rPr>
          <w:rFonts w:asciiTheme="minorHAnsi" w:hAnsiTheme="minorHAnsi" w:cstheme="minorHAnsi"/>
          <w:color w:val="000000" w:themeColor="text1"/>
        </w:rPr>
        <w:t>prawa do korzystania z Dokumentacji B+R;</w:t>
      </w:r>
    </w:p>
    <w:p w14:paraId="1E584927"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 inne swoje zobowiązania, szczegółowo opisane w dalszych postanowieniach Umowy; </w:t>
      </w:r>
    </w:p>
    <w:p w14:paraId="3BFB30CA"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niego Umowy. Niezależnie od obowiązku zawiadomienia NCBR, Wykonawca zobowiązuje się, że </w:t>
      </w:r>
      <w:r w:rsidRPr="00433679">
        <w:rPr>
          <w:rFonts w:asciiTheme="minorHAnsi" w:hAnsiTheme="minorHAnsi" w:cstheme="minorHAnsi"/>
          <w:color w:val="000000" w:themeColor="text1"/>
        </w:rPr>
        <w:lastRenderedPageBreak/>
        <w:t>podejmie natychmiast wszelkie niezbędne czynności zmierzające do usunięcia negatywnych skutków Zdarzenia Nadzwyczajnego dla wykonania przez niego Umowy.</w:t>
      </w:r>
    </w:p>
    <w:p w14:paraId="2E8B8422" w14:textId="77777777" w:rsidR="00CB14F5" w:rsidRPr="00433679" w:rsidRDefault="00CB14F5" w:rsidP="00433679">
      <w:pPr>
        <w:pStyle w:val="Akapitzlist"/>
        <w:numPr>
          <w:ilvl w:val="0"/>
          <w:numId w:val="4"/>
        </w:numPr>
        <w:spacing w:before="60" w:after="60"/>
        <w:ind w:left="426" w:hanging="426"/>
        <w:rPr>
          <w:rFonts w:asciiTheme="minorHAnsi" w:hAnsiTheme="minorHAnsi" w:cstheme="minorHAnsi"/>
          <w:color w:val="000000" w:themeColor="text1"/>
        </w:rPr>
      </w:pPr>
      <w:bookmarkStart w:id="62" w:name="_Ref494427531"/>
      <w:r w:rsidRPr="00433679">
        <w:rPr>
          <w:rFonts w:asciiTheme="minorHAnsi" w:hAnsiTheme="minorHAnsi" w:cstheme="minorHAnsi"/>
          <w:color w:val="000000" w:themeColor="text1"/>
        </w:rPr>
        <w:t>Wykonawca zapewnia i gwarantuje, że:</w:t>
      </w:r>
      <w:bookmarkEnd w:id="62"/>
    </w:p>
    <w:p w14:paraId="3958E285" w14:textId="655533E1"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przyjmuje do wiadomości, że jest jednym z Uczestników Przedsięwzięcia, a Przedsięwzięcie przewiduje w każdym Strumieniu Selekcję. Wykonawca przyjmuje do wiadomości, że wskutek Selekcji Umowa, w zależności od przebiegu jej realizacji, osiągnięć Wykonawcy oraz osiągnięć Konkurentów Wykonawcy w ramach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może wygasnąć</w:t>
      </w:r>
      <w:r w:rsidR="00ED7108" w:rsidRPr="00433679">
        <w:rPr>
          <w:rFonts w:asciiTheme="minorHAnsi" w:hAnsiTheme="minorHAnsi" w:cstheme="minorHAnsi"/>
          <w:color w:val="000000" w:themeColor="text1"/>
        </w:rPr>
        <w:t xml:space="preserve"> zgodnie z zasadami określonymi w Umowie</w:t>
      </w:r>
      <w:r w:rsidRPr="00433679">
        <w:rPr>
          <w:rFonts w:asciiTheme="minorHAnsi" w:hAnsiTheme="minorHAnsi" w:cstheme="minorHAnsi"/>
          <w:color w:val="000000" w:themeColor="text1"/>
        </w:rPr>
        <w:t xml:space="preserve">, po wykonaniu przez Wykonawcę czynności w ramach Etapu I. Wykonawca ponosi wyłączne ryzyko związane z tym, że Rozwiązania przedstawione przez Konkurentów Wykonawcy w ramach danego Strumienia osiągną lepszy rezultat w ramach Selekcji; </w:t>
      </w:r>
    </w:p>
    <w:p w14:paraId="21F6DDD0" w14:textId="6A2FDD5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przyjmuje do wiadomości, że NCBR ma prawo do zakończenia Przedsięwzięcia (wypowiedzenia Umowy wraz z wypowiedzeniem umów ze wszystkimi Uczestnikami Przedsięwzięcia w danym Strumieniu) w ramach Selekcji Etapu I, z zastrzeżeniem zobowiązania NCBR do zapłaty wynagrodzenia za wykonane Prace B+R, zgodnie z Umową;</w:t>
      </w:r>
    </w:p>
    <w:p w14:paraId="16A831B5" w14:textId="62959B60"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przyjmuje do wiadomości, że liczba Uczestników Przedsięwzięcia w danym Strumieniu na kolejnych Etapach może wzrosnąć względem liczby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zwiększenia przez NCBR ogólnego budżetu Przedsięwzięcia zgodnie z Rozdziałem X Regulaminu;</w:t>
      </w:r>
    </w:p>
    <w:p w14:paraId="673C3D52" w14:textId="6C4F4C5D" w:rsidR="00C31508" w:rsidRPr="00433679" w:rsidRDefault="00C31508"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przyjmuje do wiadomości, że Uczestnik Przedsięwzięcia tworzący Demonstrator Baterii ma obowiązek przekazać go do eksploatacji podmiotowi wskazanemu przez NCBR, przy czym może to by</w:t>
      </w:r>
      <w:r w:rsidR="3F9A7846" w:rsidRPr="00433679">
        <w:rPr>
          <w:rFonts w:asciiTheme="minorHAnsi" w:hAnsiTheme="minorHAnsi" w:cstheme="minorHAnsi"/>
          <w:color w:val="000000" w:themeColor="text1"/>
        </w:rPr>
        <w:t>ć</w:t>
      </w:r>
      <w:r w:rsidRPr="00433679">
        <w:rPr>
          <w:rFonts w:asciiTheme="minorHAnsi" w:hAnsiTheme="minorHAnsi" w:cstheme="minorHAnsi"/>
          <w:color w:val="000000" w:themeColor="text1"/>
        </w:rPr>
        <w:t xml:space="preserve"> Uczestnik Przedsięwzięcia tworzący Demonstrator Systemu, o ile drugi ze wskazanych Uczestników Przedsięwzięcia wyrazi zgodę na skorzystanie przez NCBR z prawa opcji dotyczącej integracji Demonstratorów Rozwiązań, na warunkach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_Ref52748402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dotyczących m.in. rozdziału odpowiedzialności takich Uczestników Przedsięwzięcia względem NCBR,</w:t>
      </w:r>
      <w:r w:rsidR="00B352B8" w:rsidRPr="00433679">
        <w:rPr>
          <w:rFonts w:asciiTheme="minorHAnsi" w:hAnsiTheme="minorHAnsi" w:cstheme="minorHAnsi"/>
          <w:color w:val="000000" w:themeColor="text1"/>
        </w:rPr>
        <w:t xml:space="preserve"> przy czym wskazany mechanizm </w:t>
      </w:r>
      <w:r w:rsidR="00755F78" w:rsidRPr="00433679">
        <w:rPr>
          <w:rFonts w:asciiTheme="minorHAnsi" w:hAnsiTheme="minorHAnsi" w:cstheme="minorHAnsi"/>
          <w:color w:val="000000" w:themeColor="text1"/>
        </w:rPr>
        <w:t>ulega modyfikacji</w:t>
      </w:r>
      <w:r w:rsidR="00B352B8" w:rsidRPr="00433679">
        <w:rPr>
          <w:rFonts w:asciiTheme="minorHAnsi" w:hAnsiTheme="minorHAnsi" w:cstheme="minorHAnsi"/>
          <w:color w:val="000000" w:themeColor="text1"/>
        </w:rPr>
        <w:t xml:space="preserve">, jeśli </w:t>
      </w:r>
      <w:r w:rsidR="00755F78" w:rsidRPr="00433679">
        <w:rPr>
          <w:rFonts w:asciiTheme="minorHAnsi" w:hAnsiTheme="minorHAnsi" w:cstheme="minorHAnsi"/>
          <w:color w:val="000000" w:themeColor="text1"/>
        </w:rPr>
        <w:t xml:space="preserve">oba </w:t>
      </w:r>
      <w:r w:rsidR="00B352B8" w:rsidRPr="00433679">
        <w:rPr>
          <w:rFonts w:asciiTheme="minorHAnsi" w:hAnsiTheme="minorHAnsi" w:cstheme="minorHAnsi"/>
          <w:color w:val="000000" w:themeColor="text1"/>
        </w:rPr>
        <w:t>Demonstratory w obu Strumieniach opracowuje jeden Uczestnik Przedsięwzięcia,</w:t>
      </w:r>
    </w:p>
    <w:p w14:paraId="392DF2EE" w14:textId="7472D63E" w:rsidR="00ED7108" w:rsidRPr="00433679" w:rsidRDefault="00ED7108" w:rsidP="00433679">
      <w:pPr>
        <w:pStyle w:val="Akapitzlist"/>
        <w:numPr>
          <w:ilvl w:val="1"/>
          <w:numId w:val="4"/>
        </w:numPr>
        <w:spacing w:before="60" w:after="60"/>
        <w:ind w:left="851"/>
        <w:jc w:val="both"/>
        <w:rPr>
          <w:rFonts w:asciiTheme="minorHAnsi" w:hAnsiTheme="minorHAnsi" w:cstheme="minorHAnsi"/>
          <w:color w:val="000000" w:themeColor="text1"/>
        </w:rPr>
      </w:pPr>
      <w:bookmarkStart w:id="63" w:name="_Ref496275916"/>
      <w:r w:rsidRPr="00433679">
        <w:rPr>
          <w:rFonts w:asciiTheme="minorHAnsi" w:hAnsiTheme="minorHAnsi" w:cstheme="minorHAnsi"/>
          <w:color w:val="000000" w:themeColor="text1"/>
        </w:rPr>
        <w:t>nie wszedł i nie wejdzie w jakiekolwiek porozumienie, w szczególności w formie pisemnej lub ustnej, mające na celu zakłócenie konkurencji w danym Strumieniu Przedsięwzięcia, a w szczególności ustalenie oferowanego wynagrodzenia lub warunków oferowanych NCBR w danym Strumieniu Przedsięwzięci</w:t>
      </w:r>
      <w:r w:rsidR="00162225" w:rsidRPr="00433679">
        <w:rPr>
          <w:rFonts w:asciiTheme="minorHAnsi" w:hAnsiTheme="minorHAnsi" w:cstheme="minorHAnsi"/>
          <w:color w:val="000000" w:themeColor="text1"/>
        </w:rPr>
        <w:t>a. Zobowiązanie wskazane w poprzednim zdaniu nie stanowi jakiejkolwiek przeszkody dla nawiązywania wszelkich porozumień pomiędzy Uczestnikami Przedsięwzięcia uczestniczącymi w różnych Strumieniach, o ile jest to uzasadnione celem realizacji Umowy,</w:t>
      </w:r>
    </w:p>
    <w:p w14:paraId="48703DF4" w14:textId="69355508" w:rsidR="00CB14F5" w:rsidRPr="00433679" w:rsidRDefault="00CB14F5" w:rsidP="00433679">
      <w:pPr>
        <w:pStyle w:val="Akapitzlist"/>
        <w:numPr>
          <w:ilvl w:val="1"/>
          <w:numId w:val="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uzyskiwane od NCBR w ramach Umowy pokrywa wszelkie jego roszczenia względem NCBR związane z jej wykonaniem, w tym wszelkie należności publiczno-prawne oraz koszty, których nie przewidział w chwili przystępowania do Postępowania. Wszelkie koszty, których Wykonawca nie jest w stanie sfinansować z wynagrodzenia, pokryje we własnym zakresie i nie będzie żądał od NCBR podwyższenia wynagrodzenia w żadnym zakresie, chyba że w Umowie wyraźnie zastrzeżono odmiennie;</w:t>
      </w:r>
    </w:p>
    <w:p w14:paraId="15058B77" w14:textId="3BE8C824" w:rsidR="00CB14F5" w:rsidRPr="00433679" w:rsidRDefault="00CB14F5" w:rsidP="00433679">
      <w:pPr>
        <w:pStyle w:val="Akapitzlist"/>
        <w:numPr>
          <w:ilvl w:val="1"/>
          <w:numId w:val="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 będzie finansował czynności objętych Harmonogramem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wykonanych w ramach obowiązywania Umowy ze środków pochodzących z budżetu Unii Europejskiej lub ze środków publicznych z innych tytułów niż niniejsza Umowa oraz oświadcza, że w kosztach Prac B+R prowadzonych w ramach Etapu I</w:t>
      </w:r>
      <w:r w:rsidR="0028390F"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Etapu II nie uwzględni Prac B+R, na które uzyskał wcześniej dofinansowanie lub na których dofinansowanie ubiega się, a które to dofinansowanie pochodzi ze środków publicznych lub z budżetu Unii Europejskiej, bez uprzedniej zgody NCBR (wyrażonej w formie pisemnej pod rygorem nieważności), przy czym obowiązywać będzie zasada, że:</w:t>
      </w:r>
      <w:bookmarkStart w:id="64" w:name="_Hlk497406464"/>
      <w:bookmarkEnd w:id="64"/>
    </w:p>
    <w:p w14:paraId="10C41532" w14:textId="77777777" w:rsidR="00CB14F5" w:rsidRPr="00433679" w:rsidRDefault="00CB14F5" w:rsidP="00433679">
      <w:pPr>
        <w:pStyle w:val="Akapitzlist"/>
        <w:numPr>
          <w:ilvl w:val="0"/>
          <w:numId w:val="4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wyniki prac sfinansowanych ze źródeł, o których mowa w zdaniu poprzednim mogą być wykorzystane dla potrzeb osiągnięcia celu Przedsięwzięcia, jednakże Wykonawca zrezygnuje z wynagrodzenia Prac B+R w zakresie, w jakim zostały sfinansowane z innych źródeł pochodzących ze środków publicznych lub budżetu Unii Europejskiej,</w:t>
      </w:r>
    </w:p>
    <w:p w14:paraId="4D6DE526" w14:textId="77777777" w:rsidR="00CB14F5" w:rsidRPr="00433679" w:rsidRDefault="00CB14F5" w:rsidP="00433679">
      <w:pPr>
        <w:pStyle w:val="Akapitzlist"/>
        <w:numPr>
          <w:ilvl w:val="0"/>
          <w:numId w:val="4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rozwój produktu będzie wymagał adaptacji prac sfinansowanych ze źródeł, </w:t>
      </w:r>
      <w:r w:rsidRPr="00433679">
        <w:rPr>
          <w:rFonts w:asciiTheme="minorHAnsi" w:hAnsiTheme="minorHAnsi" w:cstheme="minorHAnsi"/>
          <w:color w:val="000000" w:themeColor="text1"/>
        </w:rPr>
        <w:br/>
        <w:t xml:space="preserve">o których mowa powyżej, a Wykonawca na odpowiednim etapie wykaże sposób </w:t>
      </w:r>
      <w:r w:rsidRPr="00433679">
        <w:rPr>
          <w:rFonts w:asciiTheme="minorHAnsi" w:hAnsiTheme="minorHAnsi" w:cstheme="minorHAnsi"/>
          <w:color w:val="000000" w:themeColor="text1"/>
        </w:rPr>
        <w:br/>
        <w:t>i koszty takiej adaptacji, wynagrodzeniem mogą być objęte wyłącznie koszty tej adaptacji, które zostaną przez Wykonawcę wyodrębnione w dokumentacji księgowej;</w:t>
      </w:r>
      <w:bookmarkEnd w:id="63"/>
    </w:p>
    <w:p w14:paraId="0BFCAF4F" w14:textId="049A2A1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5" w:name="_Ref52699068"/>
      <w:r w:rsidRPr="00433679">
        <w:rPr>
          <w:rFonts w:asciiTheme="minorHAnsi" w:hAnsiTheme="minorHAnsi" w:cstheme="minorHAnsi"/>
          <w:color w:val="000000" w:themeColor="text1"/>
        </w:rPr>
        <w:t xml:space="preserve">każdy przejaw Wyników Prac B+R utrwali w postaci Dokumentacji B+R zgodnie z </w:t>
      </w:r>
      <w:r w:rsidR="005845CE" w:rsidRPr="00433679">
        <w:rPr>
          <w:rFonts w:asciiTheme="minorHAnsi" w:hAnsiTheme="minorHAnsi" w:cstheme="minorHAnsi"/>
          <w:color w:val="000000" w:themeColor="text1"/>
          <w:shd w:val="clear" w:color="auto" w:fill="E6E6E6"/>
        </w:rPr>
        <w:fldChar w:fldCharType="begin"/>
      </w:r>
      <w:r w:rsidR="005845CE" w:rsidRPr="00433679">
        <w:rPr>
          <w:rFonts w:asciiTheme="minorHAnsi" w:hAnsiTheme="minorHAnsi" w:cstheme="minorHAnsi"/>
          <w:color w:val="000000" w:themeColor="text1"/>
        </w:rPr>
        <w:instrText xml:space="preserve"> REF _Ref69139558 \n \h </w:instrText>
      </w:r>
      <w:r w:rsidR="0090300A" w:rsidRPr="00433679">
        <w:rPr>
          <w:rFonts w:asciiTheme="minorHAnsi" w:hAnsiTheme="minorHAnsi" w:cstheme="minorHAnsi"/>
          <w:color w:val="000000" w:themeColor="text1"/>
          <w:shd w:val="clear" w:color="auto" w:fill="E6E6E6"/>
        </w:rPr>
        <w:instrText xml:space="preserve"> \* MERGEFORMAT </w:instrText>
      </w:r>
      <w:r w:rsidR="005845CE" w:rsidRPr="00433679">
        <w:rPr>
          <w:rFonts w:asciiTheme="minorHAnsi" w:hAnsiTheme="minorHAnsi" w:cstheme="minorHAnsi"/>
          <w:color w:val="000000" w:themeColor="text1"/>
          <w:shd w:val="clear" w:color="auto" w:fill="E6E6E6"/>
        </w:rPr>
      </w:r>
      <w:r w:rsidR="005845C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27</w:t>
      </w:r>
      <w:r w:rsidR="005845CE" w:rsidRPr="00433679">
        <w:rPr>
          <w:rFonts w:asciiTheme="minorHAnsi" w:hAnsiTheme="minorHAnsi" w:cstheme="minorHAnsi"/>
          <w:color w:val="000000" w:themeColor="text1"/>
          <w:shd w:val="clear" w:color="auto" w:fill="E6E6E6"/>
        </w:rPr>
        <w:fldChar w:fldCharType="end"/>
      </w:r>
      <w:r w:rsidR="005845CE" w:rsidRPr="00433679">
        <w:rPr>
          <w:rFonts w:asciiTheme="minorHAnsi" w:hAnsiTheme="minorHAnsi" w:cstheme="minorHAnsi"/>
          <w:color w:val="000000" w:themeColor="text1"/>
          <w:shd w:val="clear" w:color="auto" w:fill="E6E6E6"/>
        </w:rPr>
        <w:t xml:space="preserve"> </w:t>
      </w:r>
      <w:r w:rsidR="005845CE" w:rsidRPr="00433679">
        <w:rPr>
          <w:rFonts w:asciiTheme="minorHAnsi" w:hAnsiTheme="minorHAnsi" w:cstheme="minorHAnsi"/>
          <w:color w:val="000000" w:themeColor="text1"/>
          <w:shd w:val="clear" w:color="auto" w:fill="E6E6E6"/>
        </w:rPr>
        <w:fldChar w:fldCharType="begin"/>
      </w:r>
      <w:r w:rsidR="005845CE" w:rsidRPr="00433679">
        <w:rPr>
          <w:rFonts w:asciiTheme="minorHAnsi" w:hAnsiTheme="minorHAnsi" w:cstheme="minorHAnsi"/>
          <w:color w:val="000000" w:themeColor="text1"/>
          <w:shd w:val="clear" w:color="auto" w:fill="E6E6E6"/>
        </w:rPr>
        <w:instrText xml:space="preserve"> REF _Ref69139563 \n \h </w:instrText>
      </w:r>
      <w:r w:rsidR="0090300A" w:rsidRPr="00433679">
        <w:rPr>
          <w:rFonts w:asciiTheme="minorHAnsi" w:hAnsiTheme="minorHAnsi" w:cstheme="minorHAnsi"/>
          <w:color w:val="000000" w:themeColor="text1"/>
          <w:shd w:val="clear" w:color="auto" w:fill="E6E6E6"/>
        </w:rPr>
        <w:instrText xml:space="preserve"> \* MERGEFORMAT </w:instrText>
      </w:r>
      <w:r w:rsidR="005845CE" w:rsidRPr="00433679">
        <w:rPr>
          <w:rFonts w:asciiTheme="minorHAnsi" w:hAnsiTheme="minorHAnsi" w:cstheme="minorHAnsi"/>
          <w:color w:val="000000" w:themeColor="text1"/>
          <w:shd w:val="clear" w:color="auto" w:fill="E6E6E6"/>
        </w:rPr>
      </w:r>
      <w:r w:rsidR="005845C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§6</w:t>
      </w:r>
      <w:r w:rsidR="005845CE"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niezależnie od tego czy dany element Dokumentacji B+R jest przekazywany NCBR w ramach Wyników Prac Etapu;</w:t>
      </w:r>
      <w:bookmarkEnd w:id="65"/>
      <w:r w:rsidRPr="00433679">
        <w:rPr>
          <w:rFonts w:asciiTheme="minorHAnsi" w:hAnsiTheme="minorHAnsi" w:cstheme="minorHAnsi"/>
          <w:color w:val="000000" w:themeColor="text1"/>
        </w:rPr>
        <w:t xml:space="preserve"> </w:t>
      </w:r>
    </w:p>
    <w:p w14:paraId="77DE2EA1" w14:textId="1F751753"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będzie wykonywał Prace B+R, w tym przygotowanie Wyników Prac Etapu, dokumentacji, o której mowa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_Ref52699068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opracowanie i </w:t>
      </w:r>
      <w:r w:rsidR="005F7AD3" w:rsidRPr="00433679">
        <w:rPr>
          <w:rFonts w:asciiTheme="minorHAnsi" w:hAnsiTheme="minorHAnsi" w:cstheme="minorHAnsi"/>
          <w:color w:val="000000" w:themeColor="text1"/>
        </w:rPr>
        <w:t xml:space="preserve">stworzenie </w:t>
      </w:r>
      <w:r w:rsidR="00641F1B" w:rsidRPr="00433679">
        <w:rPr>
          <w:rFonts w:asciiTheme="minorHAnsi" w:hAnsiTheme="minorHAnsi" w:cstheme="minorHAnsi"/>
          <w:color w:val="000000" w:themeColor="text1"/>
        </w:rPr>
        <w:t xml:space="preserve">Prototypu i </w:t>
      </w:r>
      <w:r w:rsidRPr="00433679">
        <w:rPr>
          <w:rFonts w:asciiTheme="minorHAnsi" w:hAnsiTheme="minorHAnsi" w:cstheme="minorHAnsi"/>
          <w:color w:val="000000" w:themeColor="text1"/>
        </w:rPr>
        <w:t>Demonstratora, z uwzględnieniem postanowień Umowy i jej Załączników oraz przepisami powszechnie obowiązującego prawa;</w:t>
      </w:r>
    </w:p>
    <w:p w14:paraId="21AFDAE4" w14:textId="6F32733C"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posiada wszelkie zdolności i warunki techniczne niezbędne dla prawidłowego wykonania Umowy, w tym potrzebne do </w:t>
      </w:r>
      <w:r w:rsidR="00D7474E" w:rsidRPr="00433679">
        <w:rPr>
          <w:rFonts w:asciiTheme="minorHAnsi" w:hAnsiTheme="minorHAnsi" w:cstheme="minorHAnsi"/>
          <w:color w:val="000000" w:themeColor="text1"/>
        </w:rPr>
        <w:t xml:space="preserve">stworzenia Prototypu oraz </w:t>
      </w:r>
      <w:r w:rsidR="00162225" w:rsidRPr="00433679">
        <w:rPr>
          <w:rFonts w:asciiTheme="minorHAnsi" w:hAnsiTheme="minorHAnsi" w:cstheme="minorHAnsi"/>
          <w:color w:val="000000" w:themeColor="text1"/>
        </w:rPr>
        <w:t xml:space="preserve">stworzenia i instalacji </w:t>
      </w:r>
      <w:r w:rsidRPr="00433679">
        <w:rPr>
          <w:rFonts w:asciiTheme="minorHAnsi" w:hAnsiTheme="minorHAnsi" w:cstheme="minorHAnsi"/>
          <w:color w:val="000000" w:themeColor="text1"/>
        </w:rPr>
        <w:t>Demonstratora na warunkach określonych w Regulaminie i w Załącznikach nr 1 i nr 4 do Regulaminu;</w:t>
      </w:r>
    </w:p>
    <w:p w14:paraId="4531AA74"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wszelkie informacje i oświadczenia złożone przy zawarciu Umowy są prawdziwe, kompletne i rzetelne, w szczególności, w sposób obiektywny oraz prawidłowy przedstawiają jego sytuację finansową;</w:t>
      </w:r>
    </w:p>
    <w:p w14:paraId="1D64F8D0"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 chwilą zawarcia i wejścia w życie Umowy nie będą zachodziły inne okoliczności, które mogą przeszkodzić prawidłowemu i terminowemu wykonaniu Umowy;</w:t>
      </w:r>
    </w:p>
    <w:p w14:paraId="45AA00C7"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Umowy nie pozostają w sprzeczności z jakąkolwiek inną umową, której jest stroną i nie prowadzą do niewykonania lub nienależytego wykonania postanowień takiej umowy;</w:t>
      </w:r>
    </w:p>
    <w:p w14:paraId="25ECBB7F"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zostały pozyskane zgody jego organów korporacyjnych oraz wszelkie inne wymagane zgody – jeżeli dotyczy;</w:t>
      </w:r>
    </w:p>
    <w:p w14:paraId="05E1AB84" w14:textId="011845D0"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przez cały czas trwania Umowy zapewni (na podstawie wybranej przez siebie podstawy prawnej współpracy, w szczególności umowy o pracę, umowy zlecenia, itp.)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niezbędną dla jej wykonania liczbę osób, z których doświadczenia, wiedzy i umiejętności Wykonawca będzie korzystał (Zespół Projektowy skierowany do realizacji Przedsięwzięcia);</w:t>
      </w:r>
    </w:p>
    <w:p w14:paraId="3D7D9928" w14:textId="0064E9FF"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lang w:eastAsia="pl-PL"/>
        </w:rPr>
      </w:pPr>
      <w:r w:rsidRPr="00433679">
        <w:rPr>
          <w:rFonts w:asciiTheme="minorHAnsi" w:hAnsiTheme="minorHAnsi" w:cstheme="minorHAnsi"/>
          <w:color w:val="000000" w:themeColor="text1"/>
        </w:rPr>
        <w:t>wyraża zgodę na przeprowadzenie kontroli oraz podda się kontrolom wskazanym w Umowie oraz umożliwi NCBR weryfikację prowadzonych Prac B+R zgodnie z Umową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_Ref505921280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66961D6" w14:textId="1C39EF58"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6" w:name="_Ref511826812"/>
      <w:r w:rsidRPr="00433679">
        <w:rPr>
          <w:rFonts w:asciiTheme="minorHAnsi" w:hAnsiTheme="minorHAnsi" w:cstheme="minorHAnsi"/>
          <w:color w:val="000000" w:themeColor="text1"/>
        </w:rPr>
        <w:t xml:space="preserve">przyjmuje do wiadomości, że istnieje możliwość zaistnienia okoliczności,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_Ref508810285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których konsekwencją może być obniżenie poziomu finansowania Przedsięwzięcia, oraz konieczność dokonania stosownej zmiany Umowy, której zobowiązuje się dokonać, na pisemne (pod rygorem nieważności) wezwanie NCBR do zmiany Umowy, z zastrzeżeniem uprawnienia Wykonawcy do wypowiedzenia Umowy,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_Ref493846761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_Ref511826850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w:t>
      </w:r>
      <w:bookmarkEnd w:id="66"/>
    </w:p>
    <w:p w14:paraId="63DAFB19"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wszelkie oświadczenia Wykonawcy złożone we Wniosku oraz w związku </w:t>
      </w:r>
      <w:r w:rsidRPr="00433679">
        <w:rPr>
          <w:rFonts w:asciiTheme="minorHAnsi" w:hAnsiTheme="minorHAnsi" w:cstheme="minorHAnsi"/>
          <w:color w:val="000000" w:themeColor="text1"/>
        </w:rPr>
        <w:br/>
        <w:t>z przeprowadzeniem Postępowania są prawdziwe oraz potwierdza ich prawdziwość także na moment zawarcia Umowy oraz czas jej realizacji;</w:t>
      </w:r>
    </w:p>
    <w:p w14:paraId="62DFDC4D" w14:textId="0CC7D25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7" w:name="_Ref52699466"/>
      <w:r w:rsidRPr="00433679">
        <w:rPr>
          <w:rFonts w:asciiTheme="minorHAnsi" w:hAnsiTheme="minorHAnsi" w:cstheme="minorHAnsi"/>
          <w:color w:val="000000" w:themeColor="text1"/>
        </w:rPr>
        <w:t>Wykonawca, zespół pracowników, współpracowników lub Podwykonawców Wykonawcy, stanowiący Zespół Projektowy Wykonawcy</w:t>
      </w:r>
      <w:r w:rsidRPr="00433679" w:rsidDel="007651FF">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skierowany do realizacji Przedsięwzięcia, ani też poszczególni jego członkowie, wykonujący czynności w ramach Umowy, w tym prowadzący Prace B+R, nie będzie wykonywał (nie będą wykonywali) jakichkolwiek czynności w ramach umowy zawartej pomiędzy NCBR a Konkurentem Wykonawcy, bez uprzedniej zgody NCBR.</w:t>
      </w:r>
      <w:r w:rsidR="00162225" w:rsidRPr="00433679">
        <w:rPr>
          <w:rFonts w:asciiTheme="minorHAnsi" w:hAnsiTheme="minorHAnsi" w:cstheme="minorHAnsi"/>
          <w:color w:val="000000" w:themeColor="text1"/>
        </w:rPr>
        <w:t xml:space="preserve"> </w:t>
      </w:r>
      <w:r w:rsidR="00162225" w:rsidRPr="00433679">
        <w:rPr>
          <w:rFonts w:asciiTheme="minorHAnsi" w:hAnsiTheme="minorHAnsi" w:cstheme="minorHAnsi"/>
          <w:color w:val="000000" w:themeColor="text1"/>
        </w:rPr>
        <w:lastRenderedPageBreak/>
        <w:t>Zobowiązanie wskazane w poprzednim zdaniu nie stanowi jakiejkolwiek przeszkody dla podejmowania przez wskazane podmioty czynności w wyniku porozumień pomiędzy Uczestnikami Przedsięwzięcia uczestniczącymi w różnych Strumieniach, o ile jest to uzasadnione celem realizacji Umowy. W innych przypadkach</w:t>
      </w:r>
      <w:r w:rsidRPr="00433679">
        <w:rPr>
          <w:rFonts w:asciiTheme="minorHAnsi" w:hAnsiTheme="minorHAnsi" w:cstheme="minorHAnsi"/>
          <w:color w:val="000000" w:themeColor="text1"/>
        </w:rPr>
        <w:t xml:space="preserve"> NCBR nie odmówi udzielenia zgody, jeśli wedle oceny NCBR działanie opisane w tym punkcie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_Ref52699466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wpłynie na realizację celu Umowy i naruszenie konkurencyjności pomiędzy Uczestnikami Przedsięwzięcia;</w:t>
      </w:r>
      <w:bookmarkEnd w:id="67"/>
      <w:r w:rsidRPr="00433679">
        <w:rPr>
          <w:rFonts w:asciiTheme="minorHAnsi" w:hAnsiTheme="minorHAnsi" w:cstheme="minorHAnsi"/>
          <w:color w:val="000000" w:themeColor="text1"/>
        </w:rPr>
        <w:t xml:space="preserve"> </w:t>
      </w:r>
    </w:p>
    <w:p w14:paraId="4113573B" w14:textId="7F072918"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8" w:name="_Ref52699549"/>
      <w:r w:rsidRPr="00433679">
        <w:rPr>
          <w:rFonts w:asciiTheme="minorHAnsi" w:hAnsiTheme="minorHAnsi" w:cstheme="minorHAnsi"/>
          <w:color w:val="000000" w:themeColor="text1"/>
        </w:rPr>
        <w:t xml:space="preserve">Wykonawca nie będzie korzystał z wyników prac wykonanych lub wykonywanych przez jakikolwiek podmiot w związku z umową zawartą pomiędzy NCBR a Konkurentem Wykonawcy w </w:t>
      </w:r>
      <w:r w:rsidR="00162225" w:rsidRPr="00433679">
        <w:rPr>
          <w:rFonts w:asciiTheme="minorHAnsi" w:hAnsiTheme="minorHAnsi" w:cstheme="minorHAnsi"/>
          <w:color w:val="000000" w:themeColor="text1"/>
        </w:rPr>
        <w:t>danym Strumieniu Przedsięwzięcia</w:t>
      </w:r>
      <w:r w:rsidRPr="00433679">
        <w:rPr>
          <w:rFonts w:asciiTheme="minorHAnsi" w:hAnsiTheme="minorHAnsi" w:cstheme="minorHAnsi"/>
          <w:color w:val="000000" w:themeColor="text1"/>
        </w:rPr>
        <w:t xml:space="preserve">, przy czym niniejsze zobowiązanie nie ma zastosowania do korzystania z wyników prac Konkurenta Wykonawcy względem którego odpowiednia umowa uprzednio wygasła wskutek dokonanej Selekcji, bez uprzedniej zgody NCBR. </w:t>
      </w:r>
      <w:r w:rsidR="00162225" w:rsidRPr="00433679">
        <w:rPr>
          <w:rFonts w:asciiTheme="minorHAnsi" w:hAnsiTheme="minorHAnsi" w:cstheme="minorHAnsi"/>
          <w:color w:val="000000" w:themeColor="text1"/>
        </w:rPr>
        <w:t xml:space="preserve">Zobowiązanie wskazane w poprzednim zdaniu nie stanowi jakiejkolwiek przeszkody dla korzystania przez Wykonawcę z wyników prac innych podmiotów w wyniku porozumień pomiędzy Uczestnikami Przedsięwzięcia uczestniczącymi w różnych Strumieniach, o ile jest to uzasadnione celem realizacji Umowy. W innych przypadkach </w:t>
      </w:r>
      <w:r w:rsidRPr="00433679">
        <w:rPr>
          <w:rFonts w:asciiTheme="minorHAnsi" w:hAnsiTheme="minorHAnsi" w:cstheme="minorHAnsi"/>
          <w:color w:val="000000" w:themeColor="text1"/>
        </w:rPr>
        <w:t xml:space="preserve">NCBR nie odmówi udzielenia zgody, jeśli wedle oceny NCBR działanie opisane w tym punkcie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_Ref52699549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wpłynie na realizację celu Umowy i naruszenie konkurencyjności pomiędzy Uczestnikami Przedsięwzięcia;</w:t>
      </w:r>
      <w:bookmarkEnd w:id="68"/>
    </w:p>
    <w:p w14:paraId="1E06436F" w14:textId="5186A742"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352665" w:rsidRPr="00433679">
        <w:rPr>
          <w:rFonts w:asciiTheme="minorHAnsi" w:hAnsiTheme="minorHAnsi" w:cstheme="minorHAnsi"/>
          <w:color w:val="000000" w:themeColor="text1"/>
        </w:rPr>
        <w:t>. Zobowiązanie wskazane w poprzednim zdaniu nie stanowi jakiejkolwiek przeszkody dla udostępniania przez Wykonawcę informacji w ramach porozumień pomiędzy Uczestnikami Przedsięwzięcia uczestniczącymi w różnych Strumieniach, o ile jest to uzasadnione celem realizacji Umowy</w:t>
      </w:r>
      <w:r w:rsidRPr="00433679">
        <w:rPr>
          <w:rFonts w:asciiTheme="minorHAnsi" w:hAnsiTheme="minorHAnsi" w:cstheme="minorHAnsi"/>
          <w:color w:val="000000" w:themeColor="text1"/>
        </w:rPr>
        <w:t>;</w:t>
      </w:r>
    </w:p>
    <w:p w14:paraId="00DB4EBE" w14:textId="0CBF1F79"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jeśli Wykonawca uczestniczy w realizacji </w:t>
      </w:r>
      <w:r w:rsidR="005F7AD3" w:rsidRPr="00433679">
        <w:rPr>
          <w:rFonts w:asciiTheme="minorHAnsi" w:hAnsiTheme="minorHAnsi" w:cstheme="minorHAnsi"/>
          <w:color w:val="000000" w:themeColor="text1"/>
        </w:rPr>
        <w:t>obu</w:t>
      </w:r>
      <w:r w:rsidRPr="00433679">
        <w:rPr>
          <w:rFonts w:asciiTheme="minorHAnsi" w:hAnsiTheme="minorHAnsi" w:cstheme="minorHAnsi"/>
          <w:color w:val="000000" w:themeColor="text1"/>
        </w:rPr>
        <w:t xml:space="preserve"> Strumieni w ramach Przedsięwzięcia, </w:t>
      </w:r>
      <w:r w:rsidR="00162225" w:rsidRPr="00433679">
        <w:rPr>
          <w:rFonts w:asciiTheme="minorHAnsi" w:hAnsiTheme="minorHAnsi" w:cstheme="minorHAnsi"/>
          <w:color w:val="000000" w:themeColor="text1"/>
        </w:rPr>
        <w:t>Wykonawca zobowiązany jest zapewnić realizację wszystkich obowiązków w ramach odrębnych Strumieniu jak również integrację stworzonych Rozwiązań</w:t>
      </w:r>
      <w:r w:rsidRPr="00433679">
        <w:rPr>
          <w:rFonts w:asciiTheme="minorHAnsi" w:hAnsiTheme="minorHAnsi" w:cstheme="minorHAnsi"/>
          <w:color w:val="000000" w:themeColor="text1"/>
        </w:rPr>
        <w:t>.</w:t>
      </w:r>
    </w:p>
    <w:p w14:paraId="59C8582D" w14:textId="77777777" w:rsidR="00CB14F5" w:rsidRPr="00433679" w:rsidRDefault="00CB14F5" w:rsidP="00433679">
      <w:pPr>
        <w:pStyle w:val="Nagwek1"/>
      </w:pPr>
      <w:bookmarkStart w:id="69" w:name="_Toc504994941"/>
      <w:bookmarkStart w:id="70" w:name="_Toc511371189"/>
      <w:bookmarkStart w:id="71" w:name="_Toc52745892"/>
      <w:bookmarkStart w:id="72" w:name="_Toc70340581"/>
      <w:r w:rsidRPr="00433679">
        <w:t xml:space="preserve">GŁÓWNE ZAŁOŻENIA </w:t>
      </w:r>
      <w:bookmarkEnd w:id="69"/>
      <w:bookmarkEnd w:id="70"/>
      <w:r w:rsidRPr="00433679">
        <w:t>REALIZACJI PRAC B+R</w:t>
      </w:r>
      <w:bookmarkEnd w:id="71"/>
      <w:bookmarkEnd w:id="72"/>
    </w:p>
    <w:p w14:paraId="6A3DC524" w14:textId="77777777" w:rsidR="00CB14F5" w:rsidRPr="00433679" w:rsidRDefault="00CB14F5" w:rsidP="00433679">
      <w:pPr>
        <w:pStyle w:val="Nagwek2"/>
      </w:pPr>
      <w:bookmarkStart w:id="73" w:name="_Ref479927963"/>
      <w:bookmarkStart w:id="74" w:name="_Toc504994942"/>
      <w:bookmarkStart w:id="75" w:name="_Toc511371190"/>
      <w:bookmarkStart w:id="76" w:name="_Toc52745893"/>
      <w:bookmarkStart w:id="77" w:name="_Toc70340582"/>
      <w:r w:rsidRPr="00433679">
        <w:t>[ETAPY REALIZACJI UMOWY]</w:t>
      </w:r>
      <w:bookmarkEnd w:id="73"/>
      <w:bookmarkEnd w:id="74"/>
      <w:bookmarkEnd w:id="75"/>
      <w:bookmarkEnd w:id="76"/>
      <w:bookmarkEnd w:id="77"/>
    </w:p>
    <w:p w14:paraId="2834222E"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78" w:name="_Ref479927950"/>
      <w:r w:rsidRPr="00433679">
        <w:rPr>
          <w:rFonts w:asciiTheme="minorHAnsi" w:hAnsiTheme="minorHAnsi" w:cstheme="minorHAnsi"/>
          <w:color w:val="000000" w:themeColor="text1"/>
        </w:rPr>
        <w:t>Zawarcie Umowy zostało poprzedzone Postępowaniem.</w:t>
      </w:r>
    </w:p>
    <w:p w14:paraId="73100584"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79" w:name="_Ref495943102"/>
      <w:r w:rsidRPr="00433679">
        <w:rPr>
          <w:rFonts w:asciiTheme="minorHAnsi" w:hAnsiTheme="minorHAnsi" w:cstheme="minorHAnsi"/>
          <w:color w:val="000000" w:themeColor="text1"/>
        </w:rPr>
        <w:t>Wykonanie Umowy dzieli się na trzy następujące po sobie Etapy odpowiadające procesowi badawczo-rozwojowemu:</w:t>
      </w:r>
      <w:bookmarkEnd w:id="78"/>
      <w:bookmarkEnd w:id="79"/>
    </w:p>
    <w:p w14:paraId="48B08BBE" w14:textId="21036FB8" w:rsidR="00CB14F5" w:rsidRPr="00433679" w:rsidRDefault="00CB14F5" w:rsidP="00433679">
      <w:pPr>
        <w:pStyle w:val="Akapitzlist"/>
        <w:numPr>
          <w:ilvl w:val="0"/>
          <w:numId w:val="12"/>
        </w:numPr>
        <w:spacing w:before="60" w:after="60"/>
        <w:jc w:val="both"/>
        <w:rPr>
          <w:rFonts w:asciiTheme="minorHAnsi" w:hAnsiTheme="minorHAnsi" w:cstheme="minorHAnsi"/>
          <w:color w:val="000000" w:themeColor="text1"/>
        </w:rPr>
      </w:pPr>
      <w:bookmarkStart w:id="80" w:name="_Ref495943109"/>
      <w:bookmarkStart w:id="81" w:name="_Ref494996219"/>
      <w:bookmarkStart w:id="82" w:name="_Ref479927988"/>
      <w:r w:rsidRPr="00433679">
        <w:rPr>
          <w:rFonts w:asciiTheme="minorHAnsi" w:hAnsiTheme="minorHAnsi" w:cstheme="minorHAnsi"/>
          <w:color w:val="000000" w:themeColor="text1"/>
        </w:rPr>
        <w:t>Etap I – czyli pierwszą część Umowy, polegającą na</w:t>
      </w:r>
      <w:bookmarkStart w:id="83" w:name="_Ref495943137"/>
      <w:bookmarkEnd w:id="80"/>
      <w:r w:rsidRPr="00433679">
        <w:rPr>
          <w:rFonts w:asciiTheme="minorHAnsi" w:hAnsiTheme="minorHAnsi" w:cstheme="minorHAnsi"/>
          <w:color w:val="000000" w:themeColor="text1"/>
        </w:rPr>
        <w:t xml:space="preserve"> opracowaniu przez Wykonawcę Wyniku Prac Etapu I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realizacji innych czynności,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_Ref495937616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Załączniku nr 4 do Regulaminu</w:t>
      </w:r>
      <w:r w:rsidR="00EE2B40" w:rsidRPr="00433679">
        <w:rPr>
          <w:rFonts w:asciiTheme="minorHAnsi" w:hAnsiTheme="minorHAnsi" w:cstheme="minorHAnsi"/>
          <w:color w:val="000000" w:themeColor="text1"/>
        </w:rPr>
        <w:t>, w tym Prototypu</w:t>
      </w:r>
      <w:r w:rsidRPr="00433679">
        <w:rPr>
          <w:rFonts w:asciiTheme="minorHAnsi" w:hAnsiTheme="minorHAnsi" w:cstheme="minorHAnsi"/>
          <w:color w:val="000000" w:themeColor="text1"/>
        </w:rPr>
        <w:t xml:space="preserve">; </w:t>
      </w:r>
    </w:p>
    <w:p w14:paraId="3B2B4ADA" w14:textId="077014AE" w:rsidR="00CB14F5" w:rsidRPr="00433679" w:rsidRDefault="00CB14F5" w:rsidP="00433679">
      <w:pPr>
        <w:pStyle w:val="Akapitzlist"/>
        <w:numPr>
          <w:ilvl w:val="0"/>
          <w:numId w:val="12"/>
        </w:numPr>
        <w:spacing w:before="60" w:after="60"/>
        <w:jc w:val="both"/>
        <w:rPr>
          <w:rFonts w:asciiTheme="minorHAnsi" w:hAnsiTheme="minorHAnsi" w:cstheme="minorHAnsi"/>
          <w:color w:val="000000" w:themeColor="text1"/>
        </w:rPr>
      </w:pPr>
      <w:bookmarkStart w:id="84" w:name="_Ref494996209"/>
      <w:bookmarkStart w:id="85" w:name="_Ref479927928"/>
      <w:bookmarkEnd w:id="81"/>
      <w:bookmarkEnd w:id="82"/>
      <w:bookmarkEnd w:id="83"/>
      <w:r w:rsidRPr="00433679">
        <w:rPr>
          <w:rFonts w:asciiTheme="minorHAnsi" w:hAnsiTheme="minorHAnsi" w:cstheme="minorHAnsi"/>
          <w:color w:val="000000" w:themeColor="text1"/>
        </w:rPr>
        <w:t xml:space="preserve">Etap II – czyli </w:t>
      </w:r>
      <w:r w:rsidR="00EE2B40" w:rsidRPr="00433679">
        <w:rPr>
          <w:rFonts w:asciiTheme="minorHAnsi" w:hAnsiTheme="minorHAnsi" w:cstheme="minorHAnsi"/>
          <w:color w:val="000000" w:themeColor="text1"/>
        </w:rPr>
        <w:t>drugą</w:t>
      </w:r>
      <w:r w:rsidRPr="00433679">
        <w:rPr>
          <w:rFonts w:asciiTheme="minorHAnsi" w:hAnsiTheme="minorHAnsi" w:cstheme="minorHAnsi"/>
          <w:color w:val="000000" w:themeColor="text1"/>
        </w:rPr>
        <w:t xml:space="preserve"> część Umowy, polegającą na opracowaniu Wyniku Prac Etapu II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szczególności na przeprowadzeniu Prac B+R mających na celu przeniesienie Rozwiązania do skali 1:1 i stworzenia przez Wykonawcę w oparciu o to Rozwiązanie Demonstratora, a także</w:t>
      </w:r>
      <w:bookmarkEnd w:id="84"/>
      <w:r w:rsidRPr="00433679">
        <w:rPr>
          <w:rFonts w:asciiTheme="minorHAnsi" w:hAnsiTheme="minorHAnsi" w:cstheme="minorHAnsi"/>
          <w:color w:val="000000" w:themeColor="text1"/>
        </w:rPr>
        <w:t xml:space="preserve"> realizacji innych czynności,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_Ref511132482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Załączniku nr 4 do Regulaminu. </w:t>
      </w:r>
    </w:p>
    <w:p w14:paraId="06E36517"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86" w:name="_Ref52730665"/>
      <w:bookmarkEnd w:id="85"/>
      <w:r w:rsidRPr="00433679">
        <w:rPr>
          <w:rFonts w:asciiTheme="minorHAnsi" w:hAnsiTheme="minorHAnsi" w:cstheme="minorHAnsi"/>
          <w:color w:val="000000" w:themeColor="text1"/>
        </w:rPr>
        <w:t>Z zastrzeżeniem postanowień dot. zwiększenia przez NCBR budżetu Przedsięwzięcia zgodnie z rozdziałem X Regulaminu, do udziału w:</w:t>
      </w:r>
    </w:p>
    <w:p w14:paraId="5CA9D94D" w14:textId="2FFEB37F" w:rsidR="00CB14F5" w:rsidRPr="00433679" w:rsidRDefault="00CB14F5" w:rsidP="00433679">
      <w:pPr>
        <w:pStyle w:val="Akapitzlist"/>
        <w:numPr>
          <w:ilvl w:val="1"/>
          <w:numId w:val="11"/>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Etapie I może być dopuszczonych w każdym Strumieniu nie więcej niż </w:t>
      </w:r>
      <w:r w:rsidR="00EE2B40" w:rsidRPr="00433679">
        <w:rPr>
          <w:rFonts w:asciiTheme="minorHAnsi" w:hAnsiTheme="minorHAnsi" w:cstheme="minorHAnsi"/>
          <w:color w:val="000000" w:themeColor="text1"/>
        </w:rPr>
        <w:t>2</w:t>
      </w:r>
      <w:r w:rsidR="0016222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Uczestników Przedsięwzięcia,</w:t>
      </w:r>
    </w:p>
    <w:p w14:paraId="23C82182" w14:textId="7CD6554B" w:rsidR="00CB14F5" w:rsidRPr="00433679" w:rsidRDefault="00CB14F5" w:rsidP="00433679">
      <w:pPr>
        <w:pStyle w:val="Akapitzlist"/>
        <w:numPr>
          <w:ilvl w:val="1"/>
          <w:numId w:val="11"/>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Etapie II </w:t>
      </w:r>
      <w:r w:rsidR="00162225" w:rsidRPr="00433679">
        <w:rPr>
          <w:rFonts w:asciiTheme="minorHAnsi" w:hAnsiTheme="minorHAnsi" w:cstheme="minorHAnsi"/>
          <w:color w:val="000000" w:themeColor="text1"/>
        </w:rPr>
        <w:t xml:space="preserve">może być dopuszczonych w każdym Strumieniu nie więcej niż </w:t>
      </w:r>
      <w:r w:rsidR="00EE2B40" w:rsidRPr="00433679">
        <w:rPr>
          <w:rFonts w:asciiTheme="minorHAnsi" w:hAnsiTheme="minorHAnsi" w:cstheme="minorHAnsi"/>
          <w:color w:val="000000" w:themeColor="text1"/>
        </w:rPr>
        <w:t>1</w:t>
      </w:r>
      <w:r w:rsidR="00162225" w:rsidRPr="00433679">
        <w:rPr>
          <w:rFonts w:asciiTheme="minorHAnsi" w:hAnsiTheme="minorHAnsi" w:cstheme="minorHAnsi"/>
          <w:color w:val="000000" w:themeColor="text1"/>
        </w:rPr>
        <w:t xml:space="preserve"> Uczestnik Przedsięwzięcia</w:t>
      </w:r>
      <w:r w:rsidRPr="00433679">
        <w:rPr>
          <w:rFonts w:asciiTheme="minorHAnsi" w:hAnsiTheme="minorHAnsi" w:cstheme="minorHAnsi"/>
          <w:color w:val="000000" w:themeColor="text1"/>
        </w:rPr>
        <w:t>.</w:t>
      </w:r>
      <w:bookmarkEnd w:id="86"/>
    </w:p>
    <w:p w14:paraId="4FBA2C9A" w14:textId="7EEB8A19"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pozostałym zakresie opis Etapu I i Etapu II określono w dalszych postanowieniach Umowy i jej Załącznikach</w:t>
      </w:r>
      <w:r w:rsidR="006279F7" w:rsidRPr="00433679">
        <w:rPr>
          <w:rFonts w:asciiTheme="minorHAnsi" w:hAnsiTheme="minorHAnsi" w:cstheme="minorHAnsi"/>
          <w:color w:val="000000" w:themeColor="text1"/>
        </w:rPr>
        <w:t>, a w szczególności w Załączniku nr 4</w:t>
      </w:r>
      <w:r w:rsidR="00A33BCE" w:rsidRPr="00433679">
        <w:rPr>
          <w:rFonts w:asciiTheme="minorHAnsi" w:hAnsiTheme="minorHAnsi" w:cstheme="minorHAnsi"/>
          <w:color w:val="000000" w:themeColor="text1"/>
        </w:rPr>
        <w:t xml:space="preserve"> do Regulaminu</w:t>
      </w:r>
      <w:r w:rsidRPr="00433679">
        <w:rPr>
          <w:rFonts w:asciiTheme="minorHAnsi" w:hAnsiTheme="minorHAnsi" w:cstheme="minorHAnsi"/>
          <w:color w:val="000000" w:themeColor="text1"/>
        </w:rPr>
        <w:t>.</w:t>
      </w:r>
    </w:p>
    <w:p w14:paraId="2BDDB7E4" w14:textId="16648CB9" w:rsidR="00CB14F5" w:rsidRPr="00433679" w:rsidRDefault="00CB14F5" w:rsidP="00433679">
      <w:pPr>
        <w:pStyle w:val="Nagwek2"/>
      </w:pPr>
      <w:bookmarkStart w:id="87" w:name="_Ref479912773"/>
      <w:bookmarkStart w:id="88" w:name="_Ref479947439"/>
      <w:bookmarkStart w:id="89" w:name="_Toc504994943"/>
      <w:bookmarkStart w:id="90" w:name="_Toc511371191"/>
      <w:bookmarkStart w:id="91" w:name="_Toc52745894"/>
      <w:bookmarkStart w:id="92" w:name="_Toc70340583"/>
      <w:r w:rsidRPr="00433679">
        <w:lastRenderedPageBreak/>
        <w:t>[</w:t>
      </w:r>
      <w:bookmarkEnd w:id="87"/>
      <w:r w:rsidRPr="00433679">
        <w:t>OGÓLNY PRZEBIEG PRZEDSIĘWZIĘCIA OD ETAPU I DO ETAPU II]</w:t>
      </w:r>
      <w:bookmarkEnd w:id="88"/>
      <w:bookmarkEnd w:id="89"/>
      <w:bookmarkEnd w:id="90"/>
      <w:bookmarkEnd w:id="91"/>
      <w:bookmarkEnd w:id="92"/>
    </w:p>
    <w:p w14:paraId="73E4788C"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3" w:name="_Ref479946373"/>
      <w:r w:rsidRPr="00433679">
        <w:rPr>
          <w:rFonts w:asciiTheme="minorHAnsi" w:hAnsiTheme="minorHAnsi" w:cstheme="minorHAnsi"/>
          <w:color w:val="000000" w:themeColor="text1"/>
        </w:rPr>
        <w:t xml:space="preserve">Harmonogram Przedsięwzięcia i wymagania co do Wyników Prac Etapów są zawarte w Załączniku nr 4 do Regulaminu. </w:t>
      </w:r>
    </w:p>
    <w:p w14:paraId="1EF18115" w14:textId="47F2A15C"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Wykonawca rozpoczyna prace w ramach Etapu I niezwłocznie po zawarciu Umowy i zakończy je nie później niż w ostatnim dniu przewidzianym w Harmonogramie dla Terminu Doręczenia Wyników Prac Etapu I w zakresie odpowiednim dla danego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przy czym wskazany termin w ramach danego Strumienia jest dochowany, jeśli przed jego upływem Wykonawca dostarczy NCBR, w celu przeprowadzenia Selekcji Etapu I, Wynik Prac Etapu I dla danego Strumienia.</w:t>
      </w:r>
      <w:r w:rsidR="00225338" w:rsidRPr="00433679">
        <w:rPr>
          <w:rFonts w:asciiTheme="minorHAnsi" w:hAnsiTheme="minorHAnsi" w:cstheme="minorHAnsi"/>
          <w:color w:val="000000" w:themeColor="text1"/>
        </w:rPr>
        <w:t xml:space="preserve"> Załącznik nr 4 do Regulaminu przewiduje w ramach Etapu I termin</w:t>
      </w:r>
      <w:r w:rsidR="00FA3BF1" w:rsidRPr="00433679">
        <w:rPr>
          <w:rFonts w:asciiTheme="minorHAnsi" w:hAnsiTheme="minorHAnsi" w:cstheme="minorHAnsi"/>
          <w:color w:val="000000" w:themeColor="text1"/>
        </w:rPr>
        <w:t>y</w:t>
      </w:r>
      <w:r w:rsidR="00225338" w:rsidRPr="00433679">
        <w:rPr>
          <w:rFonts w:asciiTheme="minorHAnsi" w:hAnsiTheme="minorHAnsi" w:cstheme="minorHAnsi"/>
          <w:color w:val="000000" w:themeColor="text1"/>
        </w:rPr>
        <w:t xml:space="preserve"> pośredni</w:t>
      </w:r>
      <w:r w:rsidR="00FA3BF1" w:rsidRPr="00433679">
        <w:rPr>
          <w:rFonts w:asciiTheme="minorHAnsi" w:hAnsiTheme="minorHAnsi" w:cstheme="minorHAnsi"/>
          <w:color w:val="000000" w:themeColor="text1"/>
        </w:rPr>
        <w:t>e</w:t>
      </w:r>
      <w:r w:rsidR="00225338" w:rsidRPr="00433679">
        <w:rPr>
          <w:rFonts w:asciiTheme="minorHAnsi" w:hAnsiTheme="minorHAnsi" w:cstheme="minorHAnsi"/>
          <w:color w:val="000000" w:themeColor="text1"/>
        </w:rPr>
        <w:t xml:space="preserve">, poprzedzający Termin Doręczenia Wyników Prac Etapu I, na przedstawienie </w:t>
      </w:r>
      <w:r w:rsidR="00FA3BF1" w:rsidRPr="00433679">
        <w:rPr>
          <w:rFonts w:asciiTheme="minorHAnsi" w:hAnsiTheme="minorHAnsi" w:cstheme="minorHAnsi"/>
          <w:color w:val="000000" w:themeColor="text1"/>
        </w:rPr>
        <w:t>określonych elementó</w:t>
      </w:r>
      <w:r w:rsidR="0090300A" w:rsidRPr="00433679">
        <w:rPr>
          <w:rFonts w:asciiTheme="minorHAnsi" w:hAnsiTheme="minorHAnsi" w:cstheme="minorHAnsi"/>
          <w:color w:val="000000" w:themeColor="text1"/>
        </w:rPr>
        <w:t>w</w:t>
      </w:r>
      <w:r w:rsidR="00FA3BF1" w:rsidRPr="00433679">
        <w:rPr>
          <w:rFonts w:asciiTheme="minorHAnsi" w:hAnsiTheme="minorHAnsi" w:cstheme="minorHAnsi"/>
          <w:color w:val="000000" w:themeColor="text1"/>
        </w:rPr>
        <w:t xml:space="preserve"> Wyników Prac Etapu I</w:t>
      </w:r>
      <w:r w:rsidR="00225338" w:rsidRPr="00433679">
        <w:rPr>
          <w:rFonts w:asciiTheme="minorHAnsi" w:hAnsiTheme="minorHAnsi" w:cstheme="minorHAnsi"/>
          <w:color w:val="000000" w:themeColor="text1"/>
        </w:rPr>
        <w:t>, zgodnie z załącznikiem nr 4.</w:t>
      </w:r>
    </w:p>
    <w:p w14:paraId="31F1BD99" w14:textId="3B113CE9"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 zakończeniu przez Uczestników Przedsięwzięcia Prac B+R w Etapie I w danym Strumieniu, nie później niż w terminach wskazanych w Harmonogramie Przedsięwzięcia,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rozpoczyna Selekcję Etapu I w ramach każdego Strumienia, w tym podejmuje następujące działania:</w:t>
      </w:r>
    </w:p>
    <w:p w14:paraId="22036E8D"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przeprowadza z pomocą pracowników NCBR i Zespołu Oceniającego ocenę Wyników Prac Etapu I zgodnie z Umową i Załącznikiem nr 5 do Regulaminu,</w:t>
      </w:r>
    </w:p>
    <w:p w14:paraId="78B4D423" w14:textId="77777777" w:rsidR="00CB14F5" w:rsidRPr="00433679" w:rsidRDefault="00CB14F5" w:rsidP="00433679">
      <w:pPr>
        <w:pStyle w:val="Akapitzlist"/>
        <w:numPr>
          <w:ilvl w:val="1"/>
          <w:numId w:val="15"/>
        </w:numPr>
        <w:spacing w:before="60" w:after="60"/>
        <w:ind w:left="851"/>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może zorganizować spotkania Uczestników Przedsięwzięcia z Zespołem Oceniającym;</w:t>
      </w:r>
    </w:p>
    <w:p w14:paraId="4C3B3667"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przy czym NCBR jest uprawnione do określenia kolejności ww. czynności lub ich dokonywania równolegle,</w:t>
      </w:r>
    </w:p>
    <w:p w14:paraId="16A2F8A5"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przekazuje każdemu Uczestnikowi Przedsięwzięcia Raport z Oceny stworzonych przez niego Wyników Prac Etapu I w danym Strumieniu i przekazuje ewentualne zastrzeżenia Uczestnika Przedsięwzięcia Zespołowi Oceniającemu;</w:t>
      </w:r>
    </w:p>
    <w:p w14:paraId="052982A6" w14:textId="5A8DFD41"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publikuje Listę Rankingową dla danego Strumienia i dokonuje doręczenia Uczestnikom Przedsięwzięcia dopuszczonym do kolejnego Etapu w danym Strumieniu Wyników Pozytywnych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zaś pozostałym Uczestnikom Przedsięwzięcia – Wyników Pozytywnych albo Wyników Negatywnych w danym Strumieniu; </w:t>
      </w:r>
    </w:p>
    <w:p w14:paraId="2485D054"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dokonuje Odbioru Wyników Prac Etapu I, o ile zostały spełnione przesłanki Odbioru.</w:t>
      </w:r>
    </w:p>
    <w:bookmarkEnd w:id="93"/>
    <w:p w14:paraId="2BCBD5C1" w14:textId="5948DD36"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zdania kolejnego, Wykonawca rozpoczyna prace w ramach Etapu II niezwłocznie po terminie i pod warunkiem uzyskania w ramach Selekcji Etapu </w:t>
      </w:r>
      <w:r w:rsidR="00225338"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 xml:space="preserve">Wyniku Pozytywnego z Dopuszczeniem do </w:t>
      </w:r>
      <w:r w:rsidR="007234B7" w:rsidRPr="00433679">
        <w:rPr>
          <w:rFonts w:asciiTheme="minorHAnsi" w:hAnsiTheme="minorHAnsi" w:cstheme="minorHAnsi"/>
          <w:color w:val="000000" w:themeColor="text1"/>
        </w:rPr>
        <w:t>Etapu II</w:t>
      </w:r>
      <w:r w:rsidRPr="00433679">
        <w:rPr>
          <w:rFonts w:asciiTheme="minorHAnsi" w:hAnsiTheme="minorHAnsi" w:cstheme="minorHAnsi"/>
          <w:color w:val="000000" w:themeColor="text1"/>
        </w:rPr>
        <w:t xml:space="preserve"> w danym Strumieniu (publikacji Listy Rankingowej na Stronie internetowej NCBR), i zakończy je nie później niż w ostatnim dniu przewidzianym w Harmonogramie dla Terminu Doręczenia Wyników Prac Etapu II dla danego Strumienia, przy czym wskazany termin jest dochowany, jeśli przed jego upływem Wykonawca przedstawi NCBR do testów końcowych i w celu dokonania Oceny Końcowej Demonstrator i pozostałe elementy Wyniku Prac Etapu II. Postanowienia Załącznika nr 4 do Regulaminu określają szczególne elementy Wyniku Prac Etapu II, które Wykonawca jest zobowiązany przedstawić NCBR przed lub po Terminie Doręczenia Wyników Prac Etapu II, w terminie i na zasadach wskazanych w tym Załączniku.</w:t>
      </w:r>
    </w:p>
    <w:p w14:paraId="45D422AE" w14:textId="2C905F80"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4" w:name="_Ref52728767"/>
      <w:r w:rsidRPr="00433679">
        <w:rPr>
          <w:rFonts w:asciiTheme="minorHAnsi" w:hAnsiTheme="minorHAnsi" w:cstheme="minorHAnsi"/>
          <w:color w:val="000000" w:themeColor="text1"/>
        </w:rPr>
        <w:t>Po zakończeniu przez Uczestników Przedsięwzięcia</w:t>
      </w:r>
      <w:r w:rsidRPr="00433679" w:rsidDel="00B46157">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Prac B+R w Etapie II w danym Strumieniu, nie później niż w terminach wskazanych w Harmonogramie Przedsięwzięcia,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rozpoczyna Ocenę Końcową w ramach każdego Strumienia, w tym podejmuje następujące działania:</w:t>
      </w:r>
      <w:bookmarkEnd w:id="94"/>
    </w:p>
    <w:p w14:paraId="764357AE" w14:textId="150A436E"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95" w:name="_Ref479947542"/>
      <w:r w:rsidRPr="00433679">
        <w:rPr>
          <w:rFonts w:asciiTheme="minorHAnsi" w:hAnsiTheme="minorHAnsi" w:cstheme="minorHAnsi"/>
          <w:color w:val="000000" w:themeColor="text1"/>
        </w:rPr>
        <w:t>przeprowadza z pomocą pracowników NCBR i Zespołu Oceniającego ocenę Wyników Prac Etapu II, zgodnie z Umową i Załącznikiem nr 5 do Regulaminu,</w:t>
      </w:r>
    </w:p>
    <w:p w14:paraId="1087B2B0" w14:textId="45C985B0"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organizuje testy </w:t>
      </w:r>
      <w:r w:rsidR="00225338" w:rsidRPr="00433679">
        <w:rPr>
          <w:rFonts w:asciiTheme="minorHAnsi" w:hAnsiTheme="minorHAnsi" w:cstheme="minorHAnsi"/>
          <w:color w:val="000000" w:themeColor="text1"/>
        </w:rPr>
        <w:t xml:space="preserve">końcowe </w:t>
      </w:r>
      <w:r w:rsidRPr="00433679">
        <w:rPr>
          <w:rFonts w:asciiTheme="minorHAnsi" w:hAnsiTheme="minorHAnsi" w:cstheme="minorHAnsi"/>
          <w:color w:val="000000" w:themeColor="text1"/>
        </w:rPr>
        <w:t>Wyników Prac Etapu II, zgodnie z Załącznikiem nr 4 do Regulaminu;</w:t>
      </w:r>
    </w:p>
    <w:p w14:paraId="40DEC2CF"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może zorganizować spotkania Uczestników Przedsięwzięcia z Zespołem Oceniającym;</w:t>
      </w:r>
    </w:p>
    <w:p w14:paraId="3CE453DE"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przy czym NCBR jest uprawnione do określenia kolejności ww. czynności lub ich dokonywania równolegle,</w:t>
      </w:r>
    </w:p>
    <w:p w14:paraId="1E724F3B"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przekazuje każdemu Uczestnikowi Przedsięwzięcia Raport z Oceny stworzonych przez niego Wyników Prac Etapu w danym Strumieniu i przekazuje ewentualne zastrzeżenia Uczestnika Przedsięwzięcia Zespołowi Oceniającemu;</w:t>
      </w:r>
    </w:p>
    <w:p w14:paraId="22564D46" w14:textId="3B1A701D"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publikuje </w:t>
      </w:r>
      <w:r w:rsidR="005F7AD3" w:rsidRPr="00433679">
        <w:rPr>
          <w:rFonts w:asciiTheme="minorHAnsi" w:hAnsiTheme="minorHAnsi" w:cstheme="minorHAnsi"/>
          <w:color w:val="000000" w:themeColor="text1"/>
        </w:rPr>
        <w:t xml:space="preserve">rozstrzygnięcie Zespołu Oceniającego (a jeśli w Etapie II jest więcej niż jeden Uczestnik Przedsięwzięcia: </w:t>
      </w:r>
      <w:r w:rsidRPr="00433679">
        <w:rPr>
          <w:rFonts w:asciiTheme="minorHAnsi" w:hAnsiTheme="minorHAnsi" w:cstheme="minorHAnsi"/>
          <w:color w:val="000000" w:themeColor="text1"/>
        </w:rPr>
        <w:t>Listę Rankingową</w:t>
      </w:r>
      <w:r w:rsidR="005F7AD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dla danego Strumienia i dokonuje doręczenia Uczestnikom Przedsięwzięcia Wyników Pozytywnych Końcowych albo końcowych Wyników Negatywnych;</w:t>
      </w:r>
    </w:p>
    <w:p w14:paraId="63DF2ACD" w14:textId="64895E5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dokonuje Odbioru Wyników Prac Etapu II, o ile zostały spełnione przesłanki Odbioru.</w:t>
      </w:r>
    </w:p>
    <w:p w14:paraId="0379F968" w14:textId="4AE3E9C1"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6" w:name="_Ref52703593"/>
      <w:bookmarkStart w:id="97" w:name="_Ref511380580"/>
      <w:bookmarkStart w:id="98" w:name="_Ref493951206"/>
      <w:bookmarkEnd w:id="95"/>
      <w:r w:rsidRPr="00433679">
        <w:rPr>
          <w:rFonts w:asciiTheme="minorHAnsi" w:hAnsiTheme="minorHAnsi" w:cstheme="minorHAnsi"/>
          <w:color w:val="000000" w:themeColor="text1"/>
        </w:rPr>
        <w:t xml:space="preserve">Wykonawca jest uprawniony do zgłoszenia Wyniku Prac Etapu II przed terminem wskazanym w Harmonogramie Przedsięwzięcia, za uprzednim 7-dniowym powiadomieniem NCBR w formie pisemnej </w:t>
      </w:r>
      <w:bookmarkStart w:id="99" w:name="_Hlk57338394"/>
      <w:r w:rsidRPr="00433679">
        <w:rPr>
          <w:rFonts w:asciiTheme="minorHAnsi" w:hAnsiTheme="minorHAnsi" w:cstheme="minorHAnsi"/>
          <w:color w:val="000000" w:themeColor="text1"/>
        </w:rPr>
        <w:t xml:space="preserve">lub elektronicznej </w:t>
      </w:r>
      <w:bookmarkEnd w:id="99"/>
      <w:r w:rsidRPr="00433679">
        <w:rPr>
          <w:rFonts w:asciiTheme="minorHAnsi" w:hAnsiTheme="minorHAnsi" w:cstheme="minorHAnsi"/>
          <w:color w:val="000000" w:themeColor="text1"/>
        </w:rPr>
        <w:t xml:space="preserve">pod rygorem nieważności. W takim wypadku czynności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_Ref52728767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NCBR może podjąć niezwłocznie.</w:t>
      </w:r>
      <w:bookmarkEnd w:id="96"/>
    </w:p>
    <w:p w14:paraId="7961B2B7"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0" w:name="_Ref52729830"/>
      <w:r w:rsidRPr="00433679">
        <w:rPr>
          <w:rFonts w:asciiTheme="minorHAnsi" w:hAnsiTheme="minorHAnsi" w:cstheme="minorHAnsi"/>
          <w:color w:val="000000" w:themeColor="text1"/>
        </w:rPr>
        <w:t>W trakcie Przedsięwzięcia, NCBR jest uprawnione do jednostronnej zmiany każdego z terminów wskazanych w Harmonogramie Przedsięwzięcia w zakresie danego Strumienia, z zastrzeżeniem, że:</w:t>
      </w:r>
      <w:bookmarkEnd w:id="97"/>
      <w:bookmarkEnd w:id="100"/>
    </w:p>
    <w:p w14:paraId="34120F91" w14:textId="281A606E"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nie dokona skrócenia terminu na przeprowadzenie Prac B+R w ramach danego Etapu,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_Ref52729399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oraz</w:t>
      </w:r>
    </w:p>
    <w:p w14:paraId="33EBF588" w14:textId="2151D736"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101" w:name="_Hlk511661070"/>
      <w:r w:rsidRPr="00433679">
        <w:rPr>
          <w:rFonts w:asciiTheme="minorHAnsi" w:hAnsiTheme="minorHAnsi" w:cstheme="minorHAnsi"/>
          <w:color w:val="000000" w:themeColor="text1"/>
        </w:rPr>
        <w:t>zmiana zostanie dokonana względem wszystkich Uczestników Przedsięwzięcia uczestniczących w danym Etapie w ramach danego Strumienia oraz</w:t>
      </w:r>
    </w:p>
    <w:p w14:paraId="7E3743A9"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102" w:name="_Ref511380582"/>
      <w:bookmarkEnd w:id="101"/>
      <w:r w:rsidRPr="00433679">
        <w:rPr>
          <w:rFonts w:asciiTheme="minorHAnsi" w:hAnsiTheme="minorHAnsi" w:cstheme="minorHAnsi"/>
          <w:color w:val="000000" w:themeColor="text1"/>
        </w:rPr>
        <w:t>z uprawnienia, o którym mowa w niniejszym paragrafie, NCBR może skorzystać względem każdego z terminów, nie później jednak niż na 3 Dni Robocze przed jego upływem, oraz</w:t>
      </w:r>
    </w:p>
    <w:p w14:paraId="292BA1C2" w14:textId="632C807B"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jest zobowiązane niezwłocznie umieścić informację o zmianie terminów wynikających z Harmonogramu Przedsięwzięcia na Stronie internetowej oraz wysłać do Wykonawcy informację o dokonanej zmianie na adres poczty elektronicznej wskazany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_Ref511380535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9E95098"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Harmonogramu Przedsięwzięcia z zachowaniem opisanych w pkt 1)-4) zasad nie wymaga sporządzenia aneksu do Umowy.</w:t>
      </w:r>
    </w:p>
    <w:p w14:paraId="56C584C6"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3" w:name="_Ref52729399"/>
      <w:bookmarkStart w:id="104" w:name="_Ref513451538"/>
      <w:r w:rsidRPr="00433679">
        <w:rPr>
          <w:rFonts w:asciiTheme="minorHAnsi" w:hAnsiTheme="minorHAnsi" w:cstheme="minorHAnsi"/>
          <w:color w:val="000000" w:themeColor="text1"/>
        </w:rPr>
        <w:t>Jeśli względem pierwotnie opublikowanego w Postępowaniu Harmonogramu nastąpiło opóźnienie zawarcia Umów o co najmniej 30 dni, NCBR jest uprawniony do jednostronnego skrócenia czasu określonego dla Terminu na Doręczenie Wyników Prac Etapu I w zakresie danego Strumienia o 30 dni. Jeśli względem pierwotnie opublikowanego w Postępowaniu Harmonogramu nastąpiło opóźnienie zawarcia Umów o co najmniej 60 dni, NCBR jest uprawniony do jednostronnego skrócenia w zakresie danego Strumienia czasu określonego dla Terminu na Doręczenie Wyników Prac Etapu I o 30 dni i Terminu na Doręczenie Wyników Prac Etapu II o 30 dni.</w:t>
      </w:r>
    </w:p>
    <w:p w14:paraId="72838A8D" w14:textId="3F39FFC1"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5" w:name="_Ref52729742"/>
      <w:bookmarkEnd w:id="103"/>
      <w:r w:rsidRPr="00433679">
        <w:rPr>
          <w:rFonts w:asciiTheme="minorHAnsi" w:hAnsiTheme="minorHAnsi" w:cstheme="minorHAnsi"/>
          <w:color w:val="000000" w:themeColor="text1"/>
        </w:rPr>
        <w:t>W przypadku niedochowania przez Uczestnika Przedsięwzięcia terminu dostarczenia w ramach danego Etapu do NCBR Wyników Prac Etapu, niezależnie od innych postanowień Umowy, NCBR jest uprawnione do odstąpienia od Umowy, po be</w:t>
      </w:r>
      <w:r w:rsidR="00020A04" w:rsidRPr="00433679">
        <w:rPr>
          <w:rFonts w:asciiTheme="minorHAnsi" w:hAnsiTheme="minorHAnsi" w:cstheme="minorHAnsi"/>
          <w:color w:val="000000" w:themeColor="text1"/>
        </w:rPr>
        <w:t>z</w:t>
      </w:r>
      <w:r w:rsidRPr="00433679">
        <w:rPr>
          <w:rFonts w:asciiTheme="minorHAnsi" w:hAnsiTheme="minorHAnsi" w:cstheme="minorHAnsi"/>
          <w:color w:val="000000" w:themeColor="text1"/>
        </w:rPr>
        <w:t xml:space="preserve">skutecznym upływie dodatkowego terminu </w:t>
      </w:r>
      <w:r w:rsidR="00020A04"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t xml:space="preserve"> dni, liczonego od dnia wezwania Wykonawcy do </w:t>
      </w:r>
      <w:r w:rsidR="00020A04" w:rsidRPr="00433679">
        <w:rPr>
          <w:rFonts w:asciiTheme="minorHAnsi" w:hAnsiTheme="minorHAnsi" w:cstheme="minorHAnsi"/>
          <w:color w:val="000000" w:themeColor="text1"/>
        </w:rPr>
        <w:t>dostarczenia</w:t>
      </w:r>
      <w:r w:rsidRPr="00433679">
        <w:rPr>
          <w:rFonts w:asciiTheme="minorHAnsi" w:hAnsiTheme="minorHAnsi" w:cstheme="minorHAnsi"/>
          <w:color w:val="000000" w:themeColor="text1"/>
        </w:rPr>
        <w:t xml:space="preserve"> w ramach danego Etapu Wyników Prac Etapu,</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w terminie 90 dni od dnia upływu terminu na dostarczenie Wyników Prac danego Etapu, chyba że NCBR, na wniosek złożony w formie pisemnej lub elektronicznej Uczestnika Przedsięwzięcia złożony przed upływem terminu dostarczenia w ramach danego Etapu do NCBR Wyników Prac Etapu, uzasadniony przyczynami związanymi z przebiegiem procesu Prac B+R, których nie można było przewidzieć wcześniej, ale nie wynikających z okoliczności Siły Wyższej, dokonał przedłużenia terminu na wykonanie Etapu. Przedłużenie terminu, dokonane na </w:t>
      </w:r>
      <w:r w:rsidRPr="00433679">
        <w:rPr>
          <w:rFonts w:asciiTheme="minorHAnsi" w:hAnsiTheme="minorHAnsi" w:cstheme="minorHAnsi"/>
          <w:color w:val="000000" w:themeColor="text1"/>
        </w:rPr>
        <w:lastRenderedPageBreak/>
        <w:t xml:space="preserve">podstawie Umowy zawartej z którymkolwiek Uczestnikiem Przedsięwzięcia w danym Strumieniu, skuteczne wobec jednego Uczestnika Przedsięwzięcia, skuteczne jest wobec wszystkich Uczestników Przedsięwzięcia w tym samym Strumieniu,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 NCBR może przedłużyć termin wykonania prac w ramach danego Etapu maksymalnie o: w przypadku Etapu I – łącznie o 30 Dni Roboczych, w przypadku Etapu II – łącznie o 90 Dni Roboczych. NCBR nie może przedłużyć terminu, o którym mowa w niniejszym paragrafie, jeśli przedłużenie takie skutkowałby wykroczeniem przez termin zapłaty wynagrodzenia za Etap II poza dzień 31 grudnia 2023 r. </w:t>
      </w:r>
      <w:bookmarkEnd w:id="98"/>
      <w:bookmarkEnd w:id="102"/>
      <w:bookmarkEnd w:id="104"/>
      <w:bookmarkEnd w:id="105"/>
    </w:p>
    <w:p w14:paraId="3B672F45" w14:textId="64388754"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6" w:name="_Ref508802324"/>
      <w:r w:rsidRPr="00433679">
        <w:rPr>
          <w:rFonts w:asciiTheme="minorHAnsi" w:hAnsiTheme="minorHAnsi" w:cstheme="minorHAnsi"/>
          <w:color w:val="000000" w:themeColor="text1"/>
        </w:rPr>
        <w:t xml:space="preserve">W przypadku, gdy wniosek Uczestnika Przedsięwzięcia,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_Ref52729742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dotyczący przedłużenia terminu na wykonanie Etapu, uzasadniony jest zaistnieniem okoliczności Siły Wyższej, co zostanie odpowiednio uzasadnione przez Uczestnika Przedsięwzięcia, NCBR jest zobowiązany, na uzasadniony wniosek Uczestnika Przedsięwzięcia, do przedłużenia terminu na wykonanie Etapu o termin istnienia przeszkody, przy czym termin prac w ramach danego Etapu można przedłużyć maksymalnie o: w przypadku Etapu I – łącznie o 30 Dni Roboczych, w przypadku Etapu II – łącznie o 90 Dni Roboczych. W pozostałym zakresie postanowienia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_Ref52729742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w:t>
      </w:r>
      <w:bookmarkEnd w:id="106"/>
      <w:r w:rsidRPr="00433679">
        <w:rPr>
          <w:rFonts w:asciiTheme="minorHAnsi" w:hAnsiTheme="minorHAnsi" w:cstheme="minorHAnsi"/>
          <w:color w:val="000000" w:themeColor="text1"/>
        </w:rPr>
        <w:t xml:space="preserve"> Przedłużenie terminu, dokonane na podstawie umowy zawartej z którymkolwiek Uczestnikiem Przedsięwzięcia, skuteczne wobec jednego Uczestnika Przedsięwzięcia w danym Strumieniu skuteczne jest wobec wszystkich Uczestników Przedsięwzięcia w tym samym Strumieniu,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w:t>
      </w:r>
    </w:p>
    <w:p w14:paraId="008D4136"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7" w:name="_Ref52703598"/>
      <w:r w:rsidRPr="00433679">
        <w:rPr>
          <w:rFonts w:asciiTheme="minorHAnsi" w:hAnsiTheme="minorHAnsi" w:cstheme="minorHAnsi"/>
          <w:color w:val="000000" w:themeColor="text1"/>
        </w:rPr>
        <w:t>W każdym innym obiektywnie uzasadnionym przypadku, gdy przebieg realizacji Umowy wskazuje na wysokie prawdopodobieństwo nieosiągnięcia określonych w Harmonogramie Przedsięwzięcia terminów, NCBR może, także na wniosek Uczestnika Przedsięwzięcia, przedłużyć terminy określone w Harmonogramie Przedsięwzięcia. Przedłużenie terminu skuteczne wobec jednego Uczestnika Przedsięwzięcia w danym Strumieniu jest skuteczne wobec wszystkich Uczestników Przedsięwzięcia w tym samym Strumieniu, przy czym NCBR zawiadomi wszystkich Uczestników Przedsięwzięcia o jakimkolwiek przedłużeniu terminu niezwłocznie, lecz nie później niż w terminie 7 Dni Roboczych od powzięcia decyzji o przedłużeniu terminu oraz nie później niż na 3 Dni Robocze przed upływem terminu na dokonanie danej czynności.</w:t>
      </w:r>
      <w:bookmarkEnd w:id="107"/>
    </w:p>
    <w:p w14:paraId="460B719C" w14:textId="65B21B58"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_Ref52729830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zastosowane ze względu na okoliczności związane z danym Strumieniem, mają skutek ograniczony wyłącznie do tego Strumienia.</w:t>
      </w:r>
    </w:p>
    <w:p w14:paraId="1779934C" w14:textId="77777777" w:rsidR="00CB14F5" w:rsidRPr="00433679" w:rsidRDefault="00CB14F5" w:rsidP="00433679">
      <w:pPr>
        <w:pStyle w:val="Nagwek2"/>
      </w:pPr>
      <w:bookmarkStart w:id="108" w:name="_Ref493844594"/>
      <w:bookmarkStart w:id="109" w:name="_Ref493846990"/>
      <w:bookmarkStart w:id="110" w:name="_Toc504994945"/>
      <w:bookmarkStart w:id="111" w:name="_Toc511371192"/>
      <w:bookmarkStart w:id="112" w:name="_Toc52745895"/>
      <w:bookmarkStart w:id="113" w:name="_Toc70340584"/>
      <w:r w:rsidRPr="00433679">
        <w:t>[PODWYKONAWCY]</w:t>
      </w:r>
      <w:bookmarkEnd w:id="108"/>
      <w:bookmarkEnd w:id="109"/>
      <w:bookmarkEnd w:id="110"/>
      <w:bookmarkEnd w:id="111"/>
      <w:bookmarkEnd w:id="112"/>
      <w:bookmarkEnd w:id="113"/>
    </w:p>
    <w:p w14:paraId="6766136C" w14:textId="6F95B11B"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bookmarkStart w:id="114" w:name="_Hlk57697736"/>
      <w:r w:rsidRPr="00433679">
        <w:rPr>
          <w:rFonts w:asciiTheme="minorHAnsi" w:hAnsiTheme="minorHAnsi" w:cstheme="minorHAnsi"/>
          <w:color w:val="000000" w:themeColor="text1"/>
        </w:rPr>
        <w:t xml:space="preserve">Z zastrzeżeniem dalszych postanowień tego artykułu, </w:t>
      </w:r>
      <w:bookmarkEnd w:id="114"/>
      <w:r w:rsidRPr="00433679">
        <w:rPr>
          <w:rFonts w:asciiTheme="minorHAnsi" w:hAnsiTheme="minorHAnsi" w:cstheme="minorHAnsi"/>
          <w:color w:val="000000" w:themeColor="text1"/>
        </w:rPr>
        <w:t xml:space="preserve">NCBR dopuszcza wykonanie przez Wykonawcę przedmiotu Umowy z udziałem Podwykonawców, oraz nie zastrzega obowiązku osobistego wykonania przez Wykonawcę kluczowych części Umowy, pod warunkiem, że umowa z Podwykonawcą zostanie zawarta w formie pisemnej </w:t>
      </w:r>
      <w:r w:rsidR="005F7AD3" w:rsidRPr="00433679">
        <w:rPr>
          <w:rFonts w:asciiTheme="minorHAnsi" w:hAnsiTheme="minorHAnsi" w:cstheme="minorHAnsi"/>
          <w:color w:val="000000" w:themeColor="text1"/>
        </w:rPr>
        <w:t xml:space="preserve">lub formie elektronicznej opatrzonej kwalifikowanym podpisem elektroniczny </w:t>
      </w:r>
      <w:r w:rsidRPr="00433679">
        <w:rPr>
          <w:rFonts w:asciiTheme="minorHAnsi" w:hAnsiTheme="minorHAnsi" w:cstheme="minorHAnsi"/>
          <w:color w:val="000000" w:themeColor="text1"/>
        </w:rPr>
        <w:t>(pod rygorem nieważności) oraz:</w:t>
      </w:r>
    </w:p>
    <w:p w14:paraId="5204135D" w14:textId="5188B7A6"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zobowiązywać Podwykonawcę do zachowania poufności informacji na warunkach tożsamych do tych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4BC8DBE" w14:textId="2628D5AD" w:rsidR="00F165C2"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F165C2" w:rsidRPr="00433679">
        <w:rPr>
          <w:rFonts w:asciiTheme="minorHAnsi" w:hAnsiTheme="minorHAnsi" w:cstheme="minorHAnsi"/>
          <w:color w:val="000000" w:themeColor="text1"/>
        </w:rPr>
        <w:t xml:space="preserve">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rPr>
        <w:instrText xml:space="preserve"> REF _Ref70329525 \n \h </w:instrText>
      </w:r>
      <w:r w:rsidR="00F165C2" w:rsidRPr="00433679">
        <w:rPr>
          <w:rFonts w:asciiTheme="minorHAnsi" w:hAnsiTheme="minorHAnsi" w:cstheme="minorHAnsi"/>
          <w:color w:val="000000" w:themeColor="text1"/>
          <w:shd w:val="clear" w:color="auto" w:fill="E6E6E6"/>
        </w:rPr>
        <w:instrText xml:space="preserve">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shd w:val="clear" w:color="auto" w:fill="E6E6E6"/>
        </w:rPr>
        <w:instrText xml:space="preserve"> REF _Ref69109617 \n \h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shd w:val="clear" w:color="auto" w:fill="E6E6E6"/>
        </w:rPr>
        <w:lastRenderedPageBreak/>
        <w:t xml:space="preserve">w zw. z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shd w:val="clear" w:color="auto" w:fill="E6E6E6"/>
        </w:rPr>
        <w:instrText xml:space="preserve"> REF _Ref69078052 \n \h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§17</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rPr>
        <w:t>o ile umowa z Podwykonawcą będzie obejmowała swoim przedmiotem wytworzenie praw własności intelektualnej;</w:t>
      </w:r>
    </w:p>
    <w:p w14:paraId="03E3E54C" w14:textId="029AA511"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będzie zawierać postanowienia przewidujące zobowiązanie do przeniesienia na Wykonawcę całości Foreground IP w zakresie nie węższym niż wskazany w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243FE0" w:rsidRPr="00433679">
        <w:rPr>
          <w:rFonts w:asciiTheme="minorHAnsi" w:hAnsiTheme="minorHAnsi" w:cstheme="minorHAnsi"/>
          <w:color w:val="000000" w:themeColor="text1"/>
          <w:shd w:val="clear" w:color="auto" w:fill="E6E6E6"/>
        </w:rPr>
        <w:fldChar w:fldCharType="end"/>
      </w:r>
      <w:r w:rsidR="00243FE0" w:rsidRPr="00433679">
        <w:rPr>
          <w:rFonts w:asciiTheme="minorHAnsi" w:hAnsiTheme="minorHAnsi" w:cstheme="minorHAnsi"/>
          <w:color w:val="000000" w:themeColor="text1"/>
          <w:shd w:val="clear" w:color="auto" w:fill="E6E6E6"/>
        </w:rPr>
        <w:t xml:space="preserve">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243FE0" w:rsidRPr="00433679">
        <w:rPr>
          <w:rFonts w:asciiTheme="minorHAnsi" w:hAnsiTheme="minorHAnsi" w:cstheme="minorHAnsi"/>
          <w:color w:val="000000" w:themeColor="text1"/>
          <w:shd w:val="clear" w:color="auto" w:fill="E6E6E6"/>
        </w:rPr>
        <w:fldChar w:fldCharType="end"/>
      </w:r>
      <w:r w:rsidR="00243FE0" w:rsidRPr="00433679">
        <w:rPr>
          <w:rFonts w:asciiTheme="minorHAnsi" w:hAnsiTheme="minorHAnsi" w:cstheme="minorHAnsi"/>
          <w:color w:val="000000" w:themeColor="text1"/>
          <w:shd w:val="clear" w:color="auto" w:fill="E6E6E6"/>
        </w:rPr>
        <w:t xml:space="preserve"> w zw. z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shd w:val="clear" w:color="auto" w:fill="E6E6E6"/>
        </w:rPr>
        <w:instrText xml:space="preserve"> REF _Ref69078052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§17</w:t>
      </w:r>
      <w:r w:rsidR="00243FE0"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51751B5" w14:textId="77777777"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Większość Prac B+R będzie wykonana samodzielnie przez Wykonawcę;</w:t>
      </w:r>
    </w:p>
    <w:p w14:paraId="4AA67069" w14:textId="286F8A1C"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bookmarkStart w:id="115" w:name="_Hlk57698455"/>
      <w:r w:rsidRPr="00433679">
        <w:rPr>
          <w:rFonts w:asciiTheme="minorHAnsi" w:hAnsiTheme="minorHAnsi" w:cstheme="minorHAnsi"/>
          <w:color w:val="000000" w:themeColor="text1"/>
        </w:rPr>
        <w:t xml:space="preserve">na każde żądanie NCBR przekaże mu w terminie 7 dni od otrzymania żądania i w formie wskazanej przez NCBR listę </w:t>
      </w:r>
      <w:r w:rsidR="428B388A" w:rsidRPr="00433679">
        <w:rPr>
          <w:rFonts w:asciiTheme="minorHAnsi" w:hAnsiTheme="minorHAnsi" w:cstheme="minorHAnsi"/>
          <w:color w:val="000000" w:themeColor="text1"/>
        </w:rPr>
        <w:t>Podwykonawców,</w:t>
      </w:r>
      <w:r w:rsidRPr="00433679">
        <w:rPr>
          <w:rFonts w:asciiTheme="minorHAnsi" w:hAnsiTheme="minorHAnsi" w:cstheme="minorHAnsi"/>
          <w:color w:val="000000" w:themeColor="text1"/>
        </w:rPr>
        <w:t xml:space="preserve"> z których pomocy korzystał i korzysta na potrzeby realizacji Umowy</w:t>
      </w:r>
      <w:bookmarkEnd w:id="115"/>
      <w:r w:rsidRPr="00433679">
        <w:rPr>
          <w:rFonts w:asciiTheme="minorHAnsi" w:hAnsiTheme="minorHAnsi" w:cstheme="minorHAnsi"/>
          <w:color w:val="000000" w:themeColor="text1"/>
        </w:rPr>
        <w:t>.</w:t>
      </w:r>
    </w:p>
    <w:p w14:paraId="6E3335F2" w14:textId="5FB5509D"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zobowiązany jest zapewnić, że Podwykonawcy nie będą korzystać z dalszych podwykonawców</w:t>
      </w:r>
      <w:bookmarkStart w:id="116" w:name="_Hlk42698560"/>
      <w:r w:rsidRPr="00433679">
        <w:rPr>
          <w:rFonts w:asciiTheme="minorHAnsi" w:hAnsiTheme="minorHAnsi" w:cstheme="minorHAnsi"/>
          <w:color w:val="000000" w:themeColor="text1"/>
        </w:rPr>
        <w:t xml:space="preserve"> w zakresie wykonywania Prac B+R</w:t>
      </w:r>
      <w:bookmarkEnd w:id="116"/>
      <w:r w:rsidRPr="00433679">
        <w:rPr>
          <w:rFonts w:asciiTheme="minorHAnsi" w:hAnsiTheme="minorHAnsi" w:cstheme="minorHAnsi"/>
          <w:color w:val="000000" w:themeColor="text1"/>
        </w:rPr>
        <w:t>. Dla uniknięcia wątpliwości powyższe zobowiązanie nie dotyczy</w:t>
      </w:r>
      <w:r w:rsidR="00020A04" w:rsidRPr="00433679">
        <w:rPr>
          <w:rFonts w:asciiTheme="minorHAnsi" w:hAnsiTheme="minorHAnsi" w:cstheme="minorHAnsi"/>
          <w:color w:val="000000" w:themeColor="text1"/>
        </w:rPr>
        <w:t xml:space="preserve"> czynności nie stanowiących prac badawczo-rozwojowych, a w szczególności czynności instalacyjnych, montażowych i podobnych.</w:t>
      </w:r>
      <w:r w:rsidR="005F7AD3" w:rsidRPr="00433679">
        <w:rPr>
          <w:rFonts w:asciiTheme="minorHAnsi" w:hAnsiTheme="minorHAnsi" w:cstheme="minorHAnsi"/>
          <w:color w:val="000000" w:themeColor="text1"/>
        </w:rPr>
        <w:t xml:space="preserve"> </w:t>
      </w:r>
    </w:p>
    <w:p w14:paraId="3DA981E5"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ponosi wobec NCBR pełną odpowiedzialność za wszelkie prace, których wykonanie powierzył Podwykonawcom. Wykonawca ponosi pełną odpowiedzialność za dokonywanie w terminie wszelkich rozliczeń finansowych z Podwykonawcami.</w:t>
      </w:r>
    </w:p>
    <w:p w14:paraId="2AE90722"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Realizacja przedmiotu umowy przy udziale Podwykonawców nie zwalnia Wykonawcy z odpowiedzialności za wykonanie obowiązków umownych. Wykonawca odpowiada za działania i zaniechania Podwykonawców jak za własne.</w:t>
      </w:r>
    </w:p>
    <w:p w14:paraId="48C36E21"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Podwykonawca, który udostępnił swoje zasoby na potrzeby wykazania, że Wykonawca spełnia warunki udziału lub Kryteria Oceny Wniosków będzie zobowiązany do osobistego wykonania prac, w zakresie których udostępnił doświadczenie. Jeżeli udostępnienie doświadczenia obejmowało doświadczenie członków Zespołu Projektowego Podwykonawca zapewni, że osoby te wezmą udział w wykonaniu Umowy w sposób odpowiedni do udostępnionego doświadczenia.</w:t>
      </w:r>
    </w:p>
    <w:p w14:paraId="0C64CC78" w14:textId="017E6786"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2A7F7C82" w14:textId="77777777" w:rsidR="005F7AD3" w:rsidRPr="00433679" w:rsidRDefault="005F7AD3"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celu usunięcia wątpliwości Strony wskazują, że </w:t>
      </w:r>
      <w:r w:rsidRPr="00433679">
        <w:rPr>
          <w:rStyle w:val="normaltextrun"/>
          <w:rFonts w:asciiTheme="minorHAnsi" w:hAnsiTheme="minorHAnsi" w:cstheme="minorHAnsi"/>
        </w:rPr>
        <w:t xml:space="preserve">na potrzeby Przedsięwzięcia nie uznaje się za Podwykonawców dostawców urządzeń i usług nie będących wynikiem ani częścią Prac B+R ani </w:t>
      </w:r>
      <w:r w:rsidRPr="00433679">
        <w:rPr>
          <w:rFonts w:asciiTheme="minorHAnsi" w:hAnsiTheme="minorHAnsi" w:cstheme="minorHAnsi"/>
          <w:color w:val="000000" w:themeColor="text1"/>
        </w:rPr>
        <w:t>podmioty, których współpraca z Wykonawcą ogranicza się do udzielenia Wykonawcy licencji na Background IP.</w:t>
      </w:r>
    </w:p>
    <w:p w14:paraId="1204E154" w14:textId="4391359F"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przedstawi NCBR kopię umowy zawartej z podwykonawcą lub aneksu do takiej umowy niezwłocznie po zawarciu Umowy, a następnie w razie zmian w tym zakresie – w terminie 7 dni od jej zawarcia lub zmiany oraz wyszczególni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zakres prac realizowanych przez podwykonawców.</w:t>
      </w:r>
    </w:p>
    <w:p w14:paraId="6044FCCD" w14:textId="77777777" w:rsidR="00CB14F5" w:rsidRPr="00433679" w:rsidRDefault="00CB14F5" w:rsidP="00433679">
      <w:pPr>
        <w:spacing w:before="60" w:after="60"/>
        <w:contextualSpacing/>
        <w:jc w:val="both"/>
        <w:rPr>
          <w:rFonts w:asciiTheme="minorHAnsi" w:hAnsiTheme="minorHAnsi" w:cstheme="minorHAnsi"/>
          <w:color w:val="000000" w:themeColor="text1"/>
        </w:rPr>
      </w:pPr>
    </w:p>
    <w:p w14:paraId="7A4A4F2C" w14:textId="77777777" w:rsidR="00CB14F5" w:rsidRPr="00433679" w:rsidRDefault="00CB14F5" w:rsidP="00433679">
      <w:pPr>
        <w:pStyle w:val="Nagwek1"/>
      </w:pPr>
      <w:bookmarkStart w:id="117" w:name="_Ref493867942"/>
      <w:bookmarkStart w:id="118" w:name="_Toc504994946"/>
      <w:bookmarkStart w:id="119" w:name="_Ref511386192"/>
      <w:bookmarkStart w:id="120" w:name="_Toc511371193"/>
      <w:bookmarkStart w:id="121" w:name="_Toc52745896"/>
      <w:bookmarkStart w:id="122" w:name="_Toc70340585"/>
      <w:r w:rsidRPr="00433679">
        <w:t xml:space="preserve">PRZEBIEG </w:t>
      </w:r>
      <w:bookmarkEnd w:id="117"/>
      <w:bookmarkEnd w:id="118"/>
      <w:r w:rsidRPr="00433679">
        <w:t>ETAPÓW REALIZACJI UMOWY</w:t>
      </w:r>
      <w:bookmarkEnd w:id="119"/>
      <w:bookmarkEnd w:id="120"/>
      <w:bookmarkEnd w:id="121"/>
      <w:bookmarkEnd w:id="122"/>
    </w:p>
    <w:p w14:paraId="0FCC32FD" w14:textId="77777777" w:rsidR="00CB14F5" w:rsidRPr="00433679" w:rsidRDefault="00CB14F5" w:rsidP="00433679">
      <w:pPr>
        <w:pStyle w:val="Nagwek2"/>
      </w:pPr>
      <w:bookmarkStart w:id="123" w:name="_Ref493944799"/>
      <w:bookmarkStart w:id="124" w:name="_Ref493946741"/>
      <w:bookmarkStart w:id="125" w:name="_Toc504994947"/>
      <w:bookmarkStart w:id="126" w:name="_Toc511371194"/>
      <w:bookmarkStart w:id="127" w:name="_Toc52745897"/>
      <w:bookmarkStart w:id="128" w:name="_Toc70340586"/>
      <w:r w:rsidRPr="00433679">
        <w:t>[OGÓLNE ZASADY DOTYCZĄCE WYKONANIA ETAPÓW UMOWY]</w:t>
      </w:r>
      <w:bookmarkEnd w:id="123"/>
      <w:bookmarkEnd w:id="124"/>
      <w:bookmarkEnd w:id="125"/>
      <w:bookmarkEnd w:id="126"/>
      <w:bookmarkEnd w:id="127"/>
      <w:bookmarkEnd w:id="128"/>
    </w:p>
    <w:p w14:paraId="76B66AE0" w14:textId="6028A446"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Etapów Wykonawca wykonuje Prace B+R zmierzające do opracowania Rozwiązania, </w:t>
      </w:r>
      <w:r w:rsidR="00626DDB" w:rsidRPr="00433679">
        <w:rPr>
          <w:rFonts w:asciiTheme="minorHAnsi" w:hAnsiTheme="minorHAnsi" w:cstheme="minorHAnsi"/>
          <w:color w:val="000000" w:themeColor="text1"/>
        </w:rPr>
        <w:t xml:space="preserve">stworzenia Prototypu, </w:t>
      </w:r>
      <w:r w:rsidRPr="00433679">
        <w:rPr>
          <w:rFonts w:asciiTheme="minorHAnsi" w:hAnsiTheme="minorHAnsi" w:cstheme="minorHAnsi"/>
          <w:color w:val="000000" w:themeColor="text1"/>
        </w:rPr>
        <w:t xml:space="preserve">przeniesienia Rozwiązania do skali 1:1 oraz do stworzenia Demonstratora w ramach danego Strumienia, w kolejności ustalonej zgodnie z </w:t>
      </w:r>
      <w:r w:rsidR="00353131" w:rsidRPr="00433679">
        <w:rPr>
          <w:rFonts w:asciiTheme="minorHAnsi" w:hAnsiTheme="minorHAnsi" w:cstheme="minorHAnsi"/>
          <w:color w:val="000000" w:themeColor="text1"/>
          <w:shd w:val="clear" w:color="auto" w:fill="E6E6E6"/>
        </w:rPr>
        <w:fldChar w:fldCharType="begin"/>
      </w:r>
      <w:r w:rsidR="00353131" w:rsidRPr="00433679">
        <w:rPr>
          <w:rFonts w:asciiTheme="minorHAnsi" w:hAnsiTheme="minorHAnsi" w:cstheme="minorHAnsi"/>
          <w:color w:val="000000" w:themeColor="text1"/>
        </w:rPr>
        <w:instrText xml:space="preserve"> REF _Ref479927963 \n \h </w:instrText>
      </w:r>
      <w:r w:rsidR="00433679">
        <w:rPr>
          <w:rFonts w:asciiTheme="minorHAnsi" w:hAnsiTheme="minorHAnsi" w:cstheme="minorHAnsi"/>
          <w:color w:val="000000" w:themeColor="text1"/>
          <w:shd w:val="clear" w:color="auto" w:fill="E6E6E6"/>
        </w:rPr>
        <w:instrText xml:space="preserve"> \* MERGEFORMAT </w:instrText>
      </w:r>
      <w:r w:rsidR="00353131" w:rsidRPr="00433679">
        <w:rPr>
          <w:rFonts w:asciiTheme="minorHAnsi" w:hAnsiTheme="minorHAnsi" w:cstheme="minorHAnsi"/>
          <w:color w:val="000000" w:themeColor="text1"/>
          <w:shd w:val="clear" w:color="auto" w:fill="E6E6E6"/>
        </w:rPr>
      </w:r>
      <w:r w:rsidR="00353131"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00353131" w:rsidRPr="00433679">
        <w:rPr>
          <w:rFonts w:asciiTheme="minorHAnsi" w:hAnsiTheme="minorHAnsi" w:cstheme="minorHAnsi"/>
          <w:color w:val="000000" w:themeColor="text1"/>
          <w:shd w:val="clear" w:color="auto" w:fill="E6E6E6"/>
        </w:rPr>
        <w:fldChar w:fldCharType="end"/>
      </w:r>
      <w:r w:rsidR="00353131" w:rsidRPr="00433679">
        <w:rPr>
          <w:rFonts w:asciiTheme="minorHAnsi" w:hAnsiTheme="minorHAnsi" w:cstheme="minorHAnsi"/>
          <w:color w:val="000000" w:themeColor="text1"/>
          <w:shd w:val="clear" w:color="auto" w:fill="E6E6E6"/>
        </w:rPr>
        <w:t xml:space="preserve"> i </w:t>
      </w:r>
      <w:r w:rsidR="00353131" w:rsidRPr="00433679">
        <w:rPr>
          <w:rFonts w:asciiTheme="minorHAnsi" w:hAnsiTheme="minorHAnsi" w:cstheme="minorHAnsi"/>
          <w:color w:val="000000" w:themeColor="text1"/>
          <w:shd w:val="clear" w:color="auto" w:fill="E6E6E6"/>
        </w:rPr>
        <w:fldChar w:fldCharType="begin"/>
      </w:r>
      <w:r w:rsidR="00353131" w:rsidRPr="00433679">
        <w:rPr>
          <w:rFonts w:asciiTheme="minorHAnsi" w:hAnsiTheme="minorHAnsi" w:cstheme="minorHAnsi"/>
          <w:color w:val="000000" w:themeColor="text1"/>
          <w:shd w:val="clear" w:color="auto" w:fill="E6E6E6"/>
        </w:rPr>
        <w:instrText xml:space="preserve"> REF _Ref479947439 \n \h </w:instrText>
      </w:r>
      <w:r w:rsidR="00433679">
        <w:rPr>
          <w:rFonts w:asciiTheme="minorHAnsi" w:hAnsiTheme="minorHAnsi" w:cstheme="minorHAnsi"/>
          <w:color w:val="000000" w:themeColor="text1"/>
          <w:shd w:val="clear" w:color="auto" w:fill="E6E6E6"/>
        </w:rPr>
        <w:instrText xml:space="preserve"> \* MERGEFORMAT </w:instrText>
      </w:r>
      <w:r w:rsidR="00353131" w:rsidRPr="00433679">
        <w:rPr>
          <w:rFonts w:asciiTheme="minorHAnsi" w:hAnsiTheme="minorHAnsi" w:cstheme="minorHAnsi"/>
          <w:color w:val="000000" w:themeColor="text1"/>
          <w:shd w:val="clear" w:color="auto" w:fill="E6E6E6"/>
        </w:rPr>
      </w:r>
      <w:r w:rsidR="00353131"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ART. 8</w:t>
      </w:r>
      <w:r w:rsidR="00353131"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F2F020B" w14:textId="71BAA06D"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w ramach Rozwiązania wchodzącego w zakres danego Strumienia utrzymać Wymagania Obligatoryjne, Wymagania Konkursowe</w:t>
      </w:r>
      <w:r w:rsidR="00626DDB"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 Jakościowe na poziomie nie gorszym niż podane we Wniosku w zakresie danego Strumienia i w ramach kolejno przedstawianych Wyników Prac Etapu i Postąpień, z zastrzeżeniem paragrafu kolejnego. Z zastrzeżeniem paragrafu kolejnego, Strony przyjmują, że Wynik Prac Etapu dotknięty naruszeniem </w:t>
      </w:r>
      <w:r w:rsidRPr="00433679">
        <w:rPr>
          <w:rFonts w:asciiTheme="minorHAnsi" w:hAnsiTheme="minorHAnsi" w:cstheme="minorHAnsi"/>
          <w:color w:val="000000" w:themeColor="text1"/>
        </w:rPr>
        <w:lastRenderedPageBreak/>
        <w:t>w postaci niezgodności Wyniku Prac Etapu ze zdaniem pierwszym oznacza niewykonanie przedmiotu Umowy w zakresie danego Wyniku Prac Etapu.</w:t>
      </w:r>
    </w:p>
    <w:p w14:paraId="596E44C6" w14:textId="77777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29" w:name="_Ref54791691"/>
      <w:bookmarkStart w:id="130" w:name="_Ref5369851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Zakres dopuszczalnej tolerancji</w:t>
      </w:r>
      <w:r w:rsidRPr="00433679">
        <w:rPr>
          <w:rFonts w:asciiTheme="minorHAnsi" w:hAnsiTheme="minorHAnsi" w:cstheme="minorHAnsi"/>
          <w:color w:val="000000" w:themeColor="text1"/>
        </w:rPr>
        <w:t>] W ramach współdzielenia ryzyka badawczego, Strony dopuszczają w ramach Umowy jako dozwolone następujące odstępstwa:</w:t>
      </w:r>
      <w:bookmarkEnd w:id="129"/>
    </w:p>
    <w:p w14:paraId="76514588" w14:textId="3EF433F1" w:rsidR="00CB14F5" w:rsidRPr="00433679" w:rsidRDefault="005F7AD3"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T</w:t>
      </w:r>
      <w:r w:rsidR="00CB14F5" w:rsidRPr="00433679">
        <w:rPr>
          <w:rFonts w:asciiTheme="minorHAnsi" w:hAnsiTheme="minorHAnsi" w:cstheme="minorHAnsi"/>
          <w:color w:val="000000" w:themeColor="text1"/>
        </w:rPr>
        <w:t xml:space="preserve">olerancję </w:t>
      </w:r>
      <w:r w:rsidRPr="00433679">
        <w:rPr>
          <w:rFonts w:asciiTheme="minorHAnsi" w:hAnsiTheme="minorHAnsi" w:cstheme="minorHAnsi"/>
          <w:color w:val="000000" w:themeColor="text1"/>
        </w:rPr>
        <w:t>Technologiczną</w:t>
      </w:r>
      <w:r w:rsidR="00CB14F5" w:rsidRPr="00433679">
        <w:rPr>
          <w:rFonts w:asciiTheme="minorHAnsi" w:hAnsiTheme="minorHAnsi" w:cstheme="minorHAnsi"/>
          <w:color w:val="000000" w:themeColor="text1"/>
        </w:rPr>
        <w:t xml:space="preserve"> dla określonych parametrów Wymagań wskazanych w Załączniku nr 1 do Regulaminu i w granicach im w tym Załączniku przypisanych, w której ramach Wynik Prac Etapu jest uznawany za w pełni zgodny z Umową,</w:t>
      </w:r>
    </w:p>
    <w:p w14:paraId="26E557F0" w14:textId="2ABA50ED"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Granicę Błędu </w:t>
      </w:r>
      <w:r w:rsidR="005F7AD3" w:rsidRPr="00433679">
        <w:rPr>
          <w:rFonts w:asciiTheme="minorHAnsi" w:hAnsiTheme="minorHAnsi" w:cstheme="minorHAnsi"/>
          <w:color w:val="000000" w:themeColor="text1"/>
        </w:rPr>
        <w:t>nie przekraczającą 20% (Granica Błędu)</w:t>
      </w:r>
      <w:r w:rsidR="00626DDB" w:rsidRPr="00433679">
        <w:rPr>
          <w:rFonts w:asciiTheme="minorHAnsi" w:hAnsiTheme="minorHAnsi" w:cstheme="minorHAnsi"/>
          <w:color w:val="000000" w:themeColor="text1"/>
        </w:rPr>
        <w:t xml:space="preserve"> względem wartości podanych przez Wykonawcę we Wniosku</w:t>
      </w:r>
      <w:r w:rsidR="005F7AD3" w:rsidRPr="00433679">
        <w:rPr>
          <w:rFonts w:asciiTheme="minorHAnsi" w:hAnsiTheme="minorHAnsi" w:cstheme="minorHAnsi"/>
          <w:color w:val="000000" w:themeColor="text1"/>
        </w:rPr>
        <w:t>, przy czym możliwość zastosowania Granicy Błędu i szczegółowy jej poziom dla określonego parametru zostanie określony w Załączniku nr 1 do Regulaminu</w:t>
      </w:r>
      <w:r w:rsidRPr="00433679">
        <w:rPr>
          <w:rFonts w:asciiTheme="minorHAnsi" w:hAnsiTheme="minorHAnsi" w:cstheme="minorHAnsi"/>
          <w:color w:val="000000" w:themeColor="text1"/>
        </w:rPr>
        <w:t xml:space="preserve">, ze skutkami określonymi w dalszych postanowieniach Umowy. Strony przyjmują, że Wynik Prac Etapu dotknięty naruszeniem w postaci przekroczenia w zakresie dowolnego parametru dozwolonej dla niego Granicy Błędu oznacza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00020A04" w:rsidRPr="00433679">
        <w:rPr>
          <w:rFonts w:asciiTheme="minorHAnsi" w:hAnsiTheme="minorHAnsi" w:cstheme="minorHAnsi"/>
          <w:color w:val="000000" w:themeColor="text1"/>
          <w:shd w:val="clear" w:color="auto" w:fill="E6E6E6"/>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niewykonanie przedmiotu Umowy w zakresie danego Wyniku Prac Etapu i skutkuje Wynikiem Negatywnym dla takiego Wyniku Prac Etapu.</w:t>
      </w:r>
      <w:bookmarkEnd w:id="130"/>
    </w:p>
    <w:p w14:paraId="476B4A75" w14:textId="77777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1" w:name="_Hlk64019369"/>
      <w:r w:rsidRPr="00433679">
        <w:rPr>
          <w:rFonts w:asciiTheme="minorHAnsi" w:hAnsiTheme="minorHAnsi" w:cs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7A145426" w14:textId="1A413853"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2" w:name="_Ref59569498"/>
      <w:bookmarkEnd w:id="131"/>
      <w:r w:rsidRPr="00433679">
        <w:rPr>
          <w:rFonts w:asciiTheme="minorHAnsi" w:hAnsiTheme="minorHAnsi" w:cstheme="minorHAnsi"/>
          <w:color w:val="000000" w:themeColor="text1"/>
        </w:rPr>
        <w:t>Wykonawca doręcza NCBR Wyniki Prac danego Etapu w terminach wskazanych w Harmonogramie Przedsięwzięcia, zgodnie z Umową. W ramach Wyniku Prac Etapu Wykonawca dokonuje aktualizacji Oferty, poprzez uzupełnienie treści przekazanej uprzednio NCBR we Wniosku i wcześniejszych Wynikach Prac Etapu</w:t>
      </w:r>
      <w:r w:rsidRPr="00433679">
        <w:rPr>
          <w:rFonts w:asciiTheme="minorHAnsi" w:eastAsia="Calibri" w:hAnsiTheme="minorHAnsi" w:cstheme="minorHAnsi"/>
          <w:color w:val="000000" w:themeColor="text1"/>
        </w:rPr>
        <w:t xml:space="preserve"> w części „D” i kolejnych</w:t>
      </w:r>
      <w:r w:rsidRPr="00433679">
        <w:rPr>
          <w:rFonts w:asciiTheme="minorHAnsi" w:hAnsiTheme="minorHAnsi" w:cstheme="minorHAnsi"/>
          <w:color w:val="000000" w:themeColor="text1"/>
        </w:rPr>
        <w:t xml:space="preserve">, pozostawiając jednocześnie ich dotychczasową treść lub wskazuje, że w danym zakresie nie wprowadził zmian. </w:t>
      </w:r>
      <w:bookmarkStart w:id="133" w:name="_Hlk59569303"/>
      <w:r w:rsidRPr="00433679">
        <w:rPr>
          <w:rFonts w:asciiTheme="minorHAnsi" w:hAnsiTheme="minorHAnsi" w:cstheme="minorHAnsi"/>
          <w:color w:val="000000" w:themeColor="text1"/>
        </w:rPr>
        <w:t>Aktualizacja Oferty nie może prowadzić do:</w:t>
      </w:r>
      <w:bookmarkEnd w:id="132"/>
    </w:p>
    <w:p w14:paraId="78ED3A5A" w14:textId="77777777"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braku spełniania przez Wynik Prac Etapu Wymagania Obligatoryjnego,</w:t>
      </w:r>
    </w:p>
    <w:p w14:paraId="3FE474F9" w14:textId="3A2845F5"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pogorszenia parametrów Wymagania Konkursowego</w:t>
      </w:r>
      <w:r w:rsidR="00CC7DE3" w:rsidRPr="00433679">
        <w:rPr>
          <w:rFonts w:asciiTheme="minorHAnsi" w:hAnsiTheme="minorHAnsi" w:cstheme="minorHAnsi"/>
          <w:color w:val="000000" w:themeColor="text1"/>
        </w:rPr>
        <w:t xml:space="preserve"> lub</w:t>
      </w:r>
      <w:r w:rsidRPr="00433679">
        <w:rPr>
          <w:rFonts w:asciiTheme="minorHAnsi" w:hAnsiTheme="minorHAnsi" w:cstheme="minorHAnsi"/>
          <w:color w:val="000000" w:themeColor="text1"/>
        </w:rPr>
        <w:t xml:space="preserve"> Jakościowego, rozumianych jako podstawa do wyliczenia punktów dla tego zakresu gorsza niż wskazana we Wniosku,</w:t>
      </w:r>
    </w:p>
    <w:p w14:paraId="3A684C0D" w14:textId="4EA4DC63"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zmiany podstawowych założeń koncepcji przedstawionych we Wniosku</w:t>
      </w:r>
      <w:bookmarkEnd w:id="133"/>
      <w:r w:rsidRPr="00433679">
        <w:rPr>
          <w:rFonts w:asciiTheme="minorHAnsi" w:hAnsiTheme="minorHAnsi" w:cstheme="minorHAnsi"/>
          <w:color w:val="000000" w:themeColor="text1"/>
        </w:rPr>
        <w:t>.</w:t>
      </w:r>
    </w:p>
    <w:p w14:paraId="4E3A4F29" w14:textId="2E7C4D8E"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zakończenia Etapu I, następuje w ramach każdego Strumienia Selekcja Uczestników Przedsięwzięcia, w celu wyłonienia najlepszych Wyników Prac Etapu, poprzez zestawienie Wyników Prac Etapu Wykonawcy i Konkurentów Wykonawcy z Wymaganiami Umowy i sobą nawzajem. </w:t>
      </w:r>
    </w:p>
    <w:p w14:paraId="2D14BD01" w14:textId="15FCC98D"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na potrzeby Selekcji Etapu I, może wraz z Wynikiem Prac danego Etapu przedstawić w ramach zaktualizowanej Oferty Postąpienie, zawierające polepszenie z perspektywy NCBR parametrów w ramach Wymagań Obligatoryjnych, Wymagań Konkursowych, Wymagań Jakościowych, wynagrodzenia za realizację następnych Etapów, przyznawanego NCBR udziału w Przychodzie z Komercjalizacji Wyników Prac B+R lub Przychodzie z Komercjalizacji Technologii Zależnych, względem odpowiednich danych wskazanych we Wniosku. </w:t>
      </w:r>
    </w:p>
    <w:p w14:paraId="0FA391AE" w14:textId="05FA0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4" w:name="_Ref58838413"/>
      <w:bookmarkStart w:id="135" w:name="_Ref58832314"/>
      <w:bookmarkStart w:id="136" w:name="_Ref58840965"/>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Dodatkowa ocena zgodności Prac B+R ze sztuką</w:t>
      </w:r>
      <w:r w:rsidRPr="00433679">
        <w:rPr>
          <w:rFonts w:asciiTheme="minorHAnsi" w:hAnsiTheme="minorHAnsi" w:cstheme="minorHAnsi"/>
          <w:color w:val="000000" w:themeColor="text1"/>
        </w:rPr>
        <w:t xml:space="preserve">] Jeśli Wykonawcy nie udało się zrealizować Wyniku Prac Etapu lub części Prac B+R zgodnie z Wnioskiem i wymogami Umowy (pomimo dopuszczalnych przez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009B6F6B" w:rsidRPr="00433679">
        <w:rPr>
          <w:rFonts w:asciiTheme="minorHAnsi" w:hAnsiTheme="minorHAnsi" w:cstheme="minorHAnsi"/>
          <w:color w:val="000000" w:themeColor="text1"/>
        </w:rPr>
        <w:t>Tolerancji Technologicznej</w:t>
      </w:r>
      <w:r w:rsidRPr="00433679">
        <w:rPr>
          <w:rFonts w:asciiTheme="minorHAnsi" w:hAnsiTheme="minorHAnsi" w:cstheme="minorHAnsi"/>
          <w:color w:val="000000" w:themeColor="text1"/>
        </w:rPr>
        <w:t xml:space="preserve"> oraz Granicy Błędu) w wyniku okoliczności:</w:t>
      </w:r>
      <w:bookmarkEnd w:id="134"/>
    </w:p>
    <w:p w14:paraId="11186A2D"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których z zachowaniem należytej staranności oczekiwanej od podmiotu prowadzącego usługi badawczo-rozwojowe Wykonawca nie mógł w momencie przygotowania Wniosku przewidzieć lub </w:t>
      </w:r>
    </w:p>
    <w:p w14:paraId="70ADE908"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5AD1C9F2"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może wystąpić do NCBR z wnioskiem o dokonanie dodatkowej oceny zgodności Prac B+R ze sztuką w celu dokonania Odbioru Etapu z Uwagami pomimo podstaw do przyznania Wyniku Negatywnego, zgodnie z poniższymi zasadami.</w:t>
      </w:r>
    </w:p>
    <w:bookmarkEnd w:id="135"/>
    <w:p w14:paraId="3D3D3470" w14:textId="6DAAFE41"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Wniosek Wykonawcy wskazany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zawiera uzasadnienie opisujące szczegółowo okoliczności, na podstawie których Wykonawca występuje z wnioskiem o dokonanie oceny zgodności Prac B+R ze sztuką.</w:t>
      </w:r>
    </w:p>
    <w:p w14:paraId="70117943" w14:textId="3C533E0B"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7" w:name="_Ref58838417"/>
      <w:r w:rsidRPr="00433679">
        <w:rPr>
          <w:rFonts w:asciiTheme="minorHAnsi" w:hAnsiTheme="minorHAnsi" w:cstheme="minorHAnsi"/>
          <w:color w:val="000000" w:themeColor="text1"/>
        </w:rPr>
        <w:t xml:space="preserve">NCBR przeprowadzając ocenę Wyniku Prac Etapu w ramach Selekcji, ocenia okoliczności wskazane przez Wykonawcę we wniosku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dokonuje analizy realizacji prac w zakresie określonym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w szczególności poprzez ocenę sposobu realizacji Kamieni Milowych. Jeśli NCBR – wedle własnej oceny ustali, że:</w:t>
      </w:r>
      <w:bookmarkEnd w:id="137"/>
    </w:p>
    <w:p w14:paraId="6965F19A"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ocenie NCBR okoliczności wskazane przez Wykonawcę zaistniały w rzeczywistości oraz</w:t>
      </w:r>
    </w:p>
    <w:p w14:paraId="06F2A14D"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Prace B+R prowadzone przez Wykonawcę były prowadzone w całości lub w części zgodnie ze sztuką i z należytą starannością,</w:t>
      </w:r>
    </w:p>
    <w:p w14:paraId="2522C038" w14:textId="01A999FB"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może – na zasadach określonych w Umowie – w ramach współdzielenia ryzyka badawczego pomimo przyznania Wykonawcy Wyniku Negatywnego za dany Etap i częściowego niewykonania Umowy, podjąć decyzję o dokonaniu Odbioru Etapu z Uwagami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_Ref58842120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bookmarkEnd w:id="136"/>
    </w:p>
    <w:p w14:paraId="27BAB1C0" w14:textId="1B8E9C4A" w:rsidR="00CB14F5" w:rsidRPr="00433679" w:rsidRDefault="00CB14F5" w:rsidP="00433679">
      <w:pPr>
        <w:pStyle w:val="Nagwek2"/>
        <w:rPr>
          <w:rFonts w:eastAsiaTheme="minorEastAsia"/>
          <w:bCs/>
          <w:szCs w:val="24"/>
        </w:rPr>
      </w:pPr>
      <w:bookmarkStart w:id="138" w:name="_Ref493306264"/>
      <w:bookmarkStart w:id="139" w:name="_Ref496524717"/>
      <w:bookmarkStart w:id="140" w:name="_Toc499643673"/>
      <w:bookmarkStart w:id="141" w:name="_Toc511371195"/>
      <w:bookmarkStart w:id="142" w:name="_Toc52745898"/>
      <w:bookmarkStart w:id="143" w:name="_Toc70340587"/>
      <w:bookmarkStart w:id="144" w:name="_Ref479950189"/>
      <w:r w:rsidRPr="00433679">
        <w:t>[OGÓLNE ZASADY SELEKCJI W RAMACH ETAPU I OCENY KOŃCOWEJ]</w:t>
      </w:r>
      <w:bookmarkEnd w:id="138"/>
      <w:bookmarkEnd w:id="139"/>
      <w:bookmarkEnd w:id="140"/>
      <w:bookmarkEnd w:id="141"/>
      <w:bookmarkEnd w:id="142"/>
      <w:bookmarkEnd w:id="143"/>
    </w:p>
    <w:p w14:paraId="38F392FF" w14:textId="3412CB3E"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5" w:name="_Hlk494990231"/>
      <w:r w:rsidRPr="00433679">
        <w:rPr>
          <w:rFonts w:asciiTheme="minorHAnsi" w:hAnsiTheme="minorHAnsi" w:cstheme="minorHAnsi"/>
          <w:color w:val="000000" w:themeColor="text1"/>
        </w:rPr>
        <w:t>Selekcja i Ocena Końcowa są dokonywane odrębnie dla każdego Strumienia, na szczegółowych zasadach i z uwzględnieniem Wymagań określonych w Załączniku nr 1 do Regulaminu oraz zasad oceny i Kryteriów określonych w Załącznik</w:t>
      </w:r>
      <w:r w:rsidR="00E93122" w:rsidRPr="00433679">
        <w:rPr>
          <w:rFonts w:asciiTheme="minorHAnsi" w:hAnsiTheme="minorHAnsi" w:cstheme="minorHAnsi"/>
          <w:color w:val="000000" w:themeColor="text1"/>
        </w:rPr>
        <w:t>ach nr 4 i</w:t>
      </w:r>
      <w:r w:rsidRPr="00433679">
        <w:rPr>
          <w:rFonts w:asciiTheme="minorHAnsi" w:hAnsiTheme="minorHAnsi" w:cstheme="minorHAnsi"/>
          <w:color w:val="000000" w:themeColor="text1"/>
        </w:rPr>
        <w:t xml:space="preserve"> nr 5 do Regulaminu.</w:t>
      </w:r>
    </w:p>
    <w:p w14:paraId="735B2543" w14:textId="090E5671"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oceny Uczestników Przedsięwzięcia i przygotowania Listy Rankingowej</w:t>
      </w:r>
      <w:r w:rsidR="000B5F38"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w ramach każdego Etapu, Zespół Oceniający stosuje poniższe zasady ogólne, uszczegółowione w Załącznik</w:t>
      </w:r>
      <w:r w:rsidR="000B5F38" w:rsidRPr="00433679">
        <w:rPr>
          <w:rFonts w:asciiTheme="minorHAnsi" w:hAnsiTheme="minorHAnsi" w:cstheme="minorHAnsi"/>
          <w:color w:val="000000" w:themeColor="text1"/>
        </w:rPr>
        <w:t>ach</w:t>
      </w:r>
      <w:r w:rsidRPr="00433679">
        <w:rPr>
          <w:rFonts w:asciiTheme="minorHAnsi" w:hAnsiTheme="minorHAnsi" w:cstheme="minorHAnsi"/>
          <w:color w:val="000000" w:themeColor="text1"/>
        </w:rPr>
        <w:t xml:space="preserve"> </w:t>
      </w:r>
      <w:r w:rsidR="000B5F38" w:rsidRPr="00433679">
        <w:rPr>
          <w:rFonts w:asciiTheme="minorHAnsi" w:hAnsiTheme="minorHAnsi" w:cstheme="minorHAnsi"/>
          <w:color w:val="000000" w:themeColor="text1"/>
        </w:rPr>
        <w:t xml:space="preserve">nr 4 i </w:t>
      </w:r>
      <w:r w:rsidRPr="00433679">
        <w:rPr>
          <w:rFonts w:asciiTheme="minorHAnsi" w:hAnsiTheme="minorHAnsi" w:cstheme="minorHAnsi"/>
          <w:color w:val="000000" w:themeColor="text1"/>
        </w:rPr>
        <w:t>nr 5 do Regulaminu.</w:t>
      </w:r>
    </w:p>
    <w:p w14:paraId="0AB1795F"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6" w:name="_Ref54784681"/>
      <w:bookmarkEnd w:id="145"/>
      <w:r w:rsidRPr="00433679">
        <w:rPr>
          <w:rFonts w:asciiTheme="minorHAnsi" w:hAnsiTheme="minorHAnsi" w:cstheme="minorHAnsi"/>
          <w:color w:val="000000" w:themeColor="text1"/>
        </w:rPr>
        <w:t>Zespół Oceniający dokonuje oceny Wyników Prac Etapu Uczestników Przedsięwzięcia w ramach Selekcji w czterech obszarach:</w:t>
      </w:r>
      <w:bookmarkEnd w:id="146"/>
    </w:p>
    <w:p w14:paraId="5589F911"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względem formalnym, </w:t>
      </w:r>
    </w:p>
    <w:p w14:paraId="2924ECED"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oceny spełnienia przez Wyniki Prac Etapu Wymagań Obligatoryjnych,</w:t>
      </w:r>
    </w:p>
    <w:p w14:paraId="08A1FB38"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weryfikacji Wyników Prac Etapu zgodnie z Załącznikiem nr 4 do Regulaminu, </w:t>
      </w:r>
    </w:p>
    <w:p w14:paraId="492F52E2" w14:textId="5F73C768"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pod względem merytorycznym w zakresie Wymagań Konkursowych</w:t>
      </w:r>
      <w:r w:rsidR="000B5F38"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w:t>
      </w:r>
    </w:p>
    <w:p w14:paraId="378B8324" w14:textId="1D8E2B8A"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ma swobodę w zakresie ustalenia kolejności oceny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_Ref54784681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podjęcia decyzji o prowadzeniu tej oceny równolegle, zarówno w przypadku Wykonawcy jak i innych Uczestników Przedsięwzięcia.</w:t>
      </w:r>
    </w:p>
    <w:p w14:paraId="7E32CA26"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7" w:name="_Ref511200675"/>
      <w:bookmarkStart w:id="148" w:name="_Ref496524722"/>
      <w:r w:rsidRPr="00433679">
        <w:rPr>
          <w:rFonts w:asciiTheme="minorHAnsi" w:hAnsiTheme="minorHAnsi" w:cstheme="minorHAnsi"/>
          <w:color w:val="000000" w:themeColor="text1"/>
        </w:rPr>
        <w:t>Ocena formalna polega na weryfikacji, czy Wynik Prac Etapu Uczestnika Przedsięwzięcia (Wymagania Formalne):</w:t>
      </w:r>
      <w:bookmarkEnd w:id="147"/>
    </w:p>
    <w:p w14:paraId="7D821E58"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został przekazany w terminie;</w:t>
      </w:r>
    </w:p>
    <w:p w14:paraId="03D310A1"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49" w:name="_Ref511202390"/>
      <w:r w:rsidRPr="00433679">
        <w:rPr>
          <w:rFonts w:asciiTheme="minorHAnsi" w:hAnsiTheme="minorHAnsi" w:cstheme="minorHAnsi"/>
          <w:color w:val="000000" w:themeColor="text1"/>
        </w:rPr>
        <w:t>został przekazany w formie określonej w Załączniku nr 4 do Regulaminu oraz w sposób zgodny z Umową;</w:t>
      </w:r>
      <w:bookmarkEnd w:id="149"/>
    </w:p>
    <w:p w14:paraId="5331B14D"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50" w:name="_Ref511202392"/>
      <w:r w:rsidRPr="00433679">
        <w:rPr>
          <w:rFonts w:asciiTheme="minorHAnsi" w:hAnsiTheme="minorHAnsi" w:cstheme="minorHAnsi"/>
          <w:color w:val="000000" w:themeColor="text1"/>
        </w:rPr>
        <w:t>zawiera zakres określony w Załączniku nr 4 do Regulaminu;</w:t>
      </w:r>
    </w:p>
    <w:p w14:paraId="346BB562" w14:textId="333A1AE3"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51" w:name="_Hlk59569353"/>
      <w:bookmarkStart w:id="152" w:name="_Ref59569512"/>
      <w:r w:rsidRPr="00433679">
        <w:rPr>
          <w:rFonts w:asciiTheme="minorHAnsi" w:hAnsiTheme="minorHAnsi" w:cstheme="minorHAnsi"/>
          <w:color w:val="000000" w:themeColor="text1"/>
        </w:rPr>
        <w:t>nie zawiera zmian Oferty w ramach jej aktualizacji, które są niedozwolone zgodnie z</w:t>
      </w:r>
      <w:bookmarkEnd w:id="151"/>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_Ref59569498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152"/>
      <w:r w:rsidRPr="00433679">
        <w:rPr>
          <w:rFonts w:asciiTheme="minorHAnsi" w:hAnsiTheme="minorHAnsi" w:cstheme="minorHAnsi"/>
          <w:color w:val="000000" w:themeColor="text1"/>
        </w:rPr>
        <w:t xml:space="preserve"> </w:t>
      </w:r>
      <w:bookmarkEnd w:id="150"/>
    </w:p>
    <w:p w14:paraId="231A4559"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3" w:name="_Ref511202742"/>
      <w:r w:rsidRPr="00433679">
        <w:rPr>
          <w:rFonts w:asciiTheme="minorHAnsi" w:hAnsiTheme="minorHAnsi" w:cstheme="minorHAnsi"/>
          <w:color w:val="000000" w:themeColor="text1"/>
        </w:rPr>
        <w:t>Przy ocenie formalnej Wyników Prac Etapu Zespół Oceniający może korzystać z pomocy pracowników i współpracowników NCBR.</w:t>
      </w:r>
    </w:p>
    <w:p w14:paraId="41E32B84" w14:textId="5A2A0218"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4" w:name="_Ref511658431"/>
      <w:r w:rsidRPr="00433679">
        <w:rPr>
          <w:rFonts w:asciiTheme="minorHAnsi" w:hAnsiTheme="minorHAnsi" w:cstheme="minorHAnsi"/>
          <w:color w:val="000000" w:themeColor="text1"/>
        </w:rPr>
        <w:t xml:space="preserve">W razie stwierdzenia braków w zakresie warunków formalnych w Wynikach Prac Etapu </w:t>
      </w:r>
      <w:r w:rsidRPr="00433679">
        <w:rPr>
          <w:rFonts w:asciiTheme="minorHAnsi" w:hAnsiTheme="minorHAnsi" w:cstheme="minorHAnsi"/>
          <w:color w:val="000000" w:themeColor="text1"/>
        </w:rPr>
        <w:br/>
        <w:t xml:space="preserve">w zakresie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_Ref511200675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_Ref511202390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_Ref511202392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_Ref59569512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wzywa Uczestnika Przedsięwzięcia do uzupełnienia lub poprawienia Wyników Prac Etapu w terminie 7 dni, pod rygorem przyznania Uczestnikowi Przedsięwzięcia w ramach oceny formalnej Wyniku Negatywnego.</w:t>
      </w:r>
      <w:bookmarkEnd w:id="153"/>
      <w:bookmarkEnd w:id="154"/>
    </w:p>
    <w:p w14:paraId="43094C08"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5" w:name="_Ref52732970"/>
      <w:r w:rsidRPr="00433679">
        <w:rPr>
          <w:rFonts w:asciiTheme="minorHAnsi" w:hAnsiTheme="minorHAnsi" w:cstheme="minorHAnsi"/>
          <w:color w:val="000000" w:themeColor="text1"/>
        </w:rPr>
        <w:lastRenderedPageBreak/>
        <w:t>Przyznanie Wyniku Negatywnego w ramach Listy Rankingowej w zakresie oceny formalnej w ramach Selekcji następuje w razie:</w:t>
      </w:r>
      <w:bookmarkEnd w:id="155"/>
    </w:p>
    <w:p w14:paraId="56B6AA05" w14:textId="2FD320B9" w:rsidR="00CB14F5" w:rsidRPr="00433679" w:rsidRDefault="00CB14F5" w:rsidP="00433679">
      <w:pPr>
        <w:pStyle w:val="Akapitzlist"/>
        <w:numPr>
          <w:ilvl w:val="0"/>
          <w:numId w:val="6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nieprzekazania w Terminie Doręczenia Wyników Prac danego Etapu albo przekazania Wyników Prac Etapu po tym terminie, wyznaczonym Umową,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lub</w:t>
      </w:r>
    </w:p>
    <w:p w14:paraId="38A556DC" w14:textId="47F6FC92" w:rsidR="00CB14F5" w:rsidRPr="00433679" w:rsidRDefault="00CB14F5" w:rsidP="00433679">
      <w:pPr>
        <w:pStyle w:val="Akapitzlist"/>
        <w:numPr>
          <w:ilvl w:val="0"/>
          <w:numId w:val="6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bezskutecznego upływu terminu na uzupełnienie lub poprawienie Wyników Prac Etapu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_Ref511658431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3A0215FB"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stwierdzenia, że Wyniki Prac Etapu spełniają Wymagania formalne, są one poddawane ocenie w pozostałym zakresie. </w:t>
      </w:r>
    </w:p>
    <w:p w14:paraId="7D1212C6"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6" w:name="_Ref54795613"/>
      <w:r w:rsidRPr="00433679">
        <w:rPr>
          <w:rFonts w:asciiTheme="minorHAnsi" w:hAnsiTheme="minorHAnsi" w:cstheme="minorHAnsi"/>
          <w:color w:val="000000" w:themeColor="text1"/>
        </w:rPr>
        <w:t>W uzasadnionych przypadkach, gdy przekazanie Wyników Prac Etapu po Terminie Doręczenia Wyników Prac danego Etapu przez danego Uczestnika Przedsięwzięcia następuje wskutek okoliczności za które Uczestnik Przedsięwzięcia nie ponosi odpowiedzialności i których nie mógł racjonalnie przewidzieć, NCBR może odstąpić od przyznania mu Wyniku Negatywnego w ramach oceny formalnej, chyba że zachodzą inne niż uchybienie terminowi bezwzględne przyczyny do przyznania Wyniku Negatywnego zgodnie z niniejszym artykułem.</w:t>
      </w:r>
      <w:bookmarkEnd w:id="156"/>
    </w:p>
    <w:p w14:paraId="396738E8" w14:textId="28FB7638"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7" w:name="_Ref511203300"/>
      <w:r w:rsidRPr="00433679">
        <w:rPr>
          <w:rFonts w:asciiTheme="minorHAnsi" w:hAnsiTheme="minorHAnsi" w:cstheme="minorHAnsi"/>
          <w:color w:val="000000" w:themeColor="text1"/>
        </w:rPr>
        <w:t xml:space="preserve">Zespół Oceniający weryfikuje, czy Wyniki Prac Etapu danego Uczestnika Przedsięwzięcia spełniają Wymagania Obligatoryjne i czy nie zachodzą przesłanki przyznania Wyniku Negatywnego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oceny pozytywnej, Wynik Prac Etapu jest poddawany ocenie w pozostałym zakresie. W przypadku oceny negatywnej, Uczestnikowi Przedsięwzięcia przyznaje się w ramach Listy Rankingowej Wynik Negatywny.</w:t>
      </w:r>
    </w:p>
    <w:p w14:paraId="47FEE33D" w14:textId="66F7467E"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dalszej oceny merytorycznej w ramach Selekcji Etapu I Wyniki Prac Etapu oceniane są zgodnie z Wymaganiami Konkursowymi</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Wymaganiami Jakościowymi. Szczegółowe zasady dot. przyznawania punktów za Kryteria Selekcji zawiera Załącznik nr 5 do Regulaminu. Ocena merytoryczna jest ustalana przez Zespół Oceniający na podstawie informacji zawartych w Wynikach Prac określonych dla danego Etapu w ramach danego Strumienia, wskazanych w Załączniku nr 4 do Regulaminu oraz uzyskanych przez Zespół Oceniający w ramach ewentualnych spotkań z Uczestnikami Przedsięwzięcia. </w:t>
      </w:r>
      <w:bookmarkStart w:id="158" w:name="_Ref511658500"/>
      <w:bookmarkEnd w:id="157"/>
      <w:bookmarkEnd w:id="158"/>
    </w:p>
    <w:p w14:paraId="18607587"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9" w:name="_Ref511205709"/>
      <w:r w:rsidRPr="00433679">
        <w:rPr>
          <w:rFonts w:asciiTheme="minorHAnsi" w:hAnsiTheme="minorHAnsi" w:cstheme="minorHAnsi"/>
          <w:color w:val="000000" w:themeColor="text1"/>
        </w:rPr>
        <w:t xml:space="preserve">NCBR przed zakończeniem oceny w ramach Selekcji może wedle swojego uznania zorganizować spotkania Zespołu Oceniającego z Uczestnikami Przedsięwzięcia w ramach danego Strumienia. W razie podjęcia przez Zespół Oceniający </w:t>
      </w:r>
      <w:bookmarkStart w:id="160" w:name="_Hlk57699057"/>
      <w:r w:rsidRPr="00433679">
        <w:rPr>
          <w:rFonts w:asciiTheme="minorHAnsi" w:hAnsiTheme="minorHAnsi" w:cstheme="minorHAnsi"/>
          <w:color w:val="000000" w:themeColor="text1"/>
        </w:rPr>
        <w:t>decyzji</w:t>
      </w:r>
      <w:bookmarkEnd w:id="160"/>
      <w:r w:rsidRPr="00433679">
        <w:rPr>
          <w:rFonts w:asciiTheme="minorHAnsi" w:hAnsiTheme="minorHAnsi" w:cstheme="minorHAnsi"/>
          <w:color w:val="000000" w:themeColor="text1"/>
        </w:rPr>
        <w:t xml:space="preserve"> o przeprowadzeniu spotkań, są one prowadzone z każdym Uczestnikiem Przedsięwzięcia w ramach danego Strumienia, w celu umożliwienia mu wyjaśnienia informacji zawartych w Wynikach Prac Etapu, na następujących zasadach:</w:t>
      </w:r>
      <w:bookmarkEnd w:id="159"/>
    </w:p>
    <w:p w14:paraId="478971C4"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terminy spotkania wyznacza NCBR, za co najmniej 3-dniowym zawiadomieniem przekazanym Uczestnikowi Przedsięwzięcia w formie elektronicznej. Doręczenie zawiadomienia uznaje się za skuteczne z chwilą wysłania go na adres wskazany przez Uczestnika Przedsięwzięcia w Umowie. Na uzasadnioną prośbę Uczestnika Przedsięwzięcia, Zespół Oceniający może przełożyć termin spotkania, nie więcej jednak niż o 5 dni;</w:t>
      </w:r>
    </w:p>
    <w:p w14:paraId="7EDE4F1B"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posiedzenie jest niejawne, przy czym w prezentacji Uczestnika Przedsięwzięcia mogą wziąć udział jego przedstawiciele, pracownicy i współpracownicy, wskazani pisemnie przez Uczestnika Przedsięwzięcia przed spotkaniem, przy czym liczba osób wskazanych przez Uczestnika Przedsięwzięcia nie może być większa niż pięć osób. W spotkaniu mogą uczestniczyć również inne osoby, wskazane przez NCBR, pod warunkiem zobowiązania ich do zachowania poufności. </w:t>
      </w:r>
      <w:bookmarkStart w:id="161" w:name="_Hlk511203405"/>
      <w:r w:rsidRPr="00433679">
        <w:rPr>
          <w:rFonts w:asciiTheme="minorHAnsi" w:hAnsiTheme="minorHAnsi" w:cstheme="minorHAnsi"/>
          <w:color w:val="000000" w:themeColor="text1"/>
        </w:rPr>
        <w:t>Uczestnik Przedsięwzięcia jest uprawniony do zastrzeżenia informacji przedstawianych w ramach prezentacji i dyskusji jako tajemnicy przedsiębiorstwa, na podstawie uzasadnionego wniosku zgłoszonego do protokołu wraz ze wskazaniem informacji podlegających zastrzeżeniu;</w:t>
      </w:r>
      <w:bookmarkEnd w:id="161"/>
    </w:p>
    <w:p w14:paraId="318DB605"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spotkanie jest prowadzone, w tym w zakresie udzielania i odbierania głosu, przez wyznaczonego przez NCBR członka Zespołu Oceniającego;</w:t>
      </w:r>
    </w:p>
    <w:p w14:paraId="248CB75C"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spotkanie składa się z dwóch części: prezentacji Wyników Prac Etapu przez Uczestnika Przedsięwzięcia oraz dyskusji z udziałem Zespołu Oceniającego. Spotkanie i dyskusja odbywają się w języku polskim, przy czym Zespół Oceniający jest uprawniony do podjęcia decyzji o prowadzeniu części lub całości spotkania w języku angielskim;</w:t>
      </w:r>
    </w:p>
    <w:p w14:paraId="4562FA38"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prezentacji Uczestnik Przedsięwzięcia wyjaśnia informacje zawarte w Wynikach Prac Etapu oraz przedstawia poczynione postępy i ulepszenia w stosunku do przyjętych założeń. Po przedstawieniu przez Uczestnika Przedsięwzięcia wyjaśnień, Zespół Oceniający może przeprowadzić dyskusję z Uczestnikiem Przedsięwzięcia;</w:t>
      </w:r>
    </w:p>
    <w:p w14:paraId="01262039"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bookmarkStart w:id="162" w:name="_Ref511205711"/>
      <w:r w:rsidRPr="00433679">
        <w:rPr>
          <w:rFonts w:asciiTheme="minorHAnsi" w:hAnsiTheme="minorHAnsi" w:cstheme="minorHAnsi"/>
          <w:color w:val="000000" w:themeColor="text1"/>
        </w:rPr>
        <w:t>z zastrzeżeniem zdania kolejnego, Zespół Oceniający w trakcie spotkania z Uczestnikiem Przedsięwzięcia może wskazywać Uczestnikowi Przedsięwzięcia zagadnienia, które:</w:t>
      </w:r>
      <w:bookmarkEnd w:id="162"/>
    </w:p>
    <w:p w14:paraId="2EAED112" w14:textId="77777777" w:rsidR="00CB14F5" w:rsidRPr="00433679" w:rsidRDefault="00CB14F5" w:rsidP="00433679">
      <w:pPr>
        <w:pStyle w:val="Akapitzlist"/>
        <w:numPr>
          <w:ilvl w:val="2"/>
          <w:numId w:val="58"/>
        </w:numPr>
        <w:spacing w:before="60" w:after="60"/>
        <w:ind w:left="1134" w:hanging="425"/>
        <w:jc w:val="both"/>
        <w:rPr>
          <w:rFonts w:asciiTheme="minorHAnsi" w:hAnsiTheme="minorHAnsi" w:cstheme="minorHAnsi"/>
          <w:color w:val="000000" w:themeColor="text1"/>
        </w:rPr>
      </w:pPr>
      <w:bookmarkStart w:id="163" w:name="_Ref511205739"/>
      <w:r w:rsidRPr="00433679">
        <w:rPr>
          <w:rFonts w:asciiTheme="minorHAnsi" w:hAnsiTheme="minorHAnsi" w:cstheme="minorHAnsi"/>
          <w:color w:val="000000" w:themeColor="text1"/>
        </w:rPr>
        <w:t xml:space="preserve">muszą być przez niego wyjaśnione lub uzupełnione ze względu na niekompletność informacji, lub </w:t>
      </w:r>
      <w:bookmarkEnd w:id="163"/>
    </w:p>
    <w:p w14:paraId="03977962" w14:textId="77777777" w:rsidR="00CB14F5" w:rsidRPr="00433679" w:rsidRDefault="00CB14F5" w:rsidP="00433679">
      <w:pPr>
        <w:pStyle w:val="Akapitzlist"/>
        <w:numPr>
          <w:ilvl w:val="2"/>
          <w:numId w:val="58"/>
        </w:numPr>
        <w:spacing w:before="60" w:after="60"/>
        <w:ind w:left="1134" w:hanging="425"/>
        <w:jc w:val="both"/>
        <w:rPr>
          <w:rFonts w:asciiTheme="minorHAnsi" w:hAnsiTheme="minorHAnsi" w:cstheme="minorHAnsi"/>
          <w:color w:val="000000" w:themeColor="text1"/>
        </w:rPr>
      </w:pPr>
      <w:bookmarkStart w:id="164" w:name="_Ref511205820"/>
      <w:r w:rsidRPr="00433679">
        <w:rPr>
          <w:rFonts w:asciiTheme="minorHAnsi" w:hAnsiTheme="minorHAnsi" w:cstheme="minorHAnsi"/>
          <w:color w:val="000000" w:themeColor="text1"/>
        </w:rPr>
        <w:t xml:space="preserve">mogą być przez Uczestnika Przedsięwzięcia ewentualnie ulepszone na dalszych Etapach Przedsięwzięcia, przy czym przekazywane przez Zespół Oceniający uwagi lub sugestie nie mogą zawierać informacji zastrzeżonych przez innych Uczestników Przedsięwzięcia jako informacje stanowiące tajemnicę przedsiębiorstwa innego Uczestnika </w:t>
      </w:r>
      <w:bookmarkEnd w:id="164"/>
      <w:r w:rsidRPr="00433679">
        <w:rPr>
          <w:rFonts w:asciiTheme="minorHAnsi" w:hAnsiTheme="minorHAnsi" w:cstheme="minorHAnsi"/>
          <w:color w:val="000000" w:themeColor="text1"/>
        </w:rPr>
        <w:t>Przedsięwzięcia;</w:t>
      </w:r>
    </w:p>
    <w:p w14:paraId="65185B69"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niestawiennictwa Uczestnika Przedsięwzięcia w wyznaczonym terminie nie wyznacza się dodatkowego terminu spotkania, zaś ocena merytoryczna Wyniku Prac Etapu jest dokonywana wyłącznie na podstawie jego treści;</w:t>
      </w:r>
    </w:p>
    <w:p w14:paraId="7277B32E"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nagrywania spotkania w formie rejestracji obrazu i dźwięku wyłącznie dla celów dowodowych i administracyjnych oraz związanych z obsługą Przedsięwzięcia.</w:t>
      </w:r>
    </w:p>
    <w:bookmarkEnd w:id="148"/>
    <w:p w14:paraId="7521E0BF"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Ocena Końcowa polega na:</w:t>
      </w:r>
    </w:p>
    <w:p w14:paraId="2FB7F51A" w14:textId="1A87D6E4"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ocenie formalnej Wyniku Prac Etapu II, do której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_Ref511200675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_Ref52732970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w:t>
      </w:r>
    </w:p>
    <w:p w14:paraId="3F42A7B5" w14:textId="235C16C6"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ocenie, czy Wynik Prac Etapu II spełnia Wymagania Obligatoryjne,</w:t>
      </w:r>
    </w:p>
    <w:p w14:paraId="7B28AC9B" w14:textId="0E3DEA95"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ocenie czy nie zachodzą przesłanki przyznania Wyniku Negatywnego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272BF0D" w14:textId="271210C8"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przeprowadzeniu testów Demonstratora,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_Ref494282176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16</w:t>
      </w:r>
      <w:r w:rsidRPr="00433679">
        <w:rPr>
          <w:rFonts w:asciiTheme="minorHAnsi" w:hAnsiTheme="minorHAnsi" w:cstheme="minorHAnsi"/>
          <w:color w:val="000000" w:themeColor="text1"/>
          <w:shd w:val="clear" w:color="auto" w:fill="E6E6E6"/>
        </w:rPr>
        <w:fldChar w:fldCharType="end"/>
      </w:r>
      <w:r w:rsidR="005849AE" w:rsidRPr="00433679">
        <w:rPr>
          <w:rFonts w:asciiTheme="minorHAnsi" w:hAnsiTheme="minorHAnsi" w:cstheme="minorHAnsi"/>
          <w:color w:val="000000" w:themeColor="text1"/>
        </w:rPr>
        <w:t xml:space="preserve"> i Załącznikiem nr 4 do Regulaminu, </w:t>
      </w:r>
    </w:p>
    <w:p w14:paraId="67184297" w14:textId="77777777"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potwierdzeniu albo zaprzeczeniu, że Demonstrator pomyślnie przeszedł testy zgodnie z Załącznikiem nr 4 do Regulaminu.</w:t>
      </w:r>
    </w:p>
    <w:p w14:paraId="28BF9823" w14:textId="2758716A"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Zespół Oceniający po zakończeniu oceny każdego Wyniku Prac Etapu i przed sporządzeniem Listy Rankingowej </w:t>
      </w:r>
      <w:r w:rsidR="000B5F38"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w ramach danego Strumienia sporządza Raport z Oceny Wyników Prac Etapu danego Uczestnika Przedsięwzięcia w ramach danego Strumienia. W ramach Raportu z Oceny w ramach Selekcji I Zespół Oceniający w szczególności określa czy i w jakim stopniu Wyniki Prac Etapu danego Wykonawcy osiągają Wymagania Obligatoryjne, Wymagania Konkursowe</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 Jakościowe określone we Wniosku i Postąpieniach poprzedzających dany Etap. W ramach Raportu z Oceny w ramach Oceny Końcowej Zespół Oceniający określa w szczególności czy Demonstrator pomyślnie przeszedł przez testy.</w:t>
      </w:r>
    </w:p>
    <w:p w14:paraId="593C452A" w14:textId="6FB96805"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Raport z Oceny, przed opublikowaniem Listy Rankingowej </w:t>
      </w:r>
      <w:r w:rsidR="000B5F38"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dla danego Strumienia, jest przekazywany w formie elektronicznej wyłącznie temu Uczestnikowi Przedsięwzięcia, którego Wyników Prac Etapu dotyczy Raport z Oceny. Uczestnik Przedsięwzięcia w terminie 5 Dni Roboczych od otrzymania Raportu z Oceny, jest uprawniony do wniesienia do NCBR zastrzeżeń do Raportu z Oceny, wyłącznie w zakresie:</w:t>
      </w:r>
    </w:p>
    <w:p w14:paraId="78363CEA"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oceny formalnej Wyników Prac Etapu,</w:t>
      </w:r>
    </w:p>
    <w:p w14:paraId="53CBC2FC"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spełniania przez Wyniki Prac Etapu w ramach danego Strumienia Wymagań Obligatoryjnych,</w:t>
      </w:r>
    </w:p>
    <w:p w14:paraId="4B041FA1"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omyłek pisarskich i rachunkowych,</w:t>
      </w:r>
    </w:p>
    <w:p w14:paraId="783E3468"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ustaleń oczywiście sprzecznych z powszechnym stanem wiedzy w zakresie określonej dziedziny nauki,</w:t>
      </w:r>
    </w:p>
    <w:p w14:paraId="056D8095"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naruszeń procedury przyznawania punktów w ramach oceny merytorycznej, przy czym Uczestnik Przedsięwzięcia w ramach zastrzeżeń nie może kwestionować przypisania liczby punktów za poszczególne Kryteria. </w:t>
      </w:r>
    </w:p>
    <w:p w14:paraId="54EA7EE9"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4313A5FB" w14:textId="61ED2C09"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B5F38" w:rsidRPr="00433679">
        <w:rPr>
          <w:rFonts w:asciiTheme="minorHAnsi" w:hAnsiTheme="minorHAnsi" w:cstheme="minorHAnsi"/>
          <w:color w:val="000000" w:themeColor="text1"/>
        </w:rPr>
        <w:t xml:space="preserve"> albo rozstrzygnięcie Zespołu Oceniającego</w:t>
      </w:r>
      <w:r w:rsidRPr="00433679">
        <w:rPr>
          <w:rFonts w:asciiTheme="minorHAnsi" w:hAnsiTheme="minorHAnsi" w:cstheme="minorHAnsi"/>
          <w:color w:val="000000" w:themeColor="text1"/>
        </w:rPr>
        <w:t>.</w:t>
      </w:r>
    </w:p>
    <w:p w14:paraId="63D37941"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może zdecydować, że jeśli w wyniku oceny Wymagań Formalnych albo oceny Wymagań Obligatoryjnych zostanie ustalone, że Wyniki Prac Etapu uzyskał Wynik Negatywny, to wedle wyboru NCBR:</w:t>
      </w:r>
    </w:p>
    <w:p w14:paraId="42DFA21B" w14:textId="77777777" w:rsidR="00CB14F5" w:rsidRPr="00433679" w:rsidRDefault="00CB14F5" w:rsidP="00433679">
      <w:pPr>
        <w:pStyle w:val="Akapitzlist"/>
        <w:numPr>
          <w:ilvl w:val="1"/>
          <w:numId w:val="3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jest poddawany lub wstrzymuje się jego dalszą ocenę przez pryzmat pozostałych kryteriów,</w:t>
      </w:r>
    </w:p>
    <w:p w14:paraId="185ACA71" w14:textId="77777777" w:rsidR="00CB14F5" w:rsidRPr="00433679" w:rsidRDefault="00CB14F5" w:rsidP="00433679">
      <w:pPr>
        <w:pStyle w:val="Akapitzlist"/>
        <w:numPr>
          <w:ilvl w:val="1"/>
          <w:numId w:val="3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poddaje się dalszej ocenie przez pryzmat pozostałych kryteriów.</w:t>
      </w:r>
    </w:p>
    <w:p w14:paraId="6E15025A" w14:textId="4135A5FD"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Wynik Prac Etapu zawiera nieracjonalne parametry dotyczące części lub całości Wymagań Konkursowych</w:t>
      </w:r>
      <w:r w:rsidR="000B5F38"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Wymagań Jakościowych, NCBR może przyznać takim Wynikom Prac Etapu Wynik Negatywny. Przed przyznaniem Wyniku Negatywnego może zwrócić się do Wykonawcy z żądaniem przedstawienia dodatkowych wyjaśnień, w szczególności w zakresie przyjętych założeń lub wyliczeń dotyczących danego parametru Wymagania Konkursowego</w:t>
      </w:r>
      <w:r w:rsidR="004C3836"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 które:</w:t>
      </w:r>
    </w:p>
    <w:p w14:paraId="37082477"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4E6BC71D"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17C2943B"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nie ma oparcia w treści Wyniku Prac Etapu Wykonawcy.</w:t>
      </w:r>
    </w:p>
    <w:p w14:paraId="02F83C53" w14:textId="77777777" w:rsidR="00CB14F5" w:rsidRPr="00433679" w:rsidRDefault="00CB14F5" w:rsidP="00433679">
      <w:pPr>
        <w:pStyle w:val="Nagwek2"/>
      </w:pPr>
      <w:bookmarkStart w:id="165" w:name="_Ref53694815"/>
      <w:bookmarkStart w:id="166" w:name="_Toc52745899"/>
      <w:bookmarkStart w:id="167" w:name="_Toc70340588"/>
      <w:r w:rsidRPr="00433679">
        <w:t>[LISTA RANKINGOWA]</w:t>
      </w:r>
      <w:bookmarkEnd w:id="165"/>
      <w:bookmarkEnd w:id="166"/>
      <w:bookmarkEnd w:id="167"/>
    </w:p>
    <w:p w14:paraId="09923D5A" w14:textId="2625F94E"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Przyznanie Uczestnikowi Przedsięwzięcia Wyniku Pozytywnego z Dopuszczeniem do Etapu</w:t>
      </w:r>
      <w:r w:rsidR="007234B7"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Wyniku Pozytywnego albo Wyniku Negatywnego po Etapie I w ramach danego Strumienia następuje w ramach Listy Rankingowej, sporządzonej na koniec danego Etapu przez Zespół Oceniający w ramach Selekcji. Przyznanie Uczestnikowi Przedsięwzięcia Wyniku Pozytywnego Końcowego albo Wyniku Negatywnego w ramach Oceny Końcowej następuje na podstawie rozstrzygnięcia Zespołu Oceniającego w ramach danego Strumienia</w:t>
      </w:r>
      <w:r w:rsidR="000B5F38" w:rsidRPr="00433679">
        <w:rPr>
          <w:rFonts w:asciiTheme="minorHAnsi" w:hAnsiTheme="minorHAnsi" w:cstheme="minorHAnsi"/>
          <w:color w:val="000000" w:themeColor="text1"/>
        </w:rPr>
        <w:t>, chyba że w Etapie II uczestniczy więcej niż jeden Uczestnik Przedsięwzięcia, w którym to przypadku sporządza się Listę Rankingową. Do rozstrzygnięcia Zespołu Oceniającego postanowienia dot. Listy Rankingowej mają odpowiednie zastosowanie</w:t>
      </w:r>
      <w:r w:rsidRPr="00433679">
        <w:rPr>
          <w:rFonts w:asciiTheme="minorHAnsi" w:hAnsiTheme="minorHAnsi" w:cstheme="minorHAnsi"/>
          <w:color w:val="000000" w:themeColor="text1"/>
        </w:rPr>
        <w:t xml:space="preserve">. </w:t>
      </w:r>
    </w:p>
    <w:p w14:paraId="4A484CB9" w14:textId="437D65FD"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68" w:name="_Ref39005091"/>
      <w:bookmarkStart w:id="169" w:name="_Ref53694817"/>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_Ref53694315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000B5F38" w:rsidRPr="00433679">
        <w:rPr>
          <w:rFonts w:asciiTheme="minorHAnsi" w:hAnsiTheme="minorHAnsi" w:cstheme="minorHAnsi"/>
          <w:color w:val="000000" w:themeColor="text1"/>
        </w:rPr>
        <w:t xml:space="preserve"> i szczególnych przypadków określonych w Załącznikach nr 4 i nr 5 do Regulaminu,</w:t>
      </w:r>
      <w:r w:rsidRPr="00433679">
        <w:rPr>
          <w:rFonts w:asciiTheme="minorHAnsi" w:hAnsiTheme="minorHAnsi" w:cstheme="minorHAnsi"/>
          <w:color w:val="000000" w:themeColor="text1"/>
        </w:rPr>
        <w:t xml:space="preserve"> Zespół Oceniający przyznaje</w:t>
      </w:r>
      <w:bookmarkStart w:id="170" w:name="_Ref493944801"/>
      <w:bookmarkEnd w:id="168"/>
      <w:r w:rsidRPr="00433679">
        <w:rPr>
          <w:rFonts w:asciiTheme="minorHAnsi" w:hAnsiTheme="minorHAnsi" w:cstheme="minorHAnsi"/>
          <w:color w:val="000000" w:themeColor="text1"/>
        </w:rPr>
        <w:t xml:space="preserve"> w ramach Selekcji Etapu I w ramach danego Strumienia:</w:t>
      </w:r>
      <w:bookmarkEnd w:id="169"/>
    </w:p>
    <w:p w14:paraId="52B43824" w14:textId="77777777"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1" w:name="_Ref54789803"/>
      <w:bookmarkStart w:id="172" w:name="_Ref53694819"/>
      <w:r w:rsidRPr="00433679">
        <w:rPr>
          <w:rFonts w:asciiTheme="minorHAnsi" w:hAnsiTheme="minorHAnsi" w:cstheme="minorHAnsi"/>
          <w:color w:val="000000" w:themeColor="text1"/>
        </w:rPr>
        <w:t>Wyniki Pozytywne Uczestnikom Przedsięwzięcia, których Wyniki Prac Etapu:</w:t>
      </w:r>
      <w:bookmarkEnd w:id="171"/>
    </w:p>
    <w:p w14:paraId="66DA9557" w14:textId="77777777"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przeszły pozytywnie ocenę Wymagań Formalnych,</w:t>
      </w:r>
    </w:p>
    <w:p w14:paraId="6AA029C2" w14:textId="1460CE10"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spełniają Wymagania Obligatoryjne określone w Załączniku nr 1 do Regulaminu, z zastrzeżeniem postanowień dotyczących dopuszczalnej przez Umowę i Załącznik nr 1 </w:t>
      </w:r>
      <w:r w:rsidR="003C34CC" w:rsidRPr="00433679">
        <w:rPr>
          <w:rFonts w:asciiTheme="minorHAnsi" w:hAnsiTheme="minorHAnsi" w:cstheme="minorHAnsi"/>
          <w:color w:val="000000" w:themeColor="text1"/>
        </w:rPr>
        <w:t>Tolerancji Technologicznej</w:t>
      </w:r>
      <w:r w:rsidRPr="00433679">
        <w:rPr>
          <w:rFonts w:asciiTheme="minorHAnsi" w:hAnsiTheme="minorHAnsi" w:cstheme="minorHAnsi"/>
          <w:color w:val="000000" w:themeColor="text1"/>
        </w:rPr>
        <w:t xml:space="preserve"> i Granicy Błędu, oraz </w:t>
      </w:r>
    </w:p>
    <w:p w14:paraId="1D6EDAAF" w14:textId="6ADE1485"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odpowiadają co najmniej warunkom dotyczącym Wymagań Obligatoryjnych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wskazanym we Wniosku i ewentualnym Postąpieniu, z zastrzeżeniem postanowień dotyczących dopuszczalnej przez Umowę i Załącznik nr 1</w:t>
      </w:r>
      <w:r w:rsidR="00C45721" w:rsidRPr="00433679">
        <w:rPr>
          <w:rFonts w:asciiTheme="minorHAnsi" w:hAnsiTheme="minorHAnsi" w:cstheme="minorHAnsi"/>
          <w:color w:val="000000" w:themeColor="text1"/>
        </w:rPr>
        <w:t xml:space="preserve"> do Regulaminu</w:t>
      </w:r>
      <w:r w:rsidRPr="00433679">
        <w:rPr>
          <w:rFonts w:asciiTheme="minorHAnsi" w:hAnsiTheme="minorHAnsi" w:cstheme="minorHAnsi"/>
          <w:color w:val="000000" w:themeColor="text1"/>
        </w:rPr>
        <w:t xml:space="preserve"> </w:t>
      </w:r>
      <w:r w:rsidR="00C45721" w:rsidRPr="00433679">
        <w:rPr>
          <w:rFonts w:asciiTheme="minorHAnsi" w:hAnsiTheme="minorHAnsi" w:cstheme="minorHAnsi"/>
          <w:color w:val="000000" w:themeColor="text1"/>
        </w:rPr>
        <w:t xml:space="preserve">Tolerancji Technologicznej </w:t>
      </w:r>
      <w:r w:rsidRPr="00433679">
        <w:rPr>
          <w:rFonts w:asciiTheme="minorHAnsi" w:hAnsiTheme="minorHAnsi" w:cstheme="minorHAnsi"/>
          <w:color w:val="000000" w:themeColor="text1"/>
        </w:rPr>
        <w:t>i Granicy Błędu,</w:t>
      </w:r>
    </w:p>
    <w:p w14:paraId="40C831EF" w14:textId="7FF13D63"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3" w:name="_Ref54817911"/>
      <w:r w:rsidRPr="00433679">
        <w:rPr>
          <w:rFonts w:asciiTheme="minorHAnsi" w:hAnsiTheme="minorHAnsi" w:cstheme="minorHAnsi"/>
          <w:color w:val="000000" w:themeColor="text1"/>
        </w:rPr>
        <w:t xml:space="preserve">Wyniki Pozytywne z Dopuszczeniem do Etapu </w:t>
      </w:r>
      <w:r w:rsidR="007234B7" w:rsidRPr="00433679">
        <w:rPr>
          <w:rFonts w:asciiTheme="minorHAnsi" w:hAnsiTheme="minorHAnsi" w:cstheme="minorHAnsi"/>
          <w:color w:val="000000" w:themeColor="text1"/>
        </w:rPr>
        <w:t xml:space="preserve">II </w:t>
      </w:r>
      <w:r w:rsidRPr="00433679">
        <w:rPr>
          <w:rFonts w:asciiTheme="minorHAnsi" w:hAnsiTheme="minorHAnsi" w:cstheme="minorHAnsi"/>
          <w:color w:val="000000" w:themeColor="text1"/>
        </w:rPr>
        <w:t xml:space="preserve">Uczestnikom Przedsięwzięcia, którzy spełniają Wymagania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_Ref54789803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uzyskali kolejno najwyższe wyniki w ramach oceny merytorycznej Wyników Prac Etapu w ramach danego Strumienia, w liczbie nie większej dla danego Etapu i Strumienia niż wskazana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172"/>
      <w:r w:rsidRPr="00433679">
        <w:rPr>
          <w:rFonts w:asciiTheme="minorHAnsi" w:hAnsiTheme="minorHAnsi" w:cstheme="minorHAnsi"/>
          <w:color w:val="000000" w:themeColor="text1"/>
        </w:rPr>
        <w:t xml:space="preserve"> z zastrzeżeniem postanowień rozdziału X Regulaminu, dopuszczających zwiększenie budżetu Przedsięwzięcia przez NCBR,</w:t>
      </w:r>
      <w:bookmarkEnd w:id="173"/>
    </w:p>
    <w:p w14:paraId="5B3066CE" w14:textId="02A30D61"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Wyniki Negatywne innym Uczestnikom Przedsięwzięcia niż wskazani w punktach poprzedzających tego paragrafu (w tym negatywnie ocenionym w ramach oceny formalnej i negatywnej oceny spełniania przez Wynik Prac Etapu Wymagań Obligatoryjnych)</w:t>
      </w:r>
      <w:r w:rsidR="000B5F38" w:rsidRPr="00433679">
        <w:rPr>
          <w:rFonts w:asciiTheme="minorHAnsi" w:hAnsiTheme="minorHAnsi" w:cstheme="minorHAnsi"/>
          <w:color w:val="000000" w:themeColor="text1"/>
        </w:rPr>
        <w:t xml:space="preserve"> lub w przypadkach wyraźnie wskazanych w Załączniku nr 5 do Regulaminu</w:t>
      </w:r>
      <w:r w:rsidRPr="00433679">
        <w:rPr>
          <w:rFonts w:asciiTheme="minorHAnsi" w:hAnsiTheme="minorHAnsi" w:cstheme="minorHAnsi"/>
          <w:color w:val="000000" w:themeColor="text1"/>
        </w:rPr>
        <w:t>.</w:t>
      </w:r>
      <w:bookmarkEnd w:id="170"/>
    </w:p>
    <w:p w14:paraId="6AE4C387" w14:textId="12C29E7C"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Uszeregowanie Uczestników Przedsięwzięcia w ramach Listy Rankingowej w ramach Selekcji Etapu I w ramach danego Strumienia i przyznanie Wyników Pozytywnych z Dopuszczeniem do Etapu</w:t>
      </w:r>
      <w:r w:rsidR="007234B7"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 w danym Strumieniu. Uszeregowanie następuje od Uczestnika Przedsięwzięcia z najwyższym wynikiem punktowym, do Uczestnika Przedsięwzięcia z najniższym wynikiem punktowym.</w:t>
      </w:r>
    </w:p>
    <w:p w14:paraId="79EE1C76" w14:textId="0FD158AF"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w ramach oceny merytorycznej w ramach Selekcji Etapu I w danym Strumieniu dwóch Uczestników Przedsięwzięcia uzyskało identyczny wynik w ramach oceny merytorycznej, to przypisuje im się w ramach Listy Rankingowej </w:t>
      </w:r>
      <w:r w:rsidR="000B5F38" w:rsidRPr="00433679">
        <w:rPr>
          <w:rFonts w:asciiTheme="minorHAnsi" w:hAnsiTheme="minorHAnsi" w:cstheme="minorHAnsi"/>
          <w:color w:val="000000" w:themeColor="text1"/>
        </w:rPr>
        <w:t>kolejne miejsca, zgodnie z zasadami określonymi w Załączniku nr 5 do Regulaminu.</w:t>
      </w:r>
    </w:p>
    <w:p w14:paraId="3EC6C770" w14:textId="1D7AE7A9"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4" w:name="_Ref54789794"/>
      <w:r w:rsidRPr="00433679">
        <w:rPr>
          <w:rFonts w:asciiTheme="minorHAnsi" w:hAnsiTheme="minorHAnsi" w:cstheme="minorHAnsi"/>
          <w:color w:val="000000" w:themeColor="text1"/>
        </w:rPr>
        <w:t>Zespół Oceniający przyznaje w ramach Oceny Końcowej w ramach danego Strumienia</w:t>
      </w:r>
      <w:r w:rsidR="00292FC1" w:rsidRPr="00433679">
        <w:rPr>
          <w:rFonts w:asciiTheme="minorHAnsi" w:hAnsiTheme="minorHAnsi" w:cstheme="minorHAnsi"/>
          <w:color w:val="000000" w:themeColor="text1"/>
        </w:rPr>
        <w:t xml:space="preserve"> z zastrzeżeniem wyraźnie odmiennych postanowień Załączników nr 4 i nr 5 do Regulaminu</w:t>
      </w:r>
      <w:r w:rsidRPr="00433679">
        <w:rPr>
          <w:rFonts w:asciiTheme="minorHAnsi" w:hAnsiTheme="minorHAnsi" w:cstheme="minorHAnsi"/>
          <w:color w:val="000000" w:themeColor="text1"/>
        </w:rPr>
        <w:t>:</w:t>
      </w:r>
      <w:bookmarkEnd w:id="174"/>
    </w:p>
    <w:p w14:paraId="6ADDF52B" w14:textId="765D229B"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5" w:name="_Ref54797683"/>
      <w:r w:rsidRPr="00433679">
        <w:rPr>
          <w:rFonts w:asciiTheme="minorHAnsi" w:hAnsiTheme="minorHAnsi" w:cstheme="minorHAnsi"/>
          <w:color w:val="000000" w:themeColor="text1"/>
        </w:rPr>
        <w:t>Wynik Pozytywny Uczestnikom Przedsięwzięcia, których Wyniki Prac Etapu II:</w:t>
      </w:r>
      <w:bookmarkEnd w:id="175"/>
    </w:p>
    <w:p w14:paraId="60135886" w14:textId="0CF4A78B"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przeszły pozytywnie ocenę Wymagań Formalnych oraz</w:t>
      </w:r>
    </w:p>
    <w:p w14:paraId="6137E7B7" w14:textId="1B51A665"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spełniają Wymagania Obligatoryjne określone w Załączniku nr 1 do Regulaminie, z zastrzeżeniem postanowień dotyczących dopuszczalnej przez Umowę i Załącznik nr 1 </w:t>
      </w:r>
      <w:r w:rsidR="00292FC1" w:rsidRPr="00433679">
        <w:rPr>
          <w:rFonts w:asciiTheme="minorHAnsi" w:hAnsiTheme="minorHAnsi" w:cstheme="minorHAnsi"/>
          <w:color w:val="000000" w:themeColor="text1"/>
        </w:rPr>
        <w:t xml:space="preserve">Tolerancji Technologicznej </w:t>
      </w:r>
      <w:r w:rsidRPr="00433679">
        <w:rPr>
          <w:rFonts w:asciiTheme="minorHAnsi" w:hAnsiTheme="minorHAnsi" w:cstheme="minorHAnsi"/>
          <w:color w:val="000000" w:themeColor="text1"/>
        </w:rPr>
        <w:t>i Granicy Błędu,</w:t>
      </w:r>
    </w:p>
    <w:p w14:paraId="38C14BEB" w14:textId="026969A9"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Wyniki Pozytywne Końcowe Uczestnikom Przedsięwzięcia, którzy spełniają Wymagania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_Ref54789794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_Ref54797683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ich Wynik Prac Etapu II przeszedł pomyślnie testy zgodnie z Załącznikiem nr 4 do Regulaminu, </w:t>
      </w:r>
    </w:p>
    <w:p w14:paraId="6A8A5A8C" w14:textId="02B0700A"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Wyniki Negatywne innym Uczestnikom Przedsięwzięcia niż wskazani w punktach poprzedzających (w tym negatywnie ocenionym w ramach oceny formalnej i negatywnej oceny spełniania przez Wynik Prac Etapu II Wymagań Obligatoryjnych)</w:t>
      </w:r>
      <w:r w:rsidR="005422CF" w:rsidRPr="00433679">
        <w:rPr>
          <w:rFonts w:asciiTheme="minorHAnsi" w:hAnsiTheme="minorHAnsi" w:cstheme="minorHAnsi"/>
          <w:color w:val="000000" w:themeColor="text1"/>
        </w:rPr>
        <w:t xml:space="preserve"> lub w przypadkach wyraźnie wskazanych w Załączniku nr 5 do Regulaminu</w:t>
      </w:r>
      <w:r w:rsidRPr="00433679">
        <w:rPr>
          <w:rFonts w:asciiTheme="minorHAnsi" w:hAnsiTheme="minorHAnsi" w:cstheme="minorHAnsi"/>
          <w:color w:val="000000" w:themeColor="text1"/>
        </w:rPr>
        <w:t>.</w:t>
      </w:r>
    </w:p>
    <w:p w14:paraId="58C0A771" w14:textId="74197BA1"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Lista Rankingowa </w:t>
      </w:r>
      <w:r w:rsidR="005422CF" w:rsidRPr="00433679">
        <w:rPr>
          <w:rFonts w:asciiTheme="minorHAnsi" w:hAnsiTheme="minorHAnsi" w:cstheme="minorHAnsi"/>
          <w:color w:val="000000" w:themeColor="text1"/>
        </w:rPr>
        <w:t xml:space="preserve">albo rozstrzygnięcie Zespołu Oceniającego </w:t>
      </w:r>
      <w:r w:rsidRPr="00433679">
        <w:rPr>
          <w:rFonts w:asciiTheme="minorHAnsi" w:hAnsiTheme="minorHAnsi" w:cstheme="minorHAnsi"/>
          <w:color w:val="000000" w:themeColor="text1"/>
        </w:rPr>
        <w:t>wyszczególnia:</w:t>
      </w:r>
    </w:p>
    <w:p w14:paraId="71E47A2E"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Strumień i Etap którego dotyczy;</w:t>
      </w:r>
    </w:p>
    <w:p w14:paraId="653038A2"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nazwy Uczestników Przedsięwzięcia i Rozwiązań;</w:t>
      </w:r>
    </w:p>
    <w:p w14:paraId="05F99DDC" w14:textId="682688CF"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 Pozytywny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Wynik Pozytywny, Wynik Pozytywny Końcowy albo Wynik Negatywny, ze wskazaniem w zakresie Wyniku Negatywnego na którym etapie oceny go przyznano;</w:t>
      </w:r>
    </w:p>
    <w:p w14:paraId="5429AFD3"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jeśli Wynik Prac Etapu Uczestnika Przedsięwzięcia był przedmiotem oceny merytorycznej: łączny wynik punktowy oraz jego wyjaśnienie z rozbiciem na poszczególne Kryteria.</w:t>
      </w:r>
    </w:p>
    <w:p w14:paraId="5E4B269D" w14:textId="71731241"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6" w:name="_Ref511982198"/>
      <w:r w:rsidRPr="00433679">
        <w:rPr>
          <w:rFonts w:asciiTheme="minorHAnsi" w:hAnsiTheme="minorHAnsi" w:cstheme="minorHAnsi"/>
          <w:color w:val="000000" w:themeColor="text1"/>
        </w:rPr>
        <w:t>Po sporządzeniu Listy Rankingowej</w:t>
      </w:r>
      <w:r w:rsidR="005422CF"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Zespół Oceniający przedstawia ją do wiadomości NCBR</w:t>
      </w:r>
      <w:bookmarkEnd w:id="176"/>
      <w:r w:rsidRPr="00433679">
        <w:rPr>
          <w:rFonts w:asciiTheme="minorHAnsi" w:hAnsiTheme="minorHAnsi" w:cstheme="minorHAnsi"/>
          <w:color w:val="000000" w:themeColor="text1"/>
        </w:rPr>
        <w:t>.</w:t>
      </w:r>
    </w:p>
    <w:p w14:paraId="041543A2" w14:textId="736CF697"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 uzyskaniu Listy Rankingowej </w:t>
      </w:r>
      <w:r w:rsidR="00CE65DB"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 xml:space="preserve">od Zespołu Oceniającego, NCBR publikuje Listę Rankingową </w:t>
      </w:r>
      <w:r w:rsidR="00CE65DB"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na Stronie internetowej oraz przesyła Uczestnikom Przedsięwzięcia elektroniczne powiadomienie o publikacji Listy Rankingowej. Powiadomienie przesyłane przez NCBR nie wpływa na skuteczność publikacji Listy Rankingowej</w:t>
      </w:r>
      <w:r w:rsidR="005422CF"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xml:space="preserve">. Następnie NCBR wysyła Uczestnikom Przedsięwzięcia odpowiednio Wyniki Pozytywne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Wyniki Pozytywne, Wyniki Pozytywne Końcowe albo Wyniki Negatywne, w formie pisemnej. Wysłanie i doręczenie pism, o których mowa w zdaniu poprzedzającym, nie wpływa na skuteczność publikacji Listy Rankingowej.</w:t>
      </w:r>
    </w:p>
    <w:p w14:paraId="3ED05539" w14:textId="5DA094B6"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7" w:name="_Ref53694315"/>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Dzika karta</w:t>
      </w:r>
      <w:r w:rsidRPr="00433679">
        <w:rPr>
          <w:rFonts w:asciiTheme="minorHAnsi" w:hAnsiTheme="minorHAnsi" w:cstheme="minorHAnsi"/>
          <w:color w:val="000000" w:themeColor="text1"/>
        </w:rPr>
        <w:t xml:space="preserve">] Zespół Oceniający na etapie przygotowania Listy Rankingowej weryfikuje wartość zobowiązań NCBR w ramach Przedsięwzięcia względem wszystkich </w:t>
      </w:r>
      <w:bookmarkStart w:id="178" w:name="_Hlk57700064"/>
      <w:r w:rsidRPr="00433679">
        <w:rPr>
          <w:rFonts w:asciiTheme="minorHAnsi" w:hAnsiTheme="minorHAnsi" w:cstheme="minorHAnsi"/>
          <w:color w:val="000000" w:themeColor="text1"/>
        </w:rPr>
        <w:t>Uczestników Przedsięwzięcia</w:t>
      </w:r>
      <w:bookmarkEnd w:id="178"/>
      <w:r w:rsidR="001C36E4" w:rsidRPr="00433679">
        <w:rPr>
          <w:rFonts w:asciiTheme="minorHAnsi" w:hAnsiTheme="minorHAnsi" w:cstheme="minorHAnsi"/>
          <w:color w:val="000000" w:themeColor="text1"/>
        </w:rPr>
        <w:t xml:space="preserve"> we wszystkich Strumieniach</w:t>
      </w:r>
      <w:r w:rsidRPr="00433679">
        <w:rPr>
          <w:rFonts w:asciiTheme="minorHAnsi" w:hAnsiTheme="minorHAnsi" w:cstheme="minorHAnsi"/>
          <w:color w:val="000000" w:themeColor="text1"/>
        </w:rPr>
        <w:t>. Jeśli:</w:t>
      </w:r>
    </w:p>
    <w:p w14:paraId="59624E76" w14:textId="77777777"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79" w:name="_Ref53695159"/>
      <w:r w:rsidRPr="00433679">
        <w:rPr>
          <w:rFonts w:asciiTheme="minorHAnsi" w:hAnsiTheme="minorHAnsi" w:cstheme="minorHAnsi"/>
          <w:color w:val="000000" w:themeColor="text1"/>
        </w:rPr>
        <w:t>w ramach</w:t>
      </w:r>
      <w:bookmarkEnd w:id="177"/>
      <w:r w:rsidRPr="00433679">
        <w:rPr>
          <w:rFonts w:asciiTheme="minorHAnsi" w:hAnsiTheme="minorHAnsi" w:cstheme="minorHAnsi"/>
          <w:color w:val="000000" w:themeColor="text1"/>
        </w:rPr>
        <w:t xml:space="preserve"> wszystkich umów zawartych przez NCBR z Uczestnikami Przedsięwzięcia (w tym Umowy z Wykonawcą) różnica pomiędzy:</w:t>
      </w:r>
      <w:bookmarkEnd w:id="179"/>
    </w:p>
    <w:p w14:paraId="2B68EE25" w14:textId="760CB10E" w:rsidR="00CB14F5" w:rsidRPr="00433679" w:rsidRDefault="00CB14F5" w:rsidP="00433679">
      <w:pPr>
        <w:pStyle w:val="Akapitzlist"/>
        <w:numPr>
          <w:ilvl w:val="2"/>
          <w:numId w:val="66"/>
        </w:numPr>
        <w:spacing w:before="60" w:after="60"/>
        <w:ind w:left="1418"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sumą wynagrodzenia (i) dotychczas wypłaconego i (ii) wymagalnego w ramach tych umów oraz (iii) maksymalnego wynagrodzenia, do którego wypłaty NCBR może być zobowiązany w kolejnych Etapach względem Uczestników Przedsięwzięcia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w:t>
      </w:r>
    </w:p>
    <w:p w14:paraId="7384BCC8" w14:textId="77777777" w:rsidR="00CB14F5" w:rsidRPr="00433679" w:rsidRDefault="00CB14F5" w:rsidP="00433679">
      <w:pPr>
        <w:pStyle w:val="Akapitzlist"/>
        <w:numPr>
          <w:ilvl w:val="2"/>
          <w:numId w:val="66"/>
        </w:numPr>
        <w:spacing w:before="60" w:after="60"/>
        <w:ind w:left="1418"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maksymalną Alokacją określoną zgodnie z Rozdziałem X Regulaminu,</w:t>
      </w:r>
    </w:p>
    <w:p w14:paraId="464B3F77" w14:textId="2E6742F6" w:rsidR="00CB14F5" w:rsidRPr="00433679" w:rsidRDefault="00CB14F5" w:rsidP="00433679">
      <w:p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jest większa od „0” oraz</w:t>
      </w:r>
    </w:p>
    <w:p w14:paraId="4FCE86FB" w14:textId="499AC5E4"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80" w:name="_Ref53695187"/>
      <w:r w:rsidRPr="00433679">
        <w:rPr>
          <w:rFonts w:asciiTheme="minorHAnsi" w:hAnsiTheme="minorHAnsi" w:cstheme="minorHAnsi"/>
          <w:color w:val="000000" w:themeColor="text1"/>
        </w:rPr>
        <w:t xml:space="preserve">wartość maksymalnego zobowiązania, do którego wypłaty NCBR może być zobowiązany w kolejnych Etapach względem kolejnego w ramach projektu Listy Rankingowej Uczestnika Przedsięwzięcia w dowolnym Strumieniu jest mniejsza lub równa różnicy wskazanej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_Ref53695159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oraz</w:t>
      </w:r>
      <w:bookmarkEnd w:id="180"/>
      <w:r w:rsidRPr="00433679">
        <w:rPr>
          <w:rFonts w:asciiTheme="minorHAnsi" w:hAnsiTheme="minorHAnsi" w:cstheme="minorHAnsi"/>
          <w:color w:val="000000" w:themeColor="text1"/>
        </w:rPr>
        <w:t xml:space="preserve"> </w:t>
      </w:r>
    </w:p>
    <w:p w14:paraId="411D215A" w14:textId="7DE57D02"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81" w:name="_Ref53696240"/>
      <w:r w:rsidRPr="00433679">
        <w:rPr>
          <w:rFonts w:asciiTheme="minorHAnsi" w:hAnsiTheme="minorHAnsi" w:cstheme="minorHAnsi"/>
          <w:color w:val="000000" w:themeColor="text1"/>
        </w:rPr>
        <w:t xml:space="preserve">Wynik Prac Etapu Wykonawcy wskazanego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_Ref53695187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uzyskał pozytywną ocenę formalną i ocenę Wymagań Obligatoryjnych,</w:t>
      </w:r>
      <w:bookmarkEnd w:id="181"/>
    </w:p>
    <w:p w14:paraId="15954F31" w14:textId="060FDA99"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to Zespół Oceniający zawiadamia o takich okolicznościach NCBR przed przekazaniem NCBR Listy Rankingowej. NCBR jest uprawnione wedle swojego wyboru do jednostronnego zwiększenia limitu Uczestników Przedsięwzięcia w ramach określonego przez NCBR Strumienia ponad limity określone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względem jednego lub większej liczby Uczestników Przedsięwzięcia spełniających Wymagania wskazane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_Ref53695187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_Ref53696240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wskazuje Zespołowi Oceniającemu czy i w jakim zakresie korzysta z uprawnienia określonego tym paragrafem, a Zespół Oceniający wskazuje tą okoliczność w projekcie Listy Rankingowej.</w:t>
      </w:r>
    </w:p>
    <w:p w14:paraId="0B024AC9" w14:textId="77777777" w:rsidR="00CB14F5" w:rsidRPr="00433679" w:rsidRDefault="00CB14F5" w:rsidP="00433679">
      <w:pPr>
        <w:pStyle w:val="Nagwek2"/>
      </w:pPr>
      <w:bookmarkStart w:id="182" w:name="_Ref494990580"/>
      <w:bookmarkStart w:id="183" w:name="_Toc499643674"/>
      <w:bookmarkStart w:id="184" w:name="_Toc511371198"/>
      <w:bookmarkStart w:id="185" w:name="_Toc52745900"/>
      <w:bookmarkStart w:id="186" w:name="_Toc70340589"/>
      <w:bookmarkEnd w:id="144"/>
      <w:r w:rsidRPr="00433679">
        <w:t>[ZASADY DORĘCZANIA WYNIKÓW PRAC ETAPÓW, DOKUMENTACJI B+R I INNYCH DOKUMENTÓW]</w:t>
      </w:r>
      <w:bookmarkEnd w:id="182"/>
      <w:bookmarkEnd w:id="183"/>
      <w:bookmarkEnd w:id="184"/>
      <w:bookmarkEnd w:id="185"/>
      <w:bookmarkEnd w:id="186"/>
    </w:p>
    <w:p w14:paraId="71FBB983"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6108D524" w14:textId="7777777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Poniższe zasady dotyczą każdego przypadku dostarczania do NCBR Wyników Prac danego Etapu w ramach danego Strumienia („</w:t>
      </w:r>
      <w:r w:rsidRPr="00433679">
        <w:rPr>
          <w:rFonts w:asciiTheme="minorHAnsi" w:hAnsiTheme="minorHAnsi" w:cstheme="minorHAnsi"/>
          <w:b/>
          <w:color w:val="000000" w:themeColor="text1"/>
        </w:rPr>
        <w:t>Doręczania w Etapach</w:t>
      </w:r>
      <w:r w:rsidRPr="00433679">
        <w:rPr>
          <w:rFonts w:asciiTheme="minorHAnsi" w:hAnsiTheme="minorHAnsi" w:cstheme="minorHAnsi"/>
          <w:color w:val="000000" w:themeColor="text1"/>
        </w:rPr>
        <w:t>”).</w:t>
      </w:r>
      <w:bookmarkStart w:id="187" w:name="_Ref494990587"/>
    </w:p>
    <w:p w14:paraId="2AE5BE57" w14:textId="7777777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bookmarkStart w:id="188" w:name="_Ref511133669"/>
      <w:r w:rsidRPr="00433679">
        <w:rPr>
          <w:rFonts w:asciiTheme="minorHAnsi" w:hAnsiTheme="minorHAnsi" w:cstheme="minorHAnsi"/>
          <w:color w:val="000000" w:themeColor="text1"/>
        </w:rPr>
        <w:t xml:space="preserve">Z zastrzeżeniem paragrafu kolejnego, Wyniki Prac Etapu i ewentualnie inną Dokumentację B+R, z wyłączeniem Demonstratora i innych elementów Wyników Prac Etapu, dla których w Załączniku nr 4 do Regulaminu zastrzeżono inną formę przekazania, należy składać w wersji elektronicznej poprzez umieszczenie na dedykowanej platformie przechowywania plików w wersji </w:t>
      </w:r>
      <w:r w:rsidRPr="00433679">
        <w:rPr>
          <w:rFonts w:asciiTheme="minorHAnsi" w:hAnsiTheme="minorHAnsi" w:cstheme="minorHAnsi"/>
          <w:color w:val="000000" w:themeColor="text1"/>
        </w:rPr>
        <w:lastRenderedPageBreak/>
        <w:t>elektronicznej, przygotowanej przez NCBR, w formie oddzielnych plików w formacie pdf (chyba że Umowa jednoznacznie przewiduje dla danego elementu odmienny format pliku), której możliwość modyfikacji zostanie zablokowana po upływie terminu oraz w wersji pisemnej (w tym w formie wydruków dokumentów o charakterze projektowym) poprzez osobiste doręczenie do siedziby Zamawiającego w Kancelarii ogólnej, w zamkniętej kopercie opatrzonej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 przed upływem Terminu Doręczenia Wyników Prac Etapu.</w:t>
      </w:r>
      <w:bookmarkEnd w:id="187"/>
      <w:bookmarkEnd w:id="188"/>
      <w:r w:rsidRPr="00433679">
        <w:rPr>
          <w:rFonts w:asciiTheme="minorHAnsi" w:hAnsiTheme="minorHAnsi" w:cstheme="minorHAnsi"/>
          <w:color w:val="000000" w:themeColor="text1"/>
        </w:rPr>
        <w:t xml:space="preserve"> NCBR jest uprawnione do zmiany sposobu Doręczeń, za zawiadomieniem wynoszącym co najmniej 20 Dni Roboczych, w drodze przyjęcia zasad składania Wyników Prac Etapu jak w przypadku Wniosku. </w:t>
      </w:r>
    </w:p>
    <w:p w14:paraId="4AC3D789" w14:textId="5B876C6D" w:rsidR="00CB14F5" w:rsidRPr="00433679" w:rsidRDefault="00BE2B73" w:rsidP="00433679">
      <w:pPr>
        <w:pStyle w:val="Akapitzlist"/>
        <w:numPr>
          <w:ilvl w:val="6"/>
          <w:numId w:val="17"/>
        </w:numPr>
        <w:spacing w:before="60" w:after="60"/>
        <w:ind w:left="426" w:hanging="426"/>
        <w:jc w:val="both"/>
        <w:rPr>
          <w:rFonts w:asciiTheme="minorHAnsi" w:hAnsiTheme="minorHAnsi" w:cstheme="minorHAnsi"/>
          <w:color w:val="000000" w:themeColor="text1"/>
        </w:rPr>
      </w:pPr>
      <w:bookmarkStart w:id="189" w:name="_Ref496262435"/>
      <w:r w:rsidRPr="00433679">
        <w:rPr>
          <w:rFonts w:asciiTheme="minorHAnsi" w:hAnsiTheme="minorHAnsi" w:cstheme="minorHAnsi"/>
          <w:color w:val="000000" w:themeColor="text1"/>
        </w:rPr>
        <w:t xml:space="preserve">Prototyp i </w:t>
      </w:r>
      <w:r w:rsidR="00CB14F5" w:rsidRPr="00433679">
        <w:rPr>
          <w:rFonts w:asciiTheme="minorHAnsi" w:hAnsiTheme="minorHAnsi" w:cstheme="minorHAnsi"/>
          <w:color w:val="000000" w:themeColor="text1"/>
        </w:rPr>
        <w:t xml:space="preserve">Demonstrator </w:t>
      </w:r>
      <w:r w:rsidRPr="00433679">
        <w:rPr>
          <w:rFonts w:asciiTheme="minorHAnsi" w:hAnsiTheme="minorHAnsi" w:cstheme="minorHAnsi"/>
          <w:color w:val="000000" w:themeColor="text1"/>
        </w:rPr>
        <w:t xml:space="preserve">muszą </w:t>
      </w:r>
      <w:r w:rsidR="00CB14F5" w:rsidRPr="00433679">
        <w:rPr>
          <w:rFonts w:asciiTheme="minorHAnsi" w:hAnsiTheme="minorHAnsi" w:cstheme="minorHAnsi"/>
          <w:color w:val="000000" w:themeColor="text1"/>
        </w:rPr>
        <w:t xml:space="preserve">zostać </w:t>
      </w:r>
      <w:r w:rsidR="00C63C63" w:rsidRPr="00433679">
        <w:rPr>
          <w:rFonts w:asciiTheme="minorHAnsi" w:hAnsiTheme="minorHAnsi" w:cstheme="minorHAnsi"/>
          <w:color w:val="000000" w:themeColor="text1"/>
        </w:rPr>
        <w:t xml:space="preserve">stworzony </w:t>
      </w:r>
      <w:r w:rsidR="00CB14F5" w:rsidRPr="00433679">
        <w:rPr>
          <w:rFonts w:asciiTheme="minorHAnsi" w:hAnsiTheme="minorHAnsi" w:cstheme="minorHAnsi"/>
          <w:color w:val="000000" w:themeColor="text1"/>
        </w:rPr>
        <w:t xml:space="preserve">przez Wykonawcę </w:t>
      </w:r>
      <w:r w:rsidR="00D74F3D" w:rsidRPr="00433679">
        <w:rPr>
          <w:rFonts w:asciiTheme="minorHAnsi" w:hAnsiTheme="minorHAnsi" w:cstheme="minorHAnsi"/>
          <w:color w:val="000000" w:themeColor="text1"/>
        </w:rPr>
        <w:t xml:space="preserve">i udostępniony NCBR do testów lub oceny </w:t>
      </w:r>
      <w:r w:rsidR="007A721E" w:rsidRPr="00433679">
        <w:rPr>
          <w:rFonts w:asciiTheme="minorHAnsi" w:hAnsiTheme="minorHAnsi" w:cstheme="minorHAnsi"/>
          <w:color w:val="000000" w:themeColor="text1"/>
        </w:rPr>
        <w:t xml:space="preserve">w lokalizacjach i na warunkach określonych </w:t>
      </w:r>
      <w:r w:rsidR="00CB14F5" w:rsidRPr="00433679">
        <w:rPr>
          <w:rFonts w:asciiTheme="minorHAnsi" w:hAnsiTheme="minorHAnsi" w:cstheme="minorHAnsi"/>
          <w:color w:val="000000" w:themeColor="text1"/>
        </w:rPr>
        <w:t>zgodnie z</w:t>
      </w:r>
      <w:r w:rsidR="00B17560" w:rsidRPr="00433679">
        <w:rPr>
          <w:rFonts w:asciiTheme="minorHAnsi" w:hAnsiTheme="minorHAnsi" w:cstheme="minorHAnsi"/>
          <w:color w:val="000000" w:themeColor="text1"/>
        </w:rPr>
        <w:t xml:space="preserve"> Załącznikiem nr 1 i nr 4 do Regulaminu oraz postanowieniami Umowy (</w:t>
      </w:r>
      <w:r w:rsidR="00B17560" w:rsidRPr="00433679">
        <w:rPr>
          <w:rFonts w:asciiTheme="minorHAnsi" w:hAnsiTheme="minorHAnsi" w:cstheme="minorHAnsi"/>
          <w:color w:val="000000" w:themeColor="text1"/>
        </w:rPr>
        <w:fldChar w:fldCharType="begin"/>
      </w:r>
      <w:r w:rsidR="00B17560" w:rsidRPr="00433679">
        <w:rPr>
          <w:rFonts w:asciiTheme="minorHAnsi" w:hAnsiTheme="minorHAnsi" w:cstheme="minorHAnsi"/>
          <w:color w:val="000000" w:themeColor="text1"/>
        </w:rPr>
        <w:instrText xml:space="preserve"> REF _Ref52746367 \n \h </w:instrText>
      </w:r>
      <w:r w:rsidRPr="00433679">
        <w:rPr>
          <w:rFonts w:asciiTheme="minorHAnsi" w:hAnsiTheme="minorHAnsi" w:cstheme="minorHAnsi"/>
          <w:color w:val="000000" w:themeColor="text1"/>
        </w:rPr>
        <w:instrText xml:space="preserve"> \* MERGEFORMAT </w:instrText>
      </w:r>
      <w:r w:rsidR="00B17560" w:rsidRPr="00433679">
        <w:rPr>
          <w:rFonts w:asciiTheme="minorHAnsi" w:hAnsiTheme="minorHAnsi" w:cstheme="minorHAnsi"/>
          <w:color w:val="000000" w:themeColor="text1"/>
        </w:rPr>
      </w:r>
      <w:r w:rsidR="00B17560"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V. </w:t>
      </w:r>
      <w:r w:rsidR="00B17560" w:rsidRPr="00433679">
        <w:rPr>
          <w:rFonts w:asciiTheme="minorHAnsi" w:hAnsiTheme="minorHAnsi" w:cstheme="minorHAnsi"/>
          <w:color w:val="000000" w:themeColor="text1"/>
        </w:rPr>
        <w:fldChar w:fldCharType="end"/>
      </w:r>
      <w:r w:rsidR="00B17560" w:rsidRPr="00433679">
        <w:rPr>
          <w:rFonts w:asciiTheme="minorHAnsi" w:hAnsiTheme="minorHAnsi" w:cstheme="minorHAnsi"/>
          <w:color w:val="000000" w:themeColor="text1"/>
        </w:rPr>
        <w:t>)</w:t>
      </w:r>
      <w:r w:rsidR="00CB14F5" w:rsidRPr="00433679">
        <w:rPr>
          <w:rFonts w:asciiTheme="minorHAnsi" w:hAnsiTheme="minorHAnsi" w:cstheme="minorHAnsi"/>
          <w:color w:val="000000" w:themeColor="text1"/>
        </w:rPr>
        <w:t>, przed upływem Terminu Doręczenia Wyników Prac Etapu.</w:t>
      </w:r>
    </w:p>
    <w:p w14:paraId="56308AFE" w14:textId="42C93573"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Terminy składania dokumentów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_Ref494990580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_Ref511133669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00BE2B73" w:rsidRPr="00433679">
        <w:rPr>
          <w:rFonts w:asciiTheme="minorHAnsi" w:hAnsiTheme="minorHAnsi" w:cstheme="minorHAnsi"/>
          <w:color w:val="000000" w:themeColor="text1"/>
        </w:rPr>
        <w:t xml:space="preserve">udostępnienia </w:t>
      </w:r>
      <w:r w:rsidR="00C63C63" w:rsidRPr="00433679">
        <w:rPr>
          <w:rFonts w:asciiTheme="minorHAnsi" w:hAnsiTheme="minorHAnsi" w:cstheme="minorHAnsi"/>
          <w:color w:val="000000" w:themeColor="text1"/>
        </w:rPr>
        <w:t xml:space="preserve">NCBR </w:t>
      </w:r>
      <w:r w:rsidR="00BE2B73"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w:t>
      </w:r>
      <w:r w:rsidR="00BE2B73" w:rsidRPr="00433679">
        <w:rPr>
          <w:rFonts w:asciiTheme="minorHAnsi" w:hAnsiTheme="minorHAnsi" w:cstheme="minorHAnsi"/>
          <w:color w:val="000000" w:themeColor="text1"/>
        </w:rPr>
        <w:t xml:space="preserve">do testów </w:t>
      </w:r>
      <w:r w:rsidRPr="00433679">
        <w:rPr>
          <w:rFonts w:asciiTheme="minorHAnsi" w:hAnsiTheme="minorHAnsi" w:cstheme="minorHAnsi"/>
          <w:color w:val="000000" w:themeColor="text1"/>
        </w:rPr>
        <w:t>są równoważne z Terminem Doręczenia Wyników Prac Etapu w danym Etapie i Strumieniu, wskazanych w Harmonogramie Przedsięwzięcia.</w:t>
      </w:r>
      <w:bookmarkEnd w:id="189"/>
    </w:p>
    <w:p w14:paraId="1F512584" w14:textId="60C834CC"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Uczestnik Przedsięwzięcia może przed upływem Terminu Doręczenia Wyników Prac Etapu w danym Etapie i Strumieniu, zmienić lub wycofać Wynik Prac Etapu w całości lub w części</w:t>
      </w:r>
      <w:bookmarkStart w:id="190" w:name="_Hlk57710795"/>
      <w:r w:rsidRPr="00433679">
        <w:rPr>
          <w:rFonts w:asciiTheme="minorHAnsi" w:hAnsiTheme="minorHAnsi" w:cstheme="minorHAnsi"/>
          <w:color w:val="000000" w:themeColor="text1"/>
        </w:rPr>
        <w:t>, lub dokonać korekt w konstrukcji</w:t>
      </w:r>
      <w:r w:rsidR="00BE2B73" w:rsidRPr="00433679">
        <w:rPr>
          <w:rFonts w:asciiTheme="minorHAnsi" w:hAnsiTheme="minorHAnsi" w:cstheme="minorHAnsi"/>
          <w:color w:val="000000" w:themeColor="text1"/>
        </w:rPr>
        <w:t xml:space="preserve"> Prototypu lub</w:t>
      </w:r>
      <w:r w:rsidRPr="00433679">
        <w:rPr>
          <w:rFonts w:asciiTheme="minorHAnsi" w:hAnsiTheme="minorHAnsi" w:cstheme="minorHAnsi"/>
          <w:color w:val="000000" w:themeColor="text1"/>
        </w:rPr>
        <w:t xml:space="preserve"> Demonstratora</w:t>
      </w:r>
      <w:bookmarkEnd w:id="190"/>
      <w:r w:rsidRPr="00433679">
        <w:rPr>
          <w:rFonts w:asciiTheme="minorHAnsi" w:hAnsiTheme="minorHAnsi" w:cstheme="minorHAnsi"/>
          <w:color w:val="000000" w:themeColor="text1"/>
        </w:rPr>
        <w:t xml:space="preserve">. W każdym takim przypadku nie jest możliwe przekroczenie maksymalnego terminu na złożenie ostatecznej wersji Wyników Prac Etapu, wskazanego w Harmonogramie Przedsięwzięcia, z zastrzeżeniem postanowień dotyczących przedłużenia terminów przez NCBR. </w:t>
      </w:r>
    </w:p>
    <w:p w14:paraId="0718FA5F" w14:textId="6712275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Doręczenie Wyników Prac Etapu lub </w:t>
      </w:r>
      <w:r w:rsidR="00E462EB" w:rsidRPr="00433679">
        <w:rPr>
          <w:rFonts w:asciiTheme="minorHAnsi" w:hAnsiTheme="minorHAnsi" w:cstheme="minorHAnsi"/>
          <w:color w:val="000000" w:themeColor="text1"/>
        </w:rPr>
        <w:t xml:space="preserve">stworzenie </w:t>
      </w:r>
      <w:r w:rsidRPr="00433679">
        <w:rPr>
          <w:rFonts w:asciiTheme="minorHAnsi" w:hAnsiTheme="minorHAnsi" w:cstheme="minorHAnsi"/>
          <w:color w:val="000000" w:themeColor="text1"/>
        </w:rPr>
        <w:t xml:space="preserve">Demonstratora po terminie określonym w Harmonogramie Przedsięwzięcia powoduje przyznanie Uczestnikowi Przedsięwzięcia w ramach Listy Rankingowej Wyniku Negatywnego, z zastrzeżeniem wyraźnych i odrębnych postanowień Umowy. Nie uchybia to innym postanowieniom Umowy, w tym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obowiązku dokonania Odbioru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7A2E54E7" w14:textId="77777777" w:rsidR="00CB14F5" w:rsidRPr="00433679" w:rsidRDefault="00CB14F5" w:rsidP="00433679">
      <w:pPr>
        <w:pStyle w:val="Nagwek2"/>
      </w:pPr>
      <w:bookmarkStart w:id="191" w:name="_Ref495937616"/>
      <w:bookmarkStart w:id="192" w:name="_Toc499643675"/>
      <w:bookmarkStart w:id="193" w:name="_Toc511371199"/>
      <w:bookmarkStart w:id="194" w:name="_Toc52745901"/>
      <w:bookmarkStart w:id="195" w:name="_Toc70340590"/>
      <w:r w:rsidRPr="00433679">
        <w:t>[ETAP I]</w:t>
      </w:r>
      <w:bookmarkEnd w:id="191"/>
      <w:bookmarkEnd w:id="192"/>
      <w:bookmarkEnd w:id="193"/>
      <w:bookmarkEnd w:id="194"/>
      <w:bookmarkEnd w:id="195"/>
    </w:p>
    <w:p w14:paraId="5E7C0F76" w14:textId="6366BA6A" w:rsidR="00CB14F5" w:rsidRPr="00433679" w:rsidRDefault="00CB14F5" w:rsidP="00433679">
      <w:pPr>
        <w:pStyle w:val="Akapitzlist"/>
        <w:numPr>
          <w:ilvl w:val="0"/>
          <w:numId w:val="41"/>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Etap I w ramach danego Strumienia rozpoczyna się</w:t>
      </w:r>
      <w:r w:rsidR="009D405D"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z chwilą zawarcia</w:t>
      </w:r>
      <w:r w:rsidRPr="00433679">
        <w:rPr>
          <w:rFonts w:asciiTheme="minorHAnsi" w:hAnsiTheme="minorHAnsi" w:cstheme="minorHAnsi"/>
          <w:color w:val="000000" w:themeColor="text1"/>
        </w:rPr>
        <w:t xml:space="preserve"> Umowy. </w:t>
      </w:r>
    </w:p>
    <w:p w14:paraId="586A1149" w14:textId="77777777"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bookmarkStart w:id="196" w:name="_Ref511132472"/>
      <w:r w:rsidRPr="00433679">
        <w:rPr>
          <w:rFonts w:asciiTheme="minorHAnsi" w:hAnsiTheme="minorHAnsi" w:cstheme="minorHAnsi"/>
          <w:color w:val="000000" w:themeColor="text1"/>
        </w:rPr>
        <w:t>W wyniku Etapu I w ramach każdego Strumienia nastąpi wyłonienie w danym Strumieniu Uczestników Przedsięwzięcia do Etapu II, na podstawie oceny dokonanej przez Zespół Oceniający przygotowanych przez Uczestników Przedsięwzięcia Wyników Prac Etapu I, na podstawie Kryteriów Selekcji i zasad wskazanych w Załączniku nr 5 do Regulaminu.</w:t>
      </w:r>
    </w:p>
    <w:p w14:paraId="7825FB2D" w14:textId="77777777"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Selekcji Etapu I Wyniki Prac Etapu I oceniane są wg Kryteriów Selekcji określonych w Załączniku nr 5 do Regulaminu. </w:t>
      </w:r>
    </w:p>
    <w:p w14:paraId="6421EF7F" w14:textId="04EE05E0"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trakcie Etapu I w ramach danego Strumienia Wykonawca przygotowuje Wynik Prac Etapu</w:t>
      </w:r>
      <w:r w:rsidR="00F01A19"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I, którego formę i zakres określa Załącznik nr 4 do Regulaminu. Wykonanie Prac B+R w Etapie I jest dokonywane zgodnie z Umową</w:t>
      </w:r>
      <w:r w:rsidR="000C2E73" w:rsidRPr="00433679">
        <w:rPr>
          <w:rFonts w:asciiTheme="minorHAnsi" w:hAnsiTheme="minorHAnsi" w:cstheme="minorHAnsi"/>
          <w:color w:val="000000" w:themeColor="text1"/>
        </w:rPr>
        <w:t xml:space="preserve">, w szczególności z Załącznikiem nr 4 do Regulaminu, </w:t>
      </w:r>
      <w:r w:rsidRPr="00433679">
        <w:rPr>
          <w:rFonts w:asciiTheme="minorHAnsi" w:hAnsiTheme="minorHAnsi" w:cstheme="minorHAnsi"/>
          <w:color w:val="000000" w:themeColor="text1"/>
        </w:rPr>
        <w:t xml:space="preserve">i informacjami zawartymi we Wniosku, z uwzględnieniem dołączonego do Wniosku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dla Etapu</w:t>
      </w:r>
      <w:r w:rsidR="00F01A19"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 xml:space="preserve">I. </w:t>
      </w:r>
      <w:bookmarkStart w:id="197" w:name="_Ref496104401"/>
    </w:p>
    <w:bookmarkEnd w:id="196"/>
    <w:bookmarkEnd w:id="197"/>
    <w:p w14:paraId="5BC050E8" w14:textId="236D6664"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 I w ramach danego Strumienia kończy się z chwilą opublikowania Listy Rankingowej na Stronie internetowej NCBR (uzyskaniem Wyników przez Uczestników Przedsięwzięcia). </w:t>
      </w:r>
    </w:p>
    <w:p w14:paraId="457B636C" w14:textId="3DE977AB" w:rsidR="00CB14F5" w:rsidRPr="00433679" w:rsidRDefault="00CB14F5" w:rsidP="00433679">
      <w:pPr>
        <w:pStyle w:val="Nagwek2"/>
      </w:pPr>
      <w:bookmarkStart w:id="198" w:name="_Ref511132482"/>
      <w:bookmarkStart w:id="199" w:name="_Toc511371201"/>
      <w:bookmarkStart w:id="200" w:name="_Toc52745903"/>
      <w:bookmarkStart w:id="201" w:name="_Toc70340591"/>
      <w:r w:rsidRPr="00433679">
        <w:lastRenderedPageBreak/>
        <w:t>[ETAP II]</w:t>
      </w:r>
      <w:bookmarkEnd w:id="198"/>
      <w:bookmarkEnd w:id="199"/>
      <w:bookmarkEnd w:id="200"/>
      <w:bookmarkEnd w:id="201"/>
    </w:p>
    <w:p w14:paraId="29A1ED31" w14:textId="163E733C"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O ile NCBR nie wyrazi uprzedniej zgody w formie pisemnej lub elektronicznej (pod rygorem nieważności), Wykonawca przed uzyskaniem Wyniku Pozytywnego po Etapie I może podejmować czynności przewidziane dla Etapu II w ramach danego Strumienia wyłącznie na własne ryzyko, co oznacza, że w razie uzyskania Wyniku Negatywnego albo Wyniku Pozytywnego (bez Dopuszczenia do Etapu</w:t>
      </w:r>
      <w:r w:rsidR="00F01A19"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skutkującego niedopuszczeniem Wykonawcy do Etapu II za czynności Wykonawcy w zakresie określonym dla Etapu II Wykonawca nie może żądać od NCBR jakichkolwiek płatności, wynagrodzenia lub dofinansowania.</w:t>
      </w:r>
    </w:p>
    <w:p w14:paraId="7FF16657" w14:textId="1BC98F48"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wyniku Etapu II nastąpi potwierdzenie albo zaprzeczenie w wyniku prowadzon</w:t>
      </w:r>
      <w:r w:rsidR="00843B0A" w:rsidRPr="00433679">
        <w:rPr>
          <w:rFonts w:asciiTheme="minorHAnsi" w:hAnsiTheme="minorHAnsi" w:cstheme="minorHAnsi"/>
          <w:color w:val="000000" w:themeColor="text1"/>
        </w:rPr>
        <w:t>ej</w:t>
      </w:r>
      <w:r w:rsidRPr="00433679">
        <w:rPr>
          <w:rFonts w:asciiTheme="minorHAnsi" w:hAnsiTheme="minorHAnsi" w:cstheme="minorHAnsi"/>
          <w:color w:val="000000" w:themeColor="text1"/>
        </w:rPr>
        <w:t xml:space="preserve"> przez NCBR </w:t>
      </w:r>
      <w:r w:rsidR="00843B0A" w:rsidRPr="00433679">
        <w:rPr>
          <w:rFonts w:asciiTheme="minorHAnsi" w:hAnsiTheme="minorHAnsi" w:cstheme="minorHAnsi"/>
          <w:color w:val="000000" w:themeColor="text1"/>
        </w:rPr>
        <w:t>oceny</w:t>
      </w:r>
      <w:r w:rsidRPr="00433679">
        <w:rPr>
          <w:rFonts w:asciiTheme="minorHAnsi" w:hAnsiTheme="minorHAnsi" w:cstheme="minorHAnsi"/>
          <w:color w:val="000000" w:themeColor="text1"/>
        </w:rPr>
        <w:t xml:space="preserve"> osiągnięcia przez Rozwiązanie Wykonawcy w ramach Demonstratora stawianych przed nim zgodnie z Umową Wymagań zgodnie z Załącznikami nr 4 i nr 5 do Regulaminu.</w:t>
      </w:r>
    </w:p>
    <w:p w14:paraId="6AF020DF" w14:textId="18E6F531"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trakcie Etapu II w ramach Strumienia Wykonawca przygotowuje Wynik Prac Etapu II, którego formę i zakres określają Załącznik nr 4 do Regulaminu, Wniosek oraz przygotowany przez Wykonawcę </w:t>
      </w:r>
      <w:r w:rsidR="00CB52FA" w:rsidRPr="00433679">
        <w:rPr>
          <w:rFonts w:asciiTheme="minorHAnsi" w:hAnsiTheme="minorHAnsi" w:cstheme="minorHAnsi"/>
          <w:color w:val="000000" w:themeColor="text1"/>
        </w:rPr>
        <w:t>Wynik Prac Etapu I</w:t>
      </w:r>
      <w:r w:rsidRPr="00433679">
        <w:rPr>
          <w:rFonts w:asciiTheme="minorHAnsi" w:hAnsiTheme="minorHAnsi" w:cstheme="minorHAnsi"/>
          <w:color w:val="000000" w:themeColor="text1"/>
        </w:rPr>
        <w:t>. Wykonanie Prac B+R w Etapie II jest dokonywane zgodnie z Umową</w:t>
      </w:r>
      <w:r w:rsidR="00EC2344" w:rsidRPr="00433679">
        <w:rPr>
          <w:rFonts w:asciiTheme="minorHAnsi" w:hAnsiTheme="minorHAnsi" w:cstheme="minorHAnsi"/>
          <w:color w:val="000000" w:themeColor="text1"/>
        </w:rPr>
        <w:t>, w szczególności z Załącznikiem nr 4 do Regulaminu,</w:t>
      </w:r>
      <w:r w:rsidRPr="00433679">
        <w:rPr>
          <w:rFonts w:asciiTheme="minorHAnsi" w:hAnsiTheme="minorHAnsi" w:cstheme="minorHAnsi"/>
          <w:color w:val="000000" w:themeColor="text1"/>
        </w:rPr>
        <w:t xml:space="preserve"> i założeniami zawartymi we Wniosku i Wyniku Prac Etapu I, z</w:t>
      </w:r>
      <w:r w:rsidR="000D697E"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 xml:space="preserve">uwzględnieniem przedstawionego w ramach Wyniku Prac Etapu I Harmonogramu </w:t>
      </w:r>
      <w:r w:rsidR="00C3570D"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Etapu II. </w:t>
      </w:r>
    </w:p>
    <w:p w14:paraId="192A023A" w14:textId="77777777"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Oceny Końcowej, na zakończenie testów, prowadzona jest prezentacja Demonstratora dla osób trzecich, zaproszonych przez NCBR.</w:t>
      </w:r>
    </w:p>
    <w:p w14:paraId="7BA41E3E" w14:textId="70A115B7"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 II w ramach Strumienia kończy się z chwilą opublikowania Listy Rankingowej do wiadomości Uczestników Przedsięwzięcia, na Stronie internetowej NCBR (uzyskaniem Wyników przez Uczestników Przedsięwzięcia). </w:t>
      </w:r>
    </w:p>
    <w:p w14:paraId="61983D62" w14:textId="74D133C6" w:rsidR="00CB14F5" w:rsidRPr="00433679" w:rsidRDefault="00CB14F5" w:rsidP="00433679">
      <w:pPr>
        <w:pStyle w:val="Nagwek2"/>
      </w:pPr>
      <w:bookmarkStart w:id="202" w:name="_Ref494282176"/>
      <w:bookmarkStart w:id="203" w:name="_Toc504994952"/>
      <w:bookmarkStart w:id="204" w:name="_Toc18349567"/>
      <w:bookmarkStart w:id="205" w:name="_Toc52745904"/>
      <w:bookmarkStart w:id="206" w:name="_Toc70340592"/>
      <w:bookmarkStart w:id="207" w:name="_Ref479981101"/>
      <w:bookmarkStart w:id="208" w:name="_Toc504994956"/>
      <w:bookmarkStart w:id="209" w:name="_Ref511380873"/>
      <w:bookmarkStart w:id="210" w:name="_Ref511381217"/>
      <w:bookmarkStart w:id="211" w:name="_Ref511633417"/>
      <w:bookmarkStart w:id="212" w:name="_Ref511829054"/>
      <w:bookmarkStart w:id="213" w:name="_Toc511371203"/>
      <w:r w:rsidRPr="00433679">
        <w:t>[TESTY</w:t>
      </w:r>
      <w:r w:rsidR="004C1C8A" w:rsidRPr="00433679">
        <w:t xml:space="preserve"> PROTOTYPÓW I OCENA DEMONSTRATORA</w:t>
      </w:r>
      <w:r w:rsidRPr="00433679">
        <w:t>]</w:t>
      </w:r>
      <w:bookmarkEnd w:id="202"/>
      <w:bookmarkEnd w:id="203"/>
      <w:bookmarkEnd w:id="204"/>
      <w:bookmarkEnd w:id="205"/>
      <w:bookmarkEnd w:id="206"/>
    </w:p>
    <w:p w14:paraId="2877B344" w14:textId="422C61CD" w:rsidR="00CB14F5" w:rsidRPr="00433679" w:rsidRDefault="00CB14F5" w:rsidP="00433679">
      <w:pPr>
        <w:pStyle w:val="Akapitzlist"/>
        <w:numPr>
          <w:ilvl w:val="0"/>
          <w:numId w:val="62"/>
        </w:numPr>
        <w:spacing w:before="60" w:after="60"/>
        <w:ind w:left="426"/>
        <w:jc w:val="both"/>
        <w:rPr>
          <w:rFonts w:asciiTheme="minorHAnsi" w:eastAsiaTheme="minorEastAsia" w:hAnsiTheme="minorHAnsi" w:cstheme="minorHAnsi"/>
          <w:color w:val="000000" w:themeColor="text1"/>
        </w:rPr>
      </w:pPr>
      <w:bookmarkStart w:id="214" w:name="_Ref494282182"/>
      <w:r w:rsidRPr="00433679">
        <w:rPr>
          <w:rFonts w:asciiTheme="minorHAnsi" w:eastAsia="Calibri" w:hAnsiTheme="minorHAnsi" w:cstheme="minorHAnsi"/>
          <w:color w:val="000000" w:themeColor="text1"/>
        </w:rPr>
        <w:t xml:space="preserve">Wykonawca jest zobowiązany wziąć udział w </w:t>
      </w:r>
      <w:r w:rsidR="004C1C8A" w:rsidRPr="00433679">
        <w:rPr>
          <w:rFonts w:asciiTheme="minorHAnsi" w:eastAsia="Calibri" w:hAnsiTheme="minorHAnsi" w:cstheme="minorHAnsi"/>
          <w:color w:val="000000" w:themeColor="text1"/>
        </w:rPr>
        <w:t>T</w:t>
      </w:r>
      <w:r w:rsidRPr="00433679">
        <w:rPr>
          <w:rFonts w:asciiTheme="minorHAnsi" w:eastAsia="Calibri" w:hAnsiTheme="minorHAnsi" w:cstheme="minorHAnsi"/>
          <w:color w:val="000000" w:themeColor="text1"/>
        </w:rPr>
        <w:t xml:space="preserve">estach </w:t>
      </w:r>
      <w:r w:rsidR="00C3570D"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ocenie </w:t>
      </w:r>
      <w:r w:rsidRPr="00433679">
        <w:rPr>
          <w:rFonts w:asciiTheme="minorHAnsi" w:eastAsia="Calibri" w:hAnsiTheme="minorHAnsi" w:cstheme="minorHAnsi"/>
          <w:color w:val="000000" w:themeColor="text1"/>
        </w:rPr>
        <w:t xml:space="preserve">Demonstratora na warunkach określonych w Umowie. </w:t>
      </w:r>
      <w:r w:rsidRPr="00433679">
        <w:rPr>
          <w:rFonts w:asciiTheme="minorHAnsi" w:hAnsiTheme="minorHAnsi" w:cstheme="minorHAnsi"/>
          <w:color w:val="000000" w:themeColor="text1"/>
        </w:rPr>
        <w:t>Weryfikacja Wyników Prac B+R i testy są prowadzone zgodnie z Harmonogramem, na zasadach opisanych w Załączniku nr 4 do Regulaminu.</w:t>
      </w:r>
    </w:p>
    <w:p w14:paraId="1325094E" w14:textId="3B597986" w:rsidR="00CB14F5" w:rsidRPr="00433679" w:rsidRDefault="00CB14F5" w:rsidP="00433679">
      <w:pPr>
        <w:pStyle w:val="Akapitzlist"/>
        <w:numPr>
          <w:ilvl w:val="0"/>
          <w:numId w:val="62"/>
        </w:numPr>
        <w:spacing w:before="60" w:after="60"/>
        <w:ind w:left="426"/>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Za przeprowadzenie testów, udział w testach</w:t>
      </w:r>
      <w:r w:rsidR="004C1C8A" w:rsidRPr="00433679">
        <w:rPr>
          <w:rFonts w:asciiTheme="minorHAnsi" w:eastAsia="Times New Roman" w:hAnsiTheme="minorHAnsi" w:cstheme="minorHAnsi"/>
          <w:color w:val="000000" w:themeColor="text1"/>
          <w:lang w:eastAsia="ar-SA"/>
        </w:rPr>
        <w:t xml:space="preserve"> i ocenie</w:t>
      </w:r>
      <w:r w:rsidRPr="00433679">
        <w:rPr>
          <w:rFonts w:asciiTheme="minorHAnsi" w:eastAsia="Times New Roman" w:hAnsiTheme="minorHAnsi" w:cstheme="minorHAnsi"/>
          <w:color w:val="000000" w:themeColor="text1"/>
          <w:lang w:eastAsia="ar-SA"/>
        </w:rPr>
        <w:t>,</w:t>
      </w:r>
      <w:r w:rsidR="00C3570D" w:rsidRPr="00433679">
        <w:rPr>
          <w:rFonts w:asciiTheme="minorHAnsi" w:eastAsia="Times New Roman" w:hAnsiTheme="minorHAnsi" w:cstheme="minorHAnsi"/>
          <w:color w:val="000000" w:themeColor="text1"/>
          <w:lang w:eastAsia="ar-SA"/>
        </w:rPr>
        <w:t xml:space="preserve"> stworzenie Prototypów i Demonstratora</w:t>
      </w:r>
      <w:r w:rsidRPr="00433679">
        <w:rPr>
          <w:rFonts w:asciiTheme="minorHAnsi" w:eastAsia="Times New Roman" w:hAnsiTheme="minorHAnsi" w:cstheme="minorHAnsi"/>
          <w:color w:val="000000" w:themeColor="text1"/>
          <w:lang w:eastAsia="ar-SA"/>
        </w:rPr>
        <w:t xml:space="preserve"> oraz przekazanie </w:t>
      </w:r>
      <w:r w:rsidR="00C3570D" w:rsidRPr="00433679">
        <w:rPr>
          <w:rFonts w:asciiTheme="minorHAnsi" w:eastAsia="Times New Roman" w:hAnsiTheme="minorHAnsi" w:cstheme="minorHAnsi"/>
          <w:color w:val="000000" w:themeColor="text1"/>
          <w:lang w:eastAsia="ar-SA"/>
        </w:rPr>
        <w:t xml:space="preserve">Prototypów i </w:t>
      </w:r>
      <w:r w:rsidRPr="00433679">
        <w:rPr>
          <w:rFonts w:asciiTheme="minorHAnsi" w:eastAsia="Times New Roman" w:hAnsiTheme="minorHAnsi" w:cstheme="minorHAnsi"/>
          <w:color w:val="000000" w:themeColor="text1"/>
          <w:lang w:eastAsia="ar-SA"/>
        </w:rPr>
        <w:t>Demonstratora do testów</w:t>
      </w:r>
      <w:r w:rsidR="004C1C8A" w:rsidRPr="00433679">
        <w:rPr>
          <w:rFonts w:asciiTheme="minorHAnsi" w:eastAsia="Times New Roman" w:hAnsiTheme="minorHAnsi" w:cstheme="minorHAnsi"/>
          <w:color w:val="000000" w:themeColor="text1"/>
          <w:lang w:eastAsia="ar-SA"/>
        </w:rPr>
        <w:t xml:space="preserve"> lub oceny</w:t>
      </w:r>
      <w:r w:rsidRPr="00433679">
        <w:rPr>
          <w:rFonts w:asciiTheme="minorHAnsi" w:eastAsia="Times New Roman" w:hAnsiTheme="minorHAnsi" w:cstheme="minorHAnsi"/>
          <w:color w:val="000000" w:themeColor="text1"/>
          <w:lang w:eastAsia="ar-SA"/>
        </w:rPr>
        <w:t xml:space="preserve">, Wykonawcy nie przysługuje odrębne </w:t>
      </w:r>
      <w:r w:rsidR="00C3570D" w:rsidRPr="00433679">
        <w:rPr>
          <w:rFonts w:asciiTheme="minorHAnsi" w:eastAsia="Times New Roman" w:hAnsiTheme="minorHAnsi" w:cstheme="minorHAnsi"/>
          <w:color w:val="000000" w:themeColor="text1"/>
          <w:lang w:eastAsia="ar-SA"/>
        </w:rPr>
        <w:t xml:space="preserve">od wskazanego w </w:t>
      </w:r>
      <w:r w:rsidR="00C3570D" w:rsidRPr="00433679">
        <w:rPr>
          <w:rFonts w:asciiTheme="minorHAnsi" w:eastAsia="Times New Roman" w:hAnsiTheme="minorHAnsi" w:cstheme="minorHAnsi"/>
          <w:color w:val="000000" w:themeColor="text1"/>
          <w:lang w:eastAsia="ar-SA"/>
        </w:rPr>
        <w:fldChar w:fldCharType="begin"/>
      </w:r>
      <w:r w:rsidR="00C3570D" w:rsidRPr="00433679">
        <w:rPr>
          <w:rFonts w:asciiTheme="minorHAnsi" w:eastAsia="Times New Roman" w:hAnsiTheme="minorHAnsi" w:cstheme="minorHAnsi"/>
          <w:color w:val="000000" w:themeColor="text1"/>
          <w:lang w:eastAsia="ar-SA"/>
        </w:rPr>
        <w:instrText xml:space="preserve"> REF _Ref479976521 \n \h </w:instrText>
      </w:r>
      <w:r w:rsidR="0090300A" w:rsidRPr="00433679">
        <w:rPr>
          <w:rFonts w:asciiTheme="minorHAnsi" w:eastAsia="Times New Roman" w:hAnsiTheme="minorHAnsi" w:cstheme="minorHAnsi"/>
          <w:color w:val="000000" w:themeColor="text1"/>
          <w:lang w:eastAsia="ar-SA"/>
        </w:rPr>
        <w:instrText xml:space="preserve"> \* MERGEFORMAT </w:instrText>
      </w:r>
      <w:r w:rsidR="00C3570D" w:rsidRPr="00433679">
        <w:rPr>
          <w:rFonts w:asciiTheme="minorHAnsi" w:eastAsia="Times New Roman" w:hAnsiTheme="minorHAnsi" w:cstheme="minorHAnsi"/>
          <w:color w:val="000000" w:themeColor="text1"/>
          <w:lang w:eastAsia="ar-SA"/>
        </w:rPr>
      </w:r>
      <w:r w:rsidR="00C3570D"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23</w:t>
      </w:r>
      <w:r w:rsidR="00C3570D" w:rsidRPr="00433679">
        <w:rPr>
          <w:rFonts w:asciiTheme="minorHAnsi" w:eastAsia="Times New Roman" w:hAnsiTheme="minorHAnsi" w:cstheme="minorHAnsi"/>
          <w:color w:val="000000" w:themeColor="text1"/>
          <w:lang w:eastAsia="ar-SA"/>
        </w:rPr>
        <w:fldChar w:fldCharType="end"/>
      </w:r>
      <w:r w:rsidR="00C3570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wynagrodzenie, przy czym Wykonawca nie jest zobowiązany do poniesienia jakichkolwiek kosztów </w:t>
      </w:r>
      <w:r w:rsidR="00C3570D" w:rsidRPr="00433679">
        <w:rPr>
          <w:rFonts w:asciiTheme="minorHAnsi" w:eastAsia="Times New Roman" w:hAnsiTheme="minorHAnsi" w:cstheme="minorHAnsi"/>
          <w:color w:val="000000" w:themeColor="text1"/>
          <w:lang w:eastAsia="ar-SA"/>
        </w:rPr>
        <w:t>przeprowadzenia testów</w:t>
      </w:r>
      <w:r w:rsidR="00EC404E" w:rsidRPr="00433679">
        <w:rPr>
          <w:rFonts w:asciiTheme="minorHAnsi" w:eastAsia="Times New Roman" w:hAnsiTheme="minorHAnsi" w:cstheme="minorHAnsi"/>
          <w:color w:val="000000" w:themeColor="text1"/>
          <w:lang w:eastAsia="ar-SA"/>
        </w:rPr>
        <w:t>, z zastrzeżeniem wyraźnie odmiennych postanowień tego artykułu.</w:t>
      </w:r>
      <w:r w:rsidR="009D405D" w:rsidRPr="00433679">
        <w:rPr>
          <w:rFonts w:asciiTheme="minorHAnsi" w:eastAsia="Times New Roman" w:hAnsiTheme="minorHAnsi" w:cstheme="minorHAnsi"/>
          <w:color w:val="000000" w:themeColor="text1"/>
          <w:lang w:eastAsia="ar-SA"/>
        </w:rPr>
        <w:t xml:space="preserve"> </w:t>
      </w:r>
    </w:p>
    <w:p w14:paraId="671D63E8" w14:textId="775EA407" w:rsidR="00CB14F5" w:rsidRPr="00433679" w:rsidRDefault="00CB14F5" w:rsidP="00433679">
      <w:pPr>
        <w:pStyle w:val="Akapitzlist"/>
        <w:numPr>
          <w:ilvl w:val="0"/>
          <w:numId w:val="62"/>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Testy są </w:t>
      </w:r>
      <w:r w:rsidR="00A32054" w:rsidRPr="00433679">
        <w:rPr>
          <w:rFonts w:asciiTheme="minorHAnsi" w:eastAsia="Calibri" w:hAnsiTheme="minorHAnsi" w:cstheme="minorHAnsi"/>
          <w:color w:val="000000" w:themeColor="text1"/>
        </w:rPr>
        <w:t>–</w:t>
      </w:r>
      <w:r w:rsidRPr="00433679">
        <w:rPr>
          <w:rFonts w:asciiTheme="minorHAnsi" w:eastAsia="Calibri" w:hAnsiTheme="minorHAnsi" w:cstheme="minorHAnsi"/>
          <w:color w:val="000000" w:themeColor="text1"/>
        </w:rPr>
        <w:t xml:space="preserve"> </w:t>
      </w:r>
      <w:r w:rsidR="00A32054" w:rsidRPr="00433679">
        <w:rPr>
          <w:rFonts w:asciiTheme="minorHAnsi" w:eastAsia="Calibri" w:hAnsiTheme="minorHAnsi" w:cstheme="minorHAnsi"/>
          <w:color w:val="000000" w:themeColor="text1"/>
        </w:rPr>
        <w:t>wedle uznania</w:t>
      </w:r>
      <w:r w:rsidRPr="00433679">
        <w:rPr>
          <w:rFonts w:asciiTheme="minorHAnsi" w:eastAsia="Calibri" w:hAnsiTheme="minorHAnsi" w:cstheme="minorHAnsi"/>
          <w:color w:val="000000" w:themeColor="text1"/>
        </w:rPr>
        <w:t xml:space="preserve"> NCBR - prowadzone przy udziale </w:t>
      </w:r>
      <w:r w:rsidR="004B7609" w:rsidRPr="00433679">
        <w:rPr>
          <w:rFonts w:asciiTheme="minorHAnsi" w:eastAsia="Calibri" w:hAnsiTheme="minorHAnsi" w:cstheme="minorHAnsi"/>
          <w:color w:val="000000" w:themeColor="text1"/>
        </w:rPr>
        <w:t xml:space="preserve">przedstawicieli Uczestnika Przedsięwzięcia, </w:t>
      </w:r>
      <w:r w:rsidRPr="00433679">
        <w:rPr>
          <w:rFonts w:asciiTheme="minorHAnsi" w:eastAsia="Calibri" w:hAnsiTheme="minorHAnsi" w:cstheme="minorHAnsi"/>
          <w:color w:val="000000" w:themeColor="text1"/>
        </w:rPr>
        <w:t>pracowników NCBR, członków Zespołu Oceniającego lub innych podmiotów posiadających wiedzę specjalistyczną, które zostały wskazane przez NCBR.</w:t>
      </w:r>
      <w:r w:rsidRPr="00433679">
        <w:rPr>
          <w:rFonts w:asciiTheme="minorHAnsi" w:hAnsiTheme="minorHAnsi" w:cstheme="minorHAnsi"/>
          <w:color w:val="000000" w:themeColor="text1"/>
        </w:rPr>
        <w:t xml:space="preserve"> Wykonawca jest zobowiązany do przeprowadzenia co najmniej jednorazowego, w ramach </w:t>
      </w:r>
      <w:r w:rsidR="00A32054" w:rsidRPr="00433679">
        <w:rPr>
          <w:rFonts w:asciiTheme="minorHAnsi" w:hAnsiTheme="minorHAnsi" w:cstheme="minorHAnsi"/>
          <w:color w:val="000000" w:themeColor="text1"/>
        </w:rPr>
        <w:t xml:space="preserve">zarówno Selekcji jak i </w:t>
      </w:r>
      <w:r w:rsidRPr="00433679">
        <w:rPr>
          <w:rFonts w:asciiTheme="minorHAnsi" w:hAnsiTheme="minorHAnsi" w:cstheme="minorHAnsi"/>
          <w:color w:val="000000" w:themeColor="text1"/>
        </w:rPr>
        <w:t xml:space="preserve">Oceny Końcowej Etapu II, szkolenia osób </w:t>
      </w:r>
      <w:r w:rsidRPr="00433679">
        <w:rPr>
          <w:rFonts w:asciiTheme="minorHAnsi" w:eastAsia="Calibri" w:hAnsiTheme="minorHAnsi" w:cstheme="minorHAnsi"/>
          <w:color w:val="000000" w:themeColor="text1"/>
        </w:rPr>
        <w:t>wskazanych w zdaniu pierwszym</w:t>
      </w:r>
      <w:r w:rsidRPr="00433679">
        <w:rPr>
          <w:rFonts w:asciiTheme="minorHAnsi" w:hAnsiTheme="minorHAnsi" w:cstheme="minorHAnsi"/>
          <w:color w:val="000000" w:themeColor="text1"/>
        </w:rPr>
        <w:t xml:space="preserve"> z zakresu korzystania </w:t>
      </w:r>
      <w:r w:rsidR="00A32054" w:rsidRPr="00433679">
        <w:rPr>
          <w:rFonts w:asciiTheme="minorHAnsi" w:hAnsiTheme="minorHAnsi" w:cstheme="minorHAnsi"/>
          <w:color w:val="000000" w:themeColor="text1"/>
        </w:rPr>
        <w:t xml:space="preserve">odpowiednio </w:t>
      </w:r>
      <w:r w:rsidRPr="00433679">
        <w:rPr>
          <w:rFonts w:asciiTheme="minorHAnsi" w:hAnsiTheme="minorHAnsi" w:cstheme="minorHAnsi"/>
          <w:color w:val="000000" w:themeColor="text1"/>
        </w:rPr>
        <w:t xml:space="preserve">z </w:t>
      </w:r>
      <w:r w:rsidR="00A32054" w:rsidRPr="00433679">
        <w:rPr>
          <w:rFonts w:asciiTheme="minorHAnsi" w:hAnsiTheme="minorHAnsi" w:cstheme="minorHAnsi"/>
          <w:color w:val="000000" w:themeColor="text1"/>
        </w:rPr>
        <w:t xml:space="preserve">Prototypów i </w:t>
      </w:r>
      <w:r w:rsidRPr="00433679">
        <w:rPr>
          <w:rFonts w:asciiTheme="minorHAnsi" w:hAnsiTheme="minorHAnsi" w:cstheme="minorHAnsi"/>
          <w:color w:val="000000" w:themeColor="text1"/>
        </w:rPr>
        <w:t>Demonstrator</w:t>
      </w:r>
      <w:r w:rsidR="00A32054" w:rsidRPr="00433679">
        <w:rPr>
          <w:rFonts w:asciiTheme="minorHAnsi" w:hAnsiTheme="minorHAnsi" w:cstheme="minorHAnsi"/>
          <w:color w:val="000000" w:themeColor="text1"/>
        </w:rPr>
        <w:t>a</w:t>
      </w:r>
      <w:r w:rsidRPr="00433679">
        <w:rPr>
          <w:rFonts w:asciiTheme="minorHAnsi" w:hAnsiTheme="minorHAnsi" w:cstheme="minorHAnsi"/>
          <w:color w:val="000000" w:themeColor="text1"/>
        </w:rPr>
        <w:t xml:space="preserve"> w zakresie niezbędnym do bezpiecznego korzystania z nich, zgodnie z Załącznikiem nr 4 do Regulaminu. </w:t>
      </w:r>
      <w:r w:rsidRPr="00433679">
        <w:rPr>
          <w:rFonts w:asciiTheme="minorHAnsi" w:eastAsia="Calibri" w:hAnsiTheme="minorHAnsi" w:cstheme="minorHAnsi"/>
          <w:color w:val="000000" w:themeColor="text1"/>
        </w:rPr>
        <w:t xml:space="preserve">Szkolenie zostanie przeprowadzone </w:t>
      </w:r>
      <w:r w:rsidR="00A32054" w:rsidRPr="00433679">
        <w:rPr>
          <w:rFonts w:asciiTheme="minorHAnsi" w:eastAsia="Calibri" w:hAnsiTheme="minorHAnsi" w:cstheme="minorHAnsi"/>
          <w:color w:val="000000" w:themeColor="text1"/>
        </w:rPr>
        <w:t xml:space="preserve">w danym Etapie </w:t>
      </w:r>
      <w:r w:rsidRPr="00433679">
        <w:rPr>
          <w:rFonts w:asciiTheme="minorHAnsi" w:eastAsia="Calibri" w:hAnsiTheme="minorHAnsi" w:cstheme="minorHAnsi"/>
          <w:color w:val="000000" w:themeColor="text1"/>
        </w:rPr>
        <w:t xml:space="preserve">po </w:t>
      </w:r>
      <w:r w:rsidR="00C3570D" w:rsidRPr="00433679">
        <w:rPr>
          <w:rFonts w:asciiTheme="minorHAnsi" w:eastAsia="Calibri" w:hAnsiTheme="minorHAnsi" w:cstheme="minorHAnsi"/>
          <w:color w:val="000000" w:themeColor="text1"/>
        </w:rPr>
        <w:t xml:space="preserve">stworzeniu </w:t>
      </w:r>
      <w:r w:rsidR="00A32054" w:rsidRPr="00433679">
        <w:rPr>
          <w:rFonts w:asciiTheme="minorHAnsi" w:eastAsia="Calibri" w:hAnsiTheme="minorHAnsi" w:cstheme="minorHAnsi"/>
          <w:color w:val="000000" w:themeColor="text1"/>
        </w:rPr>
        <w:t xml:space="preserve">odpowiednio Prototypu lub </w:t>
      </w:r>
      <w:r w:rsidRPr="00433679">
        <w:rPr>
          <w:rFonts w:asciiTheme="minorHAnsi" w:eastAsia="Calibri" w:hAnsiTheme="minorHAnsi" w:cstheme="minorHAnsi"/>
          <w:color w:val="000000" w:themeColor="text1"/>
        </w:rPr>
        <w:t>Demonstratora.</w:t>
      </w:r>
    </w:p>
    <w:p w14:paraId="6D8EB9E8" w14:textId="1CF704CE"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Celem Testów jest weryfikacja </w:t>
      </w:r>
      <w:r w:rsidR="00C75461" w:rsidRPr="00433679">
        <w:rPr>
          <w:rFonts w:asciiTheme="minorHAnsi" w:hAnsiTheme="minorHAnsi" w:cstheme="minorHAnsi"/>
          <w:color w:val="000000" w:themeColor="text1"/>
        </w:rPr>
        <w:t xml:space="preserve">Prototypu i Demonstratora </w:t>
      </w:r>
      <w:r w:rsidRPr="00433679">
        <w:rPr>
          <w:rFonts w:asciiTheme="minorHAnsi" w:hAnsiTheme="minorHAnsi" w:cstheme="minorHAnsi"/>
          <w:color w:val="000000" w:themeColor="text1"/>
        </w:rPr>
        <w:t xml:space="preserve">w zakresie określonym w Załączniku nr 4 do Regulaminu. </w:t>
      </w:r>
    </w:p>
    <w:p w14:paraId="177EF870" w14:textId="169975EB"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ponosi koszty:</w:t>
      </w:r>
    </w:p>
    <w:p w14:paraId="7D0D9D9A" w14:textId="4BA34B26" w:rsidR="00CB14F5" w:rsidRPr="00433679" w:rsidRDefault="00CB14F5" w:rsidP="00433679">
      <w:pPr>
        <w:pStyle w:val="Akapitzlist"/>
        <w:numPr>
          <w:ilvl w:val="1"/>
          <w:numId w:val="62"/>
        </w:numPr>
        <w:spacing w:before="60" w:after="60"/>
        <w:ind w:left="709"/>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opracowania procedury testów</w:t>
      </w:r>
      <w:r w:rsidR="00C75461" w:rsidRPr="00433679">
        <w:rPr>
          <w:rFonts w:asciiTheme="minorHAnsi" w:eastAsia="Calibri" w:hAnsiTheme="minorHAnsi" w:cstheme="minorHAnsi"/>
          <w:color w:val="000000" w:themeColor="text1"/>
        </w:rPr>
        <w:t xml:space="preserve"> uszczegółowiającej założenia określone w Załączniku nr 4 do Regulaminu</w:t>
      </w:r>
      <w:r w:rsidRPr="00433679">
        <w:rPr>
          <w:rFonts w:asciiTheme="minorHAnsi" w:eastAsia="Calibri" w:hAnsiTheme="minorHAnsi" w:cstheme="minorHAnsi"/>
          <w:color w:val="000000" w:themeColor="text1"/>
        </w:rPr>
        <w:t>,</w:t>
      </w:r>
    </w:p>
    <w:p w14:paraId="0E6410A3" w14:textId="62007620" w:rsidR="00CB14F5" w:rsidRPr="00433679" w:rsidRDefault="00C75461" w:rsidP="00433679">
      <w:pPr>
        <w:pStyle w:val="Akapitzlist"/>
        <w:numPr>
          <w:ilvl w:val="1"/>
          <w:numId w:val="62"/>
        </w:numPr>
        <w:spacing w:before="60" w:after="60"/>
        <w:ind w:left="709"/>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przeprowadzenia </w:t>
      </w:r>
      <w:r w:rsidR="00CB14F5" w:rsidRPr="00433679">
        <w:rPr>
          <w:rFonts w:asciiTheme="minorHAnsi" w:eastAsia="Calibri" w:hAnsiTheme="minorHAnsi" w:cstheme="minorHAnsi"/>
          <w:color w:val="000000" w:themeColor="text1"/>
        </w:rPr>
        <w:t xml:space="preserve">testów </w:t>
      </w:r>
      <w:r w:rsidR="00C3570D"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oceny </w:t>
      </w:r>
      <w:r w:rsidR="00CB14F5" w:rsidRPr="00433679">
        <w:rPr>
          <w:rFonts w:asciiTheme="minorHAnsi" w:eastAsia="Calibri" w:hAnsiTheme="minorHAnsi" w:cstheme="minorHAnsi"/>
          <w:color w:val="000000" w:themeColor="text1"/>
        </w:rPr>
        <w:t>Demonstratora,</w:t>
      </w:r>
      <w:r w:rsidR="00CB14F5" w:rsidRPr="00433679">
        <w:rPr>
          <w:rFonts w:asciiTheme="minorHAnsi" w:hAnsiTheme="minorHAnsi" w:cstheme="minorHAnsi"/>
          <w:color w:val="000000" w:themeColor="text1"/>
        </w:rPr>
        <w:t xml:space="preserve"> </w:t>
      </w:r>
    </w:p>
    <w:bookmarkEnd w:id="214"/>
    <w:p w14:paraId="5C210034" w14:textId="04E20FAF" w:rsidR="00C3570D" w:rsidRPr="00433679" w:rsidRDefault="00C3570D"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ponosi koszty:</w:t>
      </w:r>
    </w:p>
    <w:p w14:paraId="702E3358" w14:textId="7F8D1BB3" w:rsidR="00C3570D" w:rsidRPr="00433679" w:rsidRDefault="00C3570D" w:rsidP="00433679">
      <w:pPr>
        <w:pStyle w:val="Akapitzlist"/>
        <w:numPr>
          <w:ilvl w:val="1"/>
          <w:numId w:val="62"/>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udziału swoich przedstawicieli w testach </w:t>
      </w:r>
      <w:r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ocenie </w:t>
      </w:r>
      <w:r w:rsidRPr="00433679">
        <w:rPr>
          <w:rFonts w:asciiTheme="minorHAnsi" w:hAnsiTheme="minorHAnsi" w:cstheme="minorHAnsi"/>
          <w:color w:val="000000" w:themeColor="text1"/>
        </w:rPr>
        <w:t>Demonstratora,</w:t>
      </w:r>
    </w:p>
    <w:p w14:paraId="3774B0A7" w14:textId="6403763B" w:rsidR="00C3570D" w:rsidRPr="00433679" w:rsidRDefault="00C3570D" w:rsidP="00433679">
      <w:pPr>
        <w:pStyle w:val="Akapitzlist"/>
        <w:numPr>
          <w:ilvl w:val="1"/>
          <w:numId w:val="62"/>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obsług i napraw </w:t>
      </w:r>
      <w:r w:rsidRPr="00433679">
        <w:rPr>
          <w:rFonts w:asciiTheme="minorHAnsi" w:eastAsia="Calibri" w:hAnsiTheme="minorHAnsi" w:cstheme="minorHAnsi"/>
          <w:color w:val="000000" w:themeColor="text1"/>
        </w:rPr>
        <w:t xml:space="preserve">Prototypów i </w:t>
      </w:r>
      <w:r w:rsidRPr="00433679">
        <w:rPr>
          <w:rFonts w:asciiTheme="minorHAnsi" w:hAnsiTheme="minorHAnsi" w:cstheme="minorHAnsi"/>
          <w:color w:val="000000" w:themeColor="text1"/>
        </w:rPr>
        <w:t>Demonstratora, w zakresie w jakim są one niezbędne dla dalszego przeprowadzenia Testów</w:t>
      </w:r>
      <w:r w:rsidRPr="00433679">
        <w:rPr>
          <w:rFonts w:asciiTheme="minorHAnsi" w:eastAsia="Times New Roman" w:hAnsiTheme="minorHAnsi" w:cstheme="minorHAnsi"/>
          <w:color w:val="000000" w:themeColor="text1"/>
          <w:lang w:eastAsia="ar-SA"/>
        </w:rPr>
        <w:t>.</w:t>
      </w:r>
    </w:p>
    <w:p w14:paraId="7C712B7A" w14:textId="772AB877"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trakcie trwania Testów </w:t>
      </w:r>
      <w:r w:rsidR="00C3570D" w:rsidRPr="00433679">
        <w:rPr>
          <w:rFonts w:asciiTheme="minorHAnsi" w:eastAsia="Calibri" w:hAnsiTheme="minorHAnsi" w:cstheme="minorHAnsi"/>
          <w:color w:val="000000" w:themeColor="text1"/>
        </w:rPr>
        <w:t xml:space="preserve">Prototypów i </w:t>
      </w:r>
      <w:r w:rsidRPr="00433679">
        <w:rPr>
          <w:rFonts w:asciiTheme="minorHAnsi" w:hAnsiTheme="minorHAnsi" w:cstheme="minorHAnsi"/>
          <w:color w:val="000000" w:themeColor="text1"/>
        </w:rPr>
        <w:t xml:space="preserve">Demonstratora, Wykonawca jest uprawniony, na własny koszt, do dokonywania przeglądów </w:t>
      </w:r>
      <w:r w:rsidR="00C3570D"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w sposób nieingerujący w przebieg testów oraz wymiany elementów </w:t>
      </w:r>
      <w:r w:rsidR="00C3570D"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przy czym prowadzenie wskazanych czynności przez Wykonawcę nie wpływa na bieg terminów określonych Umową oraz wskazane prace nie mogą przekraczać 3 Dni Roboczych na </w:t>
      </w:r>
      <w:r w:rsidR="00C3570D" w:rsidRPr="00433679">
        <w:rPr>
          <w:rFonts w:asciiTheme="minorHAnsi" w:hAnsiTheme="minorHAnsi" w:cstheme="minorHAnsi"/>
          <w:color w:val="000000" w:themeColor="text1"/>
        </w:rPr>
        <w:t xml:space="preserve">Prototyp lub </w:t>
      </w:r>
      <w:r w:rsidRPr="00433679">
        <w:rPr>
          <w:rFonts w:asciiTheme="minorHAnsi" w:hAnsiTheme="minorHAnsi" w:cstheme="minorHAnsi"/>
          <w:color w:val="000000" w:themeColor="text1"/>
        </w:rPr>
        <w:t xml:space="preserve">Demonstrator w ramach danego Strumienia. O czynnościach podejmowanych zgodnie z niniejszym paragrafem Wykonawca jest zobowiązany niezwłocznie powiadomić NCBR. W razie przekroczenia 3 Dni roboczych na dany Demonstrator w ramach danego Strumienia przyjmuje się, że </w:t>
      </w:r>
      <w:r w:rsidR="00C3570D" w:rsidRPr="00433679">
        <w:rPr>
          <w:rFonts w:asciiTheme="minorHAnsi" w:hAnsiTheme="minorHAnsi" w:cstheme="minorHAnsi"/>
          <w:color w:val="000000" w:themeColor="text1"/>
        </w:rPr>
        <w:t xml:space="preserve">odpowiednio Prototyp lub </w:t>
      </w:r>
      <w:r w:rsidRPr="00433679">
        <w:rPr>
          <w:rFonts w:asciiTheme="minorHAnsi" w:hAnsiTheme="minorHAnsi" w:cstheme="minorHAnsi"/>
          <w:color w:val="000000" w:themeColor="text1"/>
        </w:rPr>
        <w:t>Demonstrator nie zaliczył testów Demonstratora.</w:t>
      </w:r>
    </w:p>
    <w:p w14:paraId="3CF3A797" w14:textId="00913C71" w:rsidR="00C75461" w:rsidRPr="00433679" w:rsidRDefault="00C75461"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Szczegółowe warunku przeprowadzenia Testów określa Załącznik nr 4 do Regulaminu.</w:t>
      </w:r>
    </w:p>
    <w:p w14:paraId="709133CE" w14:textId="64C3D22C" w:rsidR="00CB14F5" w:rsidRPr="00433679" w:rsidRDefault="00CB14F5" w:rsidP="00433679">
      <w:pPr>
        <w:pStyle w:val="Nagwek2"/>
      </w:pPr>
      <w:bookmarkStart w:id="215" w:name="_Toc504994961"/>
      <w:bookmarkStart w:id="216" w:name="_Toc511371207"/>
      <w:bookmarkStart w:id="217" w:name="_Toc52745905"/>
      <w:bookmarkStart w:id="218" w:name="_Toc70340593"/>
      <w:r w:rsidRPr="00433679">
        <w:t xml:space="preserve">[SKUTKI </w:t>
      </w:r>
      <w:r w:rsidR="00191ADF" w:rsidRPr="00433679">
        <w:t>OPÓŹNIEŃ</w:t>
      </w:r>
      <w:r w:rsidRPr="00433679">
        <w:t>]</w:t>
      </w:r>
      <w:bookmarkEnd w:id="215"/>
      <w:bookmarkEnd w:id="216"/>
      <w:bookmarkEnd w:id="217"/>
      <w:bookmarkEnd w:id="218"/>
    </w:p>
    <w:p w14:paraId="0D7D672A" w14:textId="5A29CBAF" w:rsidR="00CB14F5" w:rsidRPr="00433679" w:rsidRDefault="00CB14F5" w:rsidP="00433679">
      <w:pPr>
        <w:spacing w:before="60" w:after="60"/>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nieterminowej realizacji Prac B+R na rzecz NCBR, NCBR jest uprawnione do skorzystania z uprawnień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_Ref493846761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_Ref479974598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B3B00D4" w14:textId="0C8F26A4" w:rsidR="00CB14F5" w:rsidRPr="00433679" w:rsidRDefault="009951B5" w:rsidP="00433679">
      <w:pPr>
        <w:pStyle w:val="Nagwek1"/>
      </w:pPr>
      <w:bookmarkStart w:id="219" w:name="_Ref52746367"/>
      <w:bookmarkStart w:id="220" w:name="_Ref52748402"/>
      <w:bookmarkStart w:id="221" w:name="_Ref53704154"/>
      <w:bookmarkStart w:id="222" w:name="_Toc52745906"/>
      <w:bookmarkStart w:id="223" w:name="_Toc70340594"/>
      <w:bookmarkStart w:id="224" w:name="_Hlk53752956"/>
      <w:r w:rsidRPr="00433679">
        <w:t>DEMONSTRACJA</w:t>
      </w:r>
      <w:r w:rsidR="00CB14F5" w:rsidRPr="00433679">
        <w:t xml:space="preserve"> ROZWIĄZANIA</w:t>
      </w:r>
      <w:bookmarkEnd w:id="219"/>
      <w:bookmarkEnd w:id="220"/>
      <w:bookmarkEnd w:id="221"/>
      <w:bookmarkEnd w:id="222"/>
      <w:bookmarkEnd w:id="223"/>
    </w:p>
    <w:p w14:paraId="3807E1CE" w14:textId="050BD368" w:rsidR="00CB14F5" w:rsidRPr="00433679" w:rsidRDefault="00CB14F5" w:rsidP="00433679">
      <w:pPr>
        <w:pStyle w:val="Nagwek2"/>
      </w:pPr>
      <w:bookmarkStart w:id="225" w:name="_Ref52702904"/>
      <w:bookmarkStart w:id="226" w:name="_Toc52745907"/>
      <w:bookmarkStart w:id="227" w:name="_Toc70340595"/>
      <w:r w:rsidRPr="00433679">
        <w:t>[</w:t>
      </w:r>
      <w:r w:rsidR="00821C72" w:rsidRPr="00433679">
        <w:t>PROTOTYP</w:t>
      </w:r>
      <w:r w:rsidR="0077712E" w:rsidRPr="00433679">
        <w:t>Y</w:t>
      </w:r>
      <w:r w:rsidR="00821C72" w:rsidRPr="00433679">
        <w:t xml:space="preserve"> I </w:t>
      </w:r>
      <w:r w:rsidRPr="00433679">
        <w:t>DEMONSTRATOR</w:t>
      </w:r>
      <w:r w:rsidR="009951B5" w:rsidRPr="00433679">
        <w:t xml:space="preserve"> W STRUMIENIU BATERIA</w:t>
      </w:r>
      <w:r w:rsidRPr="00433679">
        <w:t>]</w:t>
      </w:r>
      <w:bookmarkEnd w:id="225"/>
      <w:bookmarkEnd w:id="226"/>
      <w:r w:rsidR="004B7609" w:rsidRPr="00433679">
        <w:t>*</w:t>
      </w:r>
      <w:bookmarkEnd w:id="227"/>
    </w:p>
    <w:p w14:paraId="0ECEFC69" w14:textId="7D2DFBFB" w:rsidR="004B7609" w:rsidRPr="00433679" w:rsidRDefault="004B7609" w:rsidP="00433679">
      <w:pPr>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„System” treść tego artykułu zastępuje się sformułowaniem „[celowo pusty]”]</w:t>
      </w:r>
      <w:r w:rsidR="009D405D" w:rsidRPr="00433679">
        <w:rPr>
          <w:rFonts w:asciiTheme="minorHAnsi" w:hAnsiTheme="minorHAnsi" w:cstheme="minorHAnsi"/>
          <w:i/>
          <w:iCs/>
        </w:rPr>
        <w:t xml:space="preserve"> </w:t>
      </w:r>
    </w:p>
    <w:p w14:paraId="211D838D" w14:textId="61A77F2F" w:rsidR="001B220F"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Etapu I, w ramach danego Strumienia i w ramach Wynagrodzenia Podstawowego za wykonanie Etapu I Umowy, Wykonawca jest zobowiązany stworzyć </w:t>
      </w:r>
      <w:r w:rsidR="00FE5515" w:rsidRPr="00433679">
        <w:rPr>
          <w:rFonts w:asciiTheme="minorHAnsi" w:hAnsiTheme="minorHAnsi" w:cstheme="minorHAnsi"/>
          <w:color w:val="000000" w:themeColor="text1"/>
        </w:rPr>
        <w:t>Prototypy Ogniw</w:t>
      </w:r>
      <w:r w:rsidRPr="00433679">
        <w:rPr>
          <w:rFonts w:asciiTheme="minorHAnsi" w:hAnsiTheme="minorHAnsi" w:cstheme="minorHAnsi"/>
          <w:color w:val="000000" w:themeColor="text1"/>
        </w:rPr>
        <w:t xml:space="preserve">, </w:t>
      </w:r>
      <w:r w:rsidR="0077712E" w:rsidRPr="00433679">
        <w:rPr>
          <w:rFonts w:asciiTheme="minorHAnsi" w:hAnsiTheme="minorHAnsi" w:cstheme="minorHAnsi"/>
          <w:color w:val="000000" w:themeColor="text1"/>
        </w:rPr>
        <w:t xml:space="preserve">w liczbie i o cechach określonych </w:t>
      </w:r>
      <w:r w:rsidRPr="00433679">
        <w:rPr>
          <w:rFonts w:asciiTheme="minorHAnsi" w:hAnsiTheme="minorHAnsi" w:cstheme="minorHAnsi"/>
          <w:color w:val="000000" w:themeColor="text1"/>
        </w:rPr>
        <w:t>zgodnie z Załącznikami nr 1 i nr 4 do Regulaminu oraz Wnioskiem.</w:t>
      </w:r>
      <w:r w:rsidR="00FE5515" w:rsidRPr="00433679">
        <w:rPr>
          <w:rFonts w:asciiTheme="minorHAnsi" w:hAnsiTheme="minorHAnsi" w:cstheme="minorHAnsi"/>
          <w:color w:val="000000" w:themeColor="text1"/>
        </w:rPr>
        <w:t xml:space="preserve"> W ramach Przedsięwzięcia właścicielem Prototypów Ogniw pozostaje Wykonawca, </w:t>
      </w:r>
      <w:r w:rsidR="006E417D" w:rsidRPr="00433679">
        <w:rPr>
          <w:rFonts w:asciiTheme="minorHAnsi" w:hAnsiTheme="minorHAnsi" w:cstheme="minorHAnsi"/>
          <w:color w:val="000000" w:themeColor="text1"/>
        </w:rPr>
        <w:t>a</w:t>
      </w:r>
      <w:r w:rsidR="00FE5515" w:rsidRPr="00433679">
        <w:rPr>
          <w:rFonts w:asciiTheme="minorHAnsi" w:hAnsiTheme="minorHAnsi" w:cstheme="minorHAnsi"/>
          <w:color w:val="000000" w:themeColor="text1"/>
        </w:rPr>
        <w:t xml:space="preserve"> własność Prototypów Ogniw nie przechodzi na NCBR. NCBR jest uprawniony jedynie do przeprowadzenia Testów Prototypów Ogniw, na warunkach określonych w Umowie.</w:t>
      </w:r>
    </w:p>
    <w:p w14:paraId="7AA25459" w14:textId="5549F97F" w:rsidR="001B220F"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Etapu II, w ramach danego Strumienia i w ramach Wynagrodzenia Podstawowego za wykonanie Etapu II Umowy, Wykonawca jest zobowiązany stworzyć Demonstrator Baterii, </w:t>
      </w:r>
      <w:r w:rsidR="0077712E" w:rsidRPr="00433679">
        <w:rPr>
          <w:rFonts w:asciiTheme="minorHAnsi" w:hAnsiTheme="minorHAnsi" w:cstheme="minorHAnsi"/>
          <w:color w:val="000000" w:themeColor="text1"/>
        </w:rPr>
        <w:t xml:space="preserve">o cechach określonych </w:t>
      </w:r>
      <w:r w:rsidRPr="00433679">
        <w:rPr>
          <w:rFonts w:asciiTheme="minorHAnsi" w:hAnsiTheme="minorHAnsi" w:cstheme="minorHAnsi"/>
          <w:color w:val="000000" w:themeColor="text1"/>
        </w:rPr>
        <w:t>zgodnie z Załącznikami nr 1 i nr 4 do Regulaminu oraz Wnioskiem.</w:t>
      </w:r>
    </w:p>
    <w:p w14:paraId="65968BC1" w14:textId="1CBDAF91" w:rsidR="009951B5"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b/>
          <w:bCs/>
          <w:color w:val="000000" w:themeColor="text1"/>
        </w:rPr>
        <w:t>[</w:t>
      </w:r>
      <w:r w:rsidR="009951B5" w:rsidRPr="00433679">
        <w:rPr>
          <w:rFonts w:asciiTheme="minorHAnsi" w:hAnsiTheme="minorHAnsi" w:cstheme="minorHAnsi"/>
          <w:b/>
          <w:bCs/>
          <w:color w:val="000000" w:themeColor="text1"/>
        </w:rPr>
        <w:t>Lokalizacja testów Prototyp</w:t>
      </w:r>
      <w:r w:rsidR="004B7609" w:rsidRPr="00433679">
        <w:rPr>
          <w:rFonts w:asciiTheme="minorHAnsi" w:hAnsiTheme="minorHAnsi" w:cstheme="minorHAnsi"/>
          <w:b/>
          <w:bCs/>
          <w:color w:val="000000" w:themeColor="text1"/>
        </w:rPr>
        <w:t>ów</w:t>
      </w:r>
      <w:r w:rsidR="009951B5" w:rsidRPr="00433679">
        <w:rPr>
          <w:rFonts w:asciiTheme="minorHAnsi" w:hAnsiTheme="minorHAnsi" w:cstheme="minorHAnsi"/>
          <w:b/>
          <w:bCs/>
          <w:color w:val="000000" w:themeColor="text1"/>
        </w:rPr>
        <w:t xml:space="preserve"> </w:t>
      </w:r>
      <w:r w:rsidR="00FE5515" w:rsidRPr="00433679">
        <w:rPr>
          <w:rFonts w:asciiTheme="minorHAnsi" w:hAnsiTheme="minorHAnsi" w:cstheme="minorHAnsi"/>
          <w:b/>
          <w:bCs/>
          <w:color w:val="000000" w:themeColor="text1"/>
        </w:rPr>
        <w:t>Ogniw</w:t>
      </w:r>
      <w:r w:rsidR="009951B5" w:rsidRPr="00433679">
        <w:rPr>
          <w:rFonts w:asciiTheme="minorHAnsi" w:hAnsiTheme="minorHAnsi" w:cstheme="minorHAnsi"/>
          <w:color w:val="000000" w:themeColor="text1"/>
        </w:rPr>
        <w:t>]</w:t>
      </w:r>
      <w:r w:rsidR="004B7609" w:rsidRPr="00433679">
        <w:rPr>
          <w:rFonts w:asciiTheme="minorHAnsi" w:hAnsiTheme="minorHAnsi" w:cstheme="minorHAnsi"/>
          <w:color w:val="000000" w:themeColor="text1"/>
        </w:rPr>
        <w:t xml:space="preserve"> Testy Prototypów </w:t>
      </w:r>
      <w:r w:rsidR="00FE5515" w:rsidRPr="00433679">
        <w:rPr>
          <w:rFonts w:asciiTheme="minorHAnsi" w:hAnsiTheme="minorHAnsi" w:cstheme="minorHAnsi"/>
          <w:color w:val="000000" w:themeColor="text1"/>
        </w:rPr>
        <w:t>Ogniw</w:t>
      </w:r>
      <w:r w:rsidR="004B7609" w:rsidRPr="00433679">
        <w:rPr>
          <w:rFonts w:asciiTheme="minorHAnsi" w:hAnsiTheme="minorHAnsi" w:cstheme="minorHAnsi"/>
          <w:color w:val="000000" w:themeColor="text1"/>
        </w:rPr>
        <w:t xml:space="preserve"> odbędą się w lokalizacji </w:t>
      </w:r>
      <w:r w:rsidR="00554BD9" w:rsidRPr="00433679">
        <w:rPr>
          <w:rFonts w:asciiTheme="minorHAnsi" w:hAnsiTheme="minorHAnsi" w:cstheme="minorHAnsi"/>
          <w:color w:val="000000" w:themeColor="text1"/>
        </w:rPr>
        <w:t>zapewnianej przez i na koszt NCBR, która będzie się znajdować</w:t>
      </w:r>
      <w:r w:rsidR="004B7609" w:rsidRPr="00433679">
        <w:rPr>
          <w:rFonts w:asciiTheme="minorHAnsi" w:hAnsiTheme="minorHAnsi" w:cstheme="minorHAnsi"/>
          <w:color w:val="000000" w:themeColor="text1"/>
        </w:rPr>
        <w:t xml:space="preserve"> na terytorium Rzeczypospolitej Polskiej i </w:t>
      </w:r>
      <w:r w:rsidR="008F00A9" w:rsidRPr="00433679">
        <w:rPr>
          <w:rFonts w:asciiTheme="minorHAnsi" w:hAnsiTheme="minorHAnsi" w:cstheme="minorHAnsi"/>
          <w:color w:val="000000" w:themeColor="text1"/>
        </w:rPr>
        <w:t>zostanie szczegółowo określona</w:t>
      </w:r>
      <w:r w:rsidR="004B7609" w:rsidRPr="00433679">
        <w:rPr>
          <w:rFonts w:asciiTheme="minorHAnsi" w:hAnsiTheme="minorHAnsi" w:cstheme="minorHAnsi"/>
          <w:color w:val="000000" w:themeColor="text1"/>
        </w:rPr>
        <w:t xml:space="preserve"> przez Zamawiającego do wiadomości Wykonawcy, </w:t>
      </w:r>
      <w:r w:rsidR="006560E6" w:rsidRPr="00433679">
        <w:rPr>
          <w:rFonts w:asciiTheme="minorHAnsi" w:hAnsiTheme="minorHAnsi" w:cstheme="minorHAnsi"/>
          <w:color w:val="000000" w:themeColor="text1"/>
        </w:rPr>
        <w:t>w terminie określonym zgodnie z Załącznikiem nr 4 do Regulaminu</w:t>
      </w:r>
      <w:r w:rsidR="004B7609" w:rsidRPr="00433679">
        <w:rPr>
          <w:rFonts w:asciiTheme="minorHAnsi" w:hAnsiTheme="minorHAnsi" w:cstheme="minorHAnsi"/>
          <w:color w:val="000000" w:themeColor="text1"/>
        </w:rPr>
        <w:t>. Wykonawca jest zobowiązany dostarczyć Prototypy</w:t>
      </w:r>
      <w:r w:rsidR="00FE5515" w:rsidRPr="00433679">
        <w:rPr>
          <w:rFonts w:asciiTheme="minorHAnsi" w:hAnsiTheme="minorHAnsi" w:cstheme="minorHAnsi"/>
          <w:color w:val="000000" w:themeColor="text1"/>
        </w:rPr>
        <w:t xml:space="preserve"> Ogniw</w:t>
      </w:r>
      <w:r w:rsidR="004B7609" w:rsidRPr="00433679">
        <w:rPr>
          <w:rFonts w:asciiTheme="minorHAnsi" w:hAnsiTheme="minorHAnsi" w:cstheme="minorHAnsi"/>
          <w:color w:val="000000" w:themeColor="text1"/>
        </w:rPr>
        <w:t xml:space="preserve"> do wskazanej przez NCBR lokalizacji nie później niż w</w:t>
      </w:r>
      <w:r w:rsidR="006560E6" w:rsidRPr="00433679">
        <w:rPr>
          <w:rFonts w:asciiTheme="minorHAnsi" w:hAnsiTheme="minorHAnsi" w:cstheme="minorHAnsi"/>
          <w:color w:val="000000" w:themeColor="text1"/>
        </w:rPr>
        <w:t xml:space="preserve"> terminie wskazanym w zdaniu poprzedzającym</w:t>
      </w:r>
      <w:r w:rsidR="004B7609" w:rsidRPr="00433679">
        <w:rPr>
          <w:rFonts w:asciiTheme="minorHAnsi" w:hAnsiTheme="minorHAnsi" w:cstheme="minorHAnsi"/>
          <w:color w:val="000000" w:themeColor="text1"/>
        </w:rPr>
        <w:t xml:space="preserve">. Uwarunkowania dotyczące pomieszczeń w których będą prowadzone Testy Prototypów </w:t>
      </w:r>
      <w:r w:rsidR="00FE5515" w:rsidRPr="00433679">
        <w:rPr>
          <w:rFonts w:asciiTheme="minorHAnsi" w:hAnsiTheme="minorHAnsi" w:cstheme="minorHAnsi"/>
          <w:color w:val="000000" w:themeColor="text1"/>
        </w:rPr>
        <w:t>Ogniw</w:t>
      </w:r>
      <w:r w:rsidR="004B7609" w:rsidRPr="00433679">
        <w:rPr>
          <w:rFonts w:asciiTheme="minorHAnsi" w:hAnsiTheme="minorHAnsi" w:cstheme="minorHAnsi"/>
          <w:color w:val="000000" w:themeColor="text1"/>
        </w:rPr>
        <w:t xml:space="preserve"> określa Załącznik nr 4 do Regulaminu.</w:t>
      </w:r>
    </w:p>
    <w:p w14:paraId="4C4FE177" w14:textId="7E43B28A" w:rsidR="00FE5515" w:rsidRPr="00433679" w:rsidRDefault="009951B5" w:rsidP="00433679">
      <w:pPr>
        <w:pStyle w:val="Akapitzlist"/>
        <w:numPr>
          <w:ilvl w:val="0"/>
          <w:numId w:val="73"/>
        </w:numPr>
        <w:spacing w:before="60" w:after="60"/>
        <w:ind w:left="426"/>
        <w:jc w:val="both"/>
        <w:rPr>
          <w:rFonts w:asciiTheme="minorHAnsi" w:hAnsiTheme="minorHAnsi" w:cstheme="minorHAnsi"/>
          <w:color w:val="000000" w:themeColor="text1"/>
        </w:rPr>
      </w:pPr>
      <w:bookmarkStart w:id="228" w:name="_Ref70333542"/>
      <w:r w:rsidRPr="00433679">
        <w:rPr>
          <w:rFonts w:asciiTheme="minorHAnsi" w:hAnsiTheme="minorHAnsi" w:cstheme="minorHAnsi"/>
          <w:color w:val="000000" w:themeColor="text1"/>
        </w:rPr>
        <w:t>[</w:t>
      </w:r>
      <w:r w:rsidR="00FE5515" w:rsidRPr="00433679">
        <w:rPr>
          <w:rFonts w:asciiTheme="minorHAnsi" w:hAnsiTheme="minorHAnsi" w:cstheme="minorHAnsi"/>
          <w:b/>
          <w:bCs/>
          <w:color w:val="000000" w:themeColor="text1"/>
        </w:rPr>
        <w:t xml:space="preserve">Przekazanie </w:t>
      </w:r>
      <w:r w:rsidRPr="00433679">
        <w:rPr>
          <w:rFonts w:asciiTheme="minorHAnsi" w:hAnsiTheme="minorHAnsi" w:cstheme="minorHAnsi"/>
          <w:b/>
          <w:bCs/>
          <w:color w:val="000000" w:themeColor="text1"/>
        </w:rPr>
        <w:t>Demonstratora Baterii</w:t>
      </w:r>
      <w:r w:rsidRPr="00433679">
        <w:rPr>
          <w:rFonts w:asciiTheme="minorHAnsi" w:hAnsiTheme="minorHAnsi" w:cstheme="minorHAnsi"/>
          <w:color w:val="000000" w:themeColor="text1"/>
        </w:rPr>
        <w:t xml:space="preserve">] </w:t>
      </w:r>
      <w:r w:rsidR="00FE5515" w:rsidRPr="00433679">
        <w:rPr>
          <w:rFonts w:asciiTheme="minorHAnsi" w:hAnsiTheme="minorHAnsi" w:cstheme="minorHAnsi"/>
          <w:color w:val="000000" w:themeColor="text1"/>
        </w:rPr>
        <w:t>NCBR nie później niż w terminie 60 dni od rozpoczęcia Etapu II jest uprawniony wskazać Wykonawcy, wedle uznania NCBR, że Wykonawca jest zobowiązany</w:t>
      </w:r>
      <w:ins w:id="229" w:author="Autor">
        <w:r w:rsidR="00D72DAD">
          <w:rPr>
            <w:rFonts w:asciiTheme="minorHAnsi" w:hAnsiTheme="minorHAnsi" w:cstheme="minorHAnsi"/>
            <w:color w:val="000000" w:themeColor="text1"/>
          </w:rPr>
          <w:t xml:space="preserve"> </w:t>
        </w:r>
        <w:r w:rsidR="00D72DAD">
          <w:rPr>
            <w:rFonts w:asciiTheme="minorHAnsi" w:hAnsiTheme="minorHAnsi"/>
            <w:color w:val="000000" w:themeColor="text1"/>
          </w:rPr>
          <w:t>w terminie określonym w Harmonogramie Przedsięwzięcia</w:t>
        </w:r>
      </w:ins>
      <w:r w:rsidR="00FE5515" w:rsidRPr="00433679">
        <w:rPr>
          <w:rFonts w:asciiTheme="minorHAnsi" w:hAnsiTheme="minorHAnsi" w:cstheme="minorHAnsi"/>
          <w:color w:val="000000" w:themeColor="text1"/>
        </w:rPr>
        <w:t xml:space="preserve"> </w:t>
      </w:r>
      <w:del w:id="230" w:author="Autor">
        <w:r w:rsidR="00FE5515" w:rsidRPr="00433679" w:rsidDel="00D72DAD">
          <w:rPr>
            <w:rFonts w:asciiTheme="minorHAnsi" w:hAnsiTheme="minorHAnsi" w:cstheme="minorHAnsi"/>
            <w:color w:val="000000" w:themeColor="text1"/>
          </w:rPr>
          <w:delText>w terminie doręczenia Wyników Prac Etapu II w zakresie Demonstratora</w:delText>
        </w:r>
        <w:r w:rsidR="00957D44" w:rsidRPr="00433679" w:rsidDel="00D72DAD">
          <w:rPr>
            <w:rFonts w:asciiTheme="minorHAnsi" w:hAnsiTheme="minorHAnsi" w:cstheme="minorHAnsi"/>
            <w:color w:val="000000" w:themeColor="text1"/>
          </w:rPr>
          <w:delText xml:space="preserve"> Baterii</w:delText>
        </w:r>
        <w:r w:rsidR="001C3C0E" w:rsidRPr="00433679" w:rsidDel="00D72DAD">
          <w:rPr>
            <w:rFonts w:asciiTheme="minorHAnsi" w:hAnsiTheme="minorHAnsi" w:cstheme="minorHAnsi"/>
            <w:color w:val="000000" w:themeColor="text1"/>
          </w:rPr>
          <w:delText xml:space="preserve"> </w:delText>
        </w:r>
      </w:del>
      <w:r w:rsidR="001C3C0E" w:rsidRPr="00433679">
        <w:rPr>
          <w:rFonts w:asciiTheme="minorHAnsi" w:hAnsiTheme="minorHAnsi" w:cstheme="minorHAnsi"/>
          <w:color w:val="000000" w:themeColor="text1"/>
        </w:rPr>
        <w:t>w ramach Wynagrodzenia Podstawowego za realizację Etapu II</w:t>
      </w:r>
      <w:r w:rsidR="00FE5515" w:rsidRPr="00433679">
        <w:rPr>
          <w:rFonts w:asciiTheme="minorHAnsi" w:hAnsiTheme="minorHAnsi" w:cstheme="minorHAnsi"/>
          <w:color w:val="000000" w:themeColor="text1"/>
        </w:rPr>
        <w:t>:</w:t>
      </w:r>
      <w:bookmarkEnd w:id="228"/>
    </w:p>
    <w:p w14:paraId="32216C8F" w14:textId="0A88B375" w:rsidR="009951B5"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31" w:name="_Ref70333557"/>
      <w:r w:rsidRPr="00433679">
        <w:rPr>
          <w:rFonts w:asciiTheme="minorHAnsi" w:hAnsiTheme="minorHAnsi" w:cstheme="minorHAnsi"/>
          <w:color w:val="000000" w:themeColor="text1"/>
        </w:rPr>
        <w:t xml:space="preserve">dostarczyć go </w:t>
      </w:r>
      <w:r w:rsidR="00FE6E9A" w:rsidRPr="00433679">
        <w:rPr>
          <w:rFonts w:asciiTheme="minorHAnsi" w:hAnsiTheme="minorHAnsi" w:cstheme="minorHAnsi"/>
          <w:color w:val="000000" w:themeColor="text1"/>
        </w:rPr>
        <w:t xml:space="preserve">wraz z niezbędną sporządzoną na piśmie specyfikacją techniczną służącą właściwej integracji Demonstratora Baterii w ramach Demonstratora Systemu </w:t>
      </w:r>
      <w:r w:rsidRPr="00433679">
        <w:rPr>
          <w:rFonts w:asciiTheme="minorHAnsi" w:hAnsiTheme="minorHAnsi" w:cstheme="minorHAnsi"/>
          <w:color w:val="000000" w:themeColor="text1"/>
        </w:rPr>
        <w:t>Uczestnikowi Przedsięwzięcia tworzącemu Demonstrator Systemu</w:t>
      </w:r>
      <w:r w:rsidR="00CE3F6E" w:rsidRPr="00433679">
        <w:rPr>
          <w:rFonts w:asciiTheme="minorHAnsi" w:hAnsiTheme="minorHAnsi" w:cstheme="minorHAnsi"/>
          <w:color w:val="000000" w:themeColor="text1"/>
        </w:rPr>
        <w:t xml:space="preserve"> w celu wykorzystania Demonstratora Baterii jako Bateri</w:t>
      </w:r>
      <w:r w:rsidR="009D3E4B" w:rsidRPr="00433679">
        <w:rPr>
          <w:rFonts w:asciiTheme="minorHAnsi" w:hAnsiTheme="minorHAnsi" w:cstheme="minorHAnsi"/>
          <w:color w:val="000000" w:themeColor="text1"/>
        </w:rPr>
        <w:t>i</w:t>
      </w:r>
      <w:r w:rsidR="00CE3F6E" w:rsidRPr="00433679">
        <w:rPr>
          <w:rFonts w:asciiTheme="minorHAnsi" w:hAnsiTheme="minorHAnsi" w:cstheme="minorHAnsi"/>
          <w:color w:val="000000" w:themeColor="text1"/>
        </w:rPr>
        <w:t xml:space="preserve"> Systemow</w:t>
      </w:r>
      <w:r w:rsidR="009D3E4B" w:rsidRPr="00433679">
        <w:rPr>
          <w:rFonts w:asciiTheme="minorHAnsi" w:hAnsiTheme="minorHAnsi" w:cstheme="minorHAnsi"/>
          <w:color w:val="000000" w:themeColor="text1"/>
        </w:rPr>
        <w:t>ej</w:t>
      </w:r>
      <w:r w:rsidRPr="00433679">
        <w:rPr>
          <w:rFonts w:asciiTheme="minorHAnsi" w:hAnsiTheme="minorHAnsi" w:cstheme="minorHAnsi"/>
          <w:color w:val="000000" w:themeColor="text1"/>
        </w:rPr>
        <w:t>,</w:t>
      </w:r>
      <w:r w:rsidR="002A5561" w:rsidRPr="00433679">
        <w:rPr>
          <w:rFonts w:asciiTheme="minorHAnsi" w:hAnsiTheme="minorHAnsi" w:cstheme="minorHAnsi"/>
          <w:color w:val="000000" w:themeColor="text1"/>
        </w:rPr>
        <w:t xml:space="preserve"> jeśli </w:t>
      </w:r>
      <w:r w:rsidR="00143A17" w:rsidRPr="00433679">
        <w:rPr>
          <w:rFonts w:asciiTheme="minorHAnsi" w:hAnsiTheme="minorHAnsi" w:cstheme="minorHAnsi"/>
          <w:color w:val="000000" w:themeColor="text1"/>
        </w:rPr>
        <w:t xml:space="preserve">NCBR skorzystał </w:t>
      </w:r>
      <w:r w:rsidR="002A5561" w:rsidRPr="00433679">
        <w:rPr>
          <w:rFonts w:asciiTheme="minorHAnsi" w:hAnsiTheme="minorHAnsi" w:cstheme="minorHAnsi"/>
          <w:color w:val="000000" w:themeColor="text1"/>
        </w:rPr>
        <w:t>z prawa opcji do integracji Rozwiązań,</w:t>
      </w:r>
      <w:r w:rsidR="00E92C00" w:rsidRPr="00433679">
        <w:rPr>
          <w:rFonts w:asciiTheme="minorHAnsi" w:hAnsiTheme="minorHAnsi" w:cstheme="minorHAnsi"/>
          <w:color w:val="000000" w:themeColor="text1"/>
        </w:rPr>
        <w:t xml:space="preserve"> określonej w umowie z takim Uczestnikiem Przedsięwzięcia, albo</w:t>
      </w:r>
      <w:bookmarkEnd w:id="231"/>
    </w:p>
    <w:p w14:paraId="546CC7B1" w14:textId="7C2073D2" w:rsidR="00FE5515"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32" w:name="_Ref70334384"/>
      <w:r w:rsidRPr="00433679">
        <w:rPr>
          <w:rFonts w:asciiTheme="minorHAnsi" w:hAnsiTheme="minorHAnsi" w:cstheme="minorHAnsi"/>
          <w:color w:val="000000" w:themeColor="text1"/>
        </w:rPr>
        <w:lastRenderedPageBreak/>
        <w:t>dostarczyć go Partnerowi Strategicznemu</w:t>
      </w:r>
      <w:r w:rsidR="00E92C00" w:rsidRPr="00433679">
        <w:rPr>
          <w:rFonts w:asciiTheme="minorHAnsi" w:hAnsiTheme="minorHAnsi" w:cstheme="minorHAnsi"/>
          <w:color w:val="000000" w:themeColor="text1"/>
        </w:rPr>
        <w:t xml:space="preserve"> albo</w:t>
      </w:r>
      <w:bookmarkEnd w:id="232"/>
    </w:p>
    <w:p w14:paraId="22A7F3EC" w14:textId="4C60AF0F" w:rsidR="00B05384"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33" w:name="_Ref70334386"/>
      <w:r w:rsidRPr="00433679">
        <w:rPr>
          <w:rFonts w:asciiTheme="minorHAnsi" w:hAnsiTheme="minorHAnsi" w:cstheme="minorHAnsi"/>
          <w:color w:val="000000" w:themeColor="text1"/>
        </w:rPr>
        <w:t>dostarczyć go bezpośrednio NCBR</w:t>
      </w:r>
      <w:r w:rsidR="00B05384" w:rsidRPr="00433679">
        <w:rPr>
          <w:rFonts w:asciiTheme="minorHAnsi" w:hAnsiTheme="minorHAnsi" w:cstheme="minorHAnsi"/>
          <w:color w:val="000000" w:themeColor="text1"/>
        </w:rPr>
        <w:t>.</w:t>
      </w:r>
      <w:bookmarkEnd w:id="233"/>
    </w:p>
    <w:p w14:paraId="32848992" w14:textId="775E76B4" w:rsidR="001C3C0E" w:rsidRPr="00433679" w:rsidRDefault="001C3C0E" w:rsidP="00433679">
      <w:pPr>
        <w:pStyle w:val="Akapitzlist"/>
        <w:numPr>
          <w:ilvl w:val="0"/>
          <w:numId w:val="73"/>
        </w:numPr>
        <w:spacing w:before="60" w:after="60"/>
        <w:ind w:left="426"/>
        <w:jc w:val="both"/>
        <w:rPr>
          <w:rFonts w:asciiTheme="minorHAnsi" w:hAnsiTheme="minorHAnsi" w:cstheme="minorHAnsi"/>
          <w:color w:val="000000" w:themeColor="text1"/>
        </w:rPr>
      </w:pPr>
      <w:bookmarkStart w:id="234" w:name="_Ref70333544"/>
      <w:r w:rsidRPr="00433679">
        <w:rPr>
          <w:rFonts w:asciiTheme="minorHAnsi" w:hAnsiTheme="minorHAnsi" w:cstheme="minorHAnsi"/>
          <w:color w:val="000000" w:themeColor="text1"/>
        </w:rPr>
        <w:t xml:space="preserve">W przypadku określonym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_Ref70333542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bookmarkEnd w:id="234"/>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_Ref70333557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4DB50DB9" w14:textId="159D26EA" w:rsidR="00B628E4" w:rsidRPr="00433679" w:rsidRDefault="00B628E4"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ocena </w:t>
      </w:r>
      <w:r w:rsidR="00B575BB" w:rsidRPr="00433679">
        <w:rPr>
          <w:rFonts w:asciiTheme="minorHAnsi" w:hAnsiTheme="minorHAnsi" w:cstheme="minorHAnsi"/>
          <w:color w:val="000000" w:themeColor="text1"/>
        </w:rPr>
        <w:t xml:space="preserve">i Odbiór </w:t>
      </w:r>
      <w:r w:rsidRPr="00433679">
        <w:rPr>
          <w:rFonts w:asciiTheme="minorHAnsi" w:hAnsiTheme="minorHAnsi" w:cstheme="minorHAnsi"/>
          <w:color w:val="000000" w:themeColor="text1"/>
        </w:rPr>
        <w:t xml:space="preserve">Demonstratora Baterii </w:t>
      </w:r>
      <w:r w:rsidR="00B575BB" w:rsidRPr="00433679">
        <w:rPr>
          <w:rFonts w:asciiTheme="minorHAnsi" w:hAnsiTheme="minorHAnsi" w:cstheme="minorHAnsi"/>
          <w:color w:val="000000" w:themeColor="text1"/>
        </w:rPr>
        <w:t xml:space="preserve">są </w:t>
      </w:r>
      <w:r w:rsidRPr="00433679">
        <w:rPr>
          <w:rFonts w:asciiTheme="minorHAnsi" w:hAnsiTheme="minorHAnsi" w:cstheme="minorHAnsi"/>
          <w:color w:val="000000" w:themeColor="text1"/>
        </w:rPr>
        <w:t>prowadzon</w:t>
      </w:r>
      <w:r w:rsidR="00B575BB" w:rsidRPr="00433679">
        <w:rPr>
          <w:rFonts w:asciiTheme="minorHAnsi" w:hAnsiTheme="minorHAnsi" w:cstheme="minorHAnsi"/>
          <w:color w:val="000000" w:themeColor="text1"/>
        </w:rPr>
        <w:t>e</w:t>
      </w:r>
      <w:r w:rsidRPr="00433679">
        <w:rPr>
          <w:rFonts w:asciiTheme="minorHAnsi" w:hAnsiTheme="minorHAnsi" w:cstheme="minorHAnsi"/>
          <w:color w:val="000000" w:themeColor="text1"/>
        </w:rPr>
        <w:t xml:space="preserve"> w ramach oceny </w:t>
      </w:r>
      <w:r w:rsidR="00B575BB" w:rsidRPr="00433679">
        <w:rPr>
          <w:rFonts w:asciiTheme="minorHAnsi" w:hAnsiTheme="minorHAnsi" w:cstheme="minorHAnsi"/>
          <w:color w:val="000000" w:themeColor="text1"/>
        </w:rPr>
        <w:t xml:space="preserve">i Odbioru </w:t>
      </w:r>
      <w:r w:rsidRPr="00433679">
        <w:rPr>
          <w:rFonts w:asciiTheme="minorHAnsi" w:hAnsiTheme="minorHAnsi" w:cstheme="minorHAnsi"/>
          <w:color w:val="000000" w:themeColor="text1"/>
        </w:rPr>
        <w:t>Demonstratora Systemu</w:t>
      </w:r>
      <w:r w:rsidR="00560DC7" w:rsidRPr="00433679">
        <w:rPr>
          <w:rFonts w:asciiTheme="minorHAnsi" w:hAnsiTheme="minorHAnsi" w:cstheme="minorHAnsi"/>
          <w:color w:val="000000" w:themeColor="text1"/>
        </w:rPr>
        <w:t>;</w:t>
      </w:r>
    </w:p>
    <w:p w14:paraId="26A3116B" w14:textId="77777777" w:rsidR="00B628E4" w:rsidRPr="00433679" w:rsidRDefault="001C3C0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oraz Uczestnik Przedsięwzięcia tworzący Demonstrator Systemu po połączeniu z nim Demonstratora Baterii, stają się przejściowo współwłaścicielami Demonstratora Systemu</w:t>
      </w:r>
      <w:r w:rsidR="00851DFC" w:rsidRPr="00433679">
        <w:rPr>
          <w:rFonts w:asciiTheme="minorHAnsi" w:hAnsiTheme="minorHAnsi" w:cstheme="minorHAnsi"/>
          <w:color w:val="000000" w:themeColor="text1"/>
        </w:rPr>
        <w:t>, przy czym</w:t>
      </w:r>
      <w:r w:rsidR="00B628E4" w:rsidRPr="00433679">
        <w:rPr>
          <w:rFonts w:asciiTheme="minorHAnsi" w:hAnsiTheme="minorHAnsi" w:cstheme="minorHAnsi"/>
          <w:color w:val="000000" w:themeColor="text1"/>
        </w:rPr>
        <w:t>:</w:t>
      </w:r>
    </w:p>
    <w:p w14:paraId="1732A6E3" w14:textId="61F52841" w:rsidR="00B05384" w:rsidRPr="00433679" w:rsidRDefault="007F087F" w:rsidP="00433679">
      <w:pPr>
        <w:pStyle w:val="Akapitzlist"/>
        <w:numPr>
          <w:ilvl w:val="2"/>
          <w:numId w:val="73"/>
        </w:numPr>
        <w:spacing w:before="60" w:after="60"/>
        <w:ind w:left="1276"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udziały Wykonawcy we własności Demonstratora Systemu wraz z zintegrowanym w jego ramach Demonstratorem Baterii przechodz</w:t>
      </w:r>
      <w:r w:rsidR="00B628E4" w:rsidRPr="00433679">
        <w:rPr>
          <w:rFonts w:asciiTheme="minorHAnsi" w:hAnsiTheme="minorHAnsi" w:cstheme="minorHAnsi"/>
          <w:color w:val="000000" w:themeColor="text1"/>
        </w:rPr>
        <w:t>ą</w:t>
      </w:r>
      <w:r w:rsidRPr="00433679">
        <w:rPr>
          <w:rFonts w:asciiTheme="minorHAnsi" w:hAnsiTheme="minorHAnsi" w:cstheme="minorHAnsi"/>
          <w:color w:val="000000" w:themeColor="text1"/>
        </w:rPr>
        <w:t xml:space="preserve"> na podmiot wskazany przez NCBR z chwilą </w:t>
      </w:r>
      <w:r w:rsidR="00B628E4" w:rsidRPr="00433679">
        <w:rPr>
          <w:rFonts w:asciiTheme="minorHAnsi" w:hAnsiTheme="minorHAnsi" w:cstheme="minorHAnsi"/>
          <w:color w:val="000000" w:themeColor="text1"/>
        </w:rPr>
        <w:t xml:space="preserve">instalacji Demonstratora Systemu na Nieruchomości Demonstracyjnej, w ramach </w:t>
      </w:r>
      <w:r w:rsidRPr="00433679">
        <w:rPr>
          <w:rFonts w:asciiTheme="minorHAnsi" w:hAnsiTheme="minorHAnsi" w:cstheme="minorHAnsi"/>
          <w:color w:val="000000" w:themeColor="text1"/>
        </w:rPr>
        <w:t>Wynagrodzenia Podstawowego</w:t>
      </w:r>
      <w:r w:rsidR="00560DC7" w:rsidRPr="00433679">
        <w:rPr>
          <w:rFonts w:asciiTheme="minorHAnsi" w:hAnsiTheme="minorHAnsi" w:cstheme="minorHAnsi"/>
          <w:color w:val="000000" w:themeColor="text1"/>
        </w:rPr>
        <w:t xml:space="preserve"> Wykonawcy</w:t>
      </w:r>
      <w:r w:rsidRPr="00433679">
        <w:rPr>
          <w:rFonts w:asciiTheme="minorHAnsi" w:hAnsiTheme="minorHAnsi" w:cstheme="minorHAnsi"/>
          <w:color w:val="000000" w:themeColor="text1"/>
        </w:rPr>
        <w:t xml:space="preserve"> za Etap II,</w:t>
      </w:r>
    </w:p>
    <w:p w14:paraId="6E5B2499" w14:textId="097277AC" w:rsidR="00B628E4" w:rsidRPr="00433679" w:rsidRDefault="00B628E4" w:rsidP="00433679">
      <w:pPr>
        <w:pStyle w:val="Akapitzlist"/>
        <w:numPr>
          <w:ilvl w:val="2"/>
          <w:numId w:val="73"/>
        </w:numPr>
        <w:spacing w:before="60" w:after="60"/>
        <w:ind w:left="1276"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w</w:t>
      </w:r>
      <w:r w:rsidR="00560DC7" w:rsidRPr="00433679">
        <w:rPr>
          <w:rFonts w:asciiTheme="minorHAnsi" w:hAnsiTheme="minorHAnsi" w:cstheme="minorHAnsi"/>
          <w:color w:val="000000" w:themeColor="text1"/>
        </w:rPr>
        <w:t xml:space="preserve"> przypadku</w:t>
      </w:r>
      <w:r w:rsidRPr="00433679">
        <w:rPr>
          <w:rFonts w:asciiTheme="minorHAnsi" w:hAnsiTheme="minorHAnsi" w:cstheme="minorHAnsi"/>
          <w:color w:val="000000" w:themeColor="text1"/>
        </w:rPr>
        <w:t xml:space="preserve"> </w:t>
      </w:r>
      <w:r w:rsidR="00560DC7" w:rsidRPr="00433679">
        <w:rPr>
          <w:rFonts w:asciiTheme="minorHAnsi" w:hAnsiTheme="minorHAnsi" w:cstheme="minorHAnsi"/>
          <w:color w:val="000000" w:themeColor="text1"/>
        </w:rPr>
        <w:t xml:space="preserve">braku </w:t>
      </w:r>
      <w:r w:rsidR="00276425" w:rsidRPr="00433679">
        <w:rPr>
          <w:rFonts w:asciiTheme="minorHAnsi" w:hAnsiTheme="minorHAnsi" w:cstheme="minorHAnsi"/>
          <w:color w:val="000000" w:themeColor="text1"/>
        </w:rPr>
        <w:t>O</w:t>
      </w:r>
      <w:r w:rsidRPr="00433679">
        <w:rPr>
          <w:rFonts w:asciiTheme="minorHAnsi" w:hAnsiTheme="minorHAnsi" w:cstheme="minorHAnsi"/>
          <w:color w:val="000000" w:themeColor="text1"/>
        </w:rPr>
        <w:t xml:space="preserve">dbioru Demonstratora Baterii, </w:t>
      </w:r>
      <w:r w:rsidR="00484B71" w:rsidRPr="00433679">
        <w:rPr>
          <w:rFonts w:asciiTheme="minorHAnsi" w:hAnsiTheme="minorHAnsi" w:cstheme="minorHAnsi"/>
          <w:color w:val="000000" w:themeColor="text1"/>
        </w:rPr>
        <w:t xml:space="preserve">NCBR </w:t>
      </w:r>
      <w:r w:rsidR="00560DC7" w:rsidRPr="00433679">
        <w:rPr>
          <w:rFonts w:asciiTheme="minorHAnsi" w:hAnsiTheme="minorHAnsi" w:cstheme="minorHAnsi"/>
          <w:color w:val="000000" w:themeColor="text1"/>
        </w:rPr>
        <w:t>zapewni, że Uczestnik Przedsięwzięcia tworzący Demonstrator Systemu będzie zobowiązany dokonać dezintegracji Demonstratora Baterii z Demonstratorem Systemu, zaś podmiot, który nabył własność Demonstratora Baterii zgodnie z lit. a) przeniesienie na Wykonawcę zwrotnie posiadanie i własność Demonstratora Baterii</w:t>
      </w:r>
      <w:r w:rsidR="007F70CB" w:rsidRPr="00433679">
        <w:rPr>
          <w:rFonts w:asciiTheme="minorHAnsi" w:hAnsiTheme="minorHAnsi" w:cstheme="minorHAnsi"/>
          <w:color w:val="000000" w:themeColor="text1"/>
        </w:rPr>
        <w:t>, przy czym przeniesienie własności nastąpi z chwilą wydania Demonstratora Baterii</w:t>
      </w:r>
      <w:r w:rsidR="00560DC7" w:rsidRPr="00433679">
        <w:rPr>
          <w:rFonts w:asciiTheme="minorHAnsi" w:hAnsiTheme="minorHAnsi" w:cstheme="minorHAnsi"/>
          <w:color w:val="000000" w:themeColor="text1"/>
        </w:rPr>
        <w:t>;</w:t>
      </w:r>
    </w:p>
    <w:p w14:paraId="4AADF194" w14:textId="583D1B5F"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odpowiada </w:t>
      </w:r>
      <w:r w:rsidR="00165D28" w:rsidRPr="00433679">
        <w:rPr>
          <w:rFonts w:asciiTheme="minorHAnsi" w:hAnsiTheme="minorHAnsi" w:cstheme="minorHAnsi"/>
          <w:color w:val="000000" w:themeColor="text1"/>
        </w:rPr>
        <w:t xml:space="preserve">względem NCBR </w:t>
      </w:r>
      <w:r w:rsidRPr="00433679">
        <w:rPr>
          <w:rFonts w:asciiTheme="minorHAnsi" w:hAnsiTheme="minorHAnsi" w:cstheme="minorHAnsi"/>
          <w:color w:val="000000" w:themeColor="text1"/>
        </w:rPr>
        <w:t>w granicach rękojmi za działanie Demonstratora Baterii w ramach Demonstratora Systemu, z zastrzeżeniem kolejnych punktów,</w:t>
      </w:r>
    </w:p>
    <w:p w14:paraId="322DDB31" w14:textId="078CCD6B"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Uczestnik Przedsięwzięcia tworzący Demonstrator Systemu odpowiada za integrację Demonstratora Baterii w ramach Demonstratora Systemu jako Baterię Systemową</w:t>
      </w:r>
      <w:r w:rsidR="00560DC7" w:rsidRPr="00433679">
        <w:rPr>
          <w:rFonts w:asciiTheme="minorHAnsi" w:hAnsiTheme="minorHAnsi" w:cstheme="minorHAnsi"/>
          <w:color w:val="000000" w:themeColor="text1"/>
        </w:rPr>
        <w:t>;</w:t>
      </w:r>
    </w:p>
    <w:p w14:paraId="50FCE515" w14:textId="34050E44" w:rsidR="00D7474E" w:rsidRPr="00433679" w:rsidRDefault="00753615"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zapewni w </w:t>
      </w:r>
      <w:r w:rsidR="006560E6" w:rsidRPr="00433679">
        <w:rPr>
          <w:rFonts w:asciiTheme="minorHAnsi" w:hAnsiTheme="minorHAnsi" w:cstheme="minorHAnsi"/>
          <w:color w:val="000000" w:themeColor="text1"/>
        </w:rPr>
        <w:t>umowie</w:t>
      </w:r>
      <w:r w:rsidRPr="00433679">
        <w:rPr>
          <w:rFonts w:asciiTheme="minorHAnsi" w:hAnsiTheme="minorHAnsi" w:cstheme="minorHAnsi"/>
          <w:color w:val="000000" w:themeColor="text1"/>
        </w:rPr>
        <w:t xml:space="preserve"> z Uczestnikiem Przedsięwzięcia tworzącym Demonstrator Systemu, że</w:t>
      </w:r>
      <w:r w:rsidR="00D7474E" w:rsidRPr="00433679">
        <w:rPr>
          <w:rFonts w:asciiTheme="minorHAnsi" w:hAnsiTheme="minorHAnsi" w:cstheme="minorHAnsi"/>
          <w:color w:val="000000" w:themeColor="text1"/>
        </w:rPr>
        <w:t>:</w:t>
      </w:r>
    </w:p>
    <w:p w14:paraId="3163473D" w14:textId="691B4633" w:rsidR="00D7474E" w:rsidRPr="00433679" w:rsidRDefault="00BF3168" w:rsidP="00433679">
      <w:pPr>
        <w:pStyle w:val="Akapitzlist"/>
        <w:numPr>
          <w:ilvl w:val="2"/>
          <w:numId w:val="73"/>
        </w:numPr>
        <w:spacing w:before="60" w:after="60"/>
        <w:ind w:left="1276"/>
        <w:jc w:val="both"/>
        <w:rPr>
          <w:rFonts w:asciiTheme="minorHAnsi" w:hAnsiTheme="minorHAnsi" w:cstheme="minorHAnsi"/>
          <w:color w:val="000000" w:themeColor="text1"/>
        </w:rPr>
      </w:pPr>
      <w:r w:rsidRPr="00433679">
        <w:rPr>
          <w:rFonts w:asciiTheme="minorHAnsi" w:hAnsiTheme="minorHAnsi" w:cstheme="minorHAnsi"/>
          <w:color w:val="000000" w:themeColor="text1"/>
        </w:rPr>
        <w:t>t</w:t>
      </w:r>
      <w:r w:rsidR="00D7474E" w:rsidRPr="00433679">
        <w:rPr>
          <w:rFonts w:asciiTheme="minorHAnsi" w:hAnsiTheme="minorHAnsi" w:cstheme="minorHAnsi"/>
          <w:color w:val="000000" w:themeColor="text1"/>
        </w:rPr>
        <w:t xml:space="preserve">aki Uczestnik Przedsięwzięcia poza dokonaniem integracji Demonstratora Baterii w Demonstratorze Systemu będzie zobowiązany nie dokonywać względem Demonstratora Baterii żadnych czynności </w:t>
      </w:r>
      <w:r w:rsidRPr="00433679">
        <w:rPr>
          <w:rFonts w:asciiTheme="minorHAnsi" w:hAnsiTheme="minorHAnsi" w:cstheme="minorHAnsi"/>
          <w:color w:val="000000" w:themeColor="text1"/>
        </w:rPr>
        <w:t>zmierzających do</w:t>
      </w:r>
      <w:r w:rsidR="00D7474E" w:rsidRPr="00433679">
        <w:rPr>
          <w:rFonts w:asciiTheme="minorHAnsi" w:hAnsiTheme="minorHAnsi" w:cstheme="minorHAnsi"/>
          <w:color w:val="000000" w:themeColor="text1"/>
        </w:rPr>
        <w:t xml:space="preserve"> odtworzenia konstrukcji Demonstratora Baterii i zastosowanych w niej rozwiązań, ponad</w:t>
      </w:r>
      <w:r w:rsidRPr="00433679">
        <w:rPr>
          <w:rFonts w:asciiTheme="minorHAnsi" w:hAnsiTheme="minorHAnsi" w:cstheme="minorHAnsi"/>
          <w:color w:val="000000" w:themeColor="text1"/>
        </w:rPr>
        <w:t xml:space="preserve"> badania służące uzyskaniu informacji niezbędnych </w:t>
      </w:r>
      <w:r w:rsidR="00D7474E" w:rsidRPr="00433679">
        <w:rPr>
          <w:rFonts w:asciiTheme="minorHAnsi" w:hAnsiTheme="minorHAnsi" w:cstheme="minorHAnsi"/>
          <w:color w:val="000000" w:themeColor="text1"/>
        </w:rPr>
        <w:t xml:space="preserve">dla stworzenia Demonstratora Systemu, zaś pozyskane informacje związane z Demonstratorem Baterii będzie </w:t>
      </w:r>
      <w:r w:rsidRPr="00433679">
        <w:rPr>
          <w:rFonts w:asciiTheme="minorHAnsi" w:hAnsiTheme="minorHAnsi" w:cstheme="minorHAnsi"/>
          <w:color w:val="000000" w:themeColor="text1"/>
        </w:rPr>
        <w:t xml:space="preserve">on </w:t>
      </w:r>
      <w:r w:rsidR="00D7474E" w:rsidRPr="00433679">
        <w:rPr>
          <w:rFonts w:asciiTheme="minorHAnsi" w:hAnsiTheme="minorHAnsi" w:cstheme="minorHAnsi"/>
          <w:color w:val="000000" w:themeColor="text1"/>
        </w:rPr>
        <w:t>zobowiązany zachować w poufności na zasadach odpowiadających zasadom określonym w Umowie</w:t>
      </w:r>
      <w:r w:rsidR="009722E7" w:rsidRPr="00433679">
        <w:rPr>
          <w:rFonts w:asciiTheme="minorHAnsi" w:hAnsiTheme="minorHAnsi" w:cstheme="minorHAnsi"/>
          <w:color w:val="000000" w:themeColor="text1"/>
        </w:rPr>
        <w:t xml:space="preserve"> </w:t>
      </w:r>
      <w:r w:rsidR="00D7474E" w:rsidRPr="00433679">
        <w:rPr>
          <w:rFonts w:asciiTheme="minorHAnsi" w:hAnsiTheme="minorHAnsi" w:cstheme="minorHAnsi"/>
          <w:color w:val="000000" w:themeColor="text1"/>
        </w:rPr>
        <w:t xml:space="preserve">( </w:t>
      </w:r>
      <w:r w:rsidR="00D7474E" w:rsidRPr="00433679">
        <w:rPr>
          <w:rFonts w:asciiTheme="minorHAnsi" w:hAnsiTheme="minorHAnsi" w:cstheme="minorHAnsi"/>
          <w:color w:val="000000" w:themeColor="text1"/>
        </w:rPr>
        <w:fldChar w:fldCharType="begin"/>
      </w:r>
      <w:r w:rsidR="00D7474E" w:rsidRPr="00433679">
        <w:rPr>
          <w:rFonts w:asciiTheme="minorHAnsi" w:hAnsiTheme="minorHAnsi" w:cstheme="minorHAnsi"/>
          <w:color w:val="000000" w:themeColor="text1"/>
        </w:rPr>
        <w:instrText xml:space="preserve"> REF _Ref70341433 \n \h </w:instrText>
      </w:r>
      <w:r w:rsidR="0090300A" w:rsidRPr="00433679">
        <w:rPr>
          <w:rFonts w:asciiTheme="minorHAnsi" w:hAnsiTheme="minorHAnsi" w:cstheme="minorHAnsi"/>
          <w:color w:val="000000" w:themeColor="text1"/>
        </w:rPr>
        <w:instrText xml:space="preserve"> \* MERGEFORMAT </w:instrText>
      </w:r>
      <w:r w:rsidR="00D7474E" w:rsidRPr="00433679">
        <w:rPr>
          <w:rFonts w:asciiTheme="minorHAnsi" w:hAnsiTheme="minorHAnsi" w:cstheme="minorHAnsi"/>
          <w:color w:val="000000" w:themeColor="text1"/>
        </w:rPr>
      </w:r>
      <w:r w:rsidR="00D7474E"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IX. </w:t>
      </w:r>
      <w:r w:rsidR="00D7474E" w:rsidRPr="00433679">
        <w:rPr>
          <w:rFonts w:asciiTheme="minorHAnsi" w:hAnsiTheme="minorHAnsi" w:cstheme="minorHAnsi"/>
          <w:color w:val="000000" w:themeColor="text1"/>
        </w:rPr>
        <w:fldChar w:fldCharType="end"/>
      </w:r>
    </w:p>
    <w:p w14:paraId="76D9A277" w14:textId="48B0CF38" w:rsidR="00753615" w:rsidRPr="00433679" w:rsidRDefault="00753615" w:rsidP="00433679">
      <w:pPr>
        <w:pStyle w:val="Akapitzlist"/>
        <w:numPr>
          <w:ilvl w:val="2"/>
          <w:numId w:val="73"/>
        </w:numPr>
        <w:spacing w:before="60" w:after="60"/>
        <w:ind w:left="1276"/>
        <w:jc w:val="both"/>
        <w:rPr>
          <w:rFonts w:asciiTheme="minorHAnsi" w:hAnsiTheme="minorHAnsi" w:cstheme="minorHAnsi"/>
          <w:color w:val="000000" w:themeColor="text1"/>
        </w:rPr>
      </w:pPr>
      <w:r w:rsidRPr="00433679">
        <w:rPr>
          <w:rFonts w:asciiTheme="minorHAnsi" w:hAnsiTheme="minorHAnsi" w:cstheme="minorHAnsi"/>
          <w:color w:val="000000" w:themeColor="text1"/>
        </w:rPr>
        <w:t>nie będzie dochodził odpowiedzialności Wykonawcy za uszkodzenia Demonstratora Systemu, chyba że były</w:t>
      </w:r>
      <w:r w:rsidR="00165D28" w:rsidRPr="00433679">
        <w:rPr>
          <w:rFonts w:asciiTheme="minorHAnsi" w:hAnsiTheme="minorHAnsi" w:cstheme="minorHAnsi"/>
          <w:color w:val="000000" w:themeColor="text1"/>
        </w:rPr>
        <w:t>by</w:t>
      </w:r>
      <w:r w:rsidRPr="00433679">
        <w:rPr>
          <w:rFonts w:asciiTheme="minorHAnsi" w:hAnsiTheme="minorHAnsi" w:cstheme="minorHAnsi"/>
          <w:color w:val="000000" w:themeColor="text1"/>
        </w:rPr>
        <w:t xml:space="preserve"> one skutkiem winy umyślnej lub rażącego niedbalstwa Wykonawcy</w:t>
      </w:r>
      <w:r w:rsidR="00560DC7" w:rsidRPr="00433679">
        <w:rPr>
          <w:rFonts w:asciiTheme="minorHAnsi" w:hAnsiTheme="minorHAnsi" w:cstheme="minorHAnsi"/>
          <w:color w:val="000000" w:themeColor="text1"/>
        </w:rPr>
        <w:t>;</w:t>
      </w:r>
    </w:p>
    <w:p w14:paraId="42BBA69F" w14:textId="27ECF6D4"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razie uszkodzenia Demonstratora Baterii wskutek działania pozostałych elementów </w:t>
      </w:r>
      <w:r w:rsidR="00F07996" w:rsidRPr="00433679">
        <w:rPr>
          <w:rFonts w:asciiTheme="minorHAnsi" w:hAnsiTheme="minorHAnsi" w:cstheme="minorHAnsi"/>
          <w:color w:val="000000" w:themeColor="text1"/>
        </w:rPr>
        <w:t>Demonstratora Systemu lub błędnej integracji Demonstratora Baterii w ramach Demonstratora Systemu, która uniemożliwia ocenę Demonstratora Baterii lub jego prawidłową eksploatację:</w:t>
      </w:r>
    </w:p>
    <w:p w14:paraId="7803888F" w14:textId="47DD3F9F" w:rsidR="00F07996" w:rsidRPr="00433679" w:rsidRDefault="00F07996" w:rsidP="00433679">
      <w:pPr>
        <w:pStyle w:val="Akapitzlist"/>
        <w:numPr>
          <w:ilvl w:val="2"/>
          <w:numId w:val="73"/>
        </w:numPr>
        <w:spacing w:before="60" w:after="60"/>
        <w:ind w:left="1276"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zwolniony z odpowiedzialności względem NCBR za okoliczności</w:t>
      </w:r>
      <w:r w:rsidR="00560DC7" w:rsidRPr="00433679">
        <w:rPr>
          <w:rFonts w:asciiTheme="minorHAnsi" w:hAnsiTheme="minorHAnsi" w:cstheme="minorHAnsi"/>
          <w:color w:val="000000" w:themeColor="text1"/>
        </w:rPr>
        <w:t xml:space="preserve"> określone tym punktem</w:t>
      </w:r>
      <w:r w:rsidRPr="00433679">
        <w:rPr>
          <w:rFonts w:asciiTheme="minorHAnsi" w:hAnsiTheme="minorHAnsi" w:cstheme="minorHAnsi"/>
          <w:color w:val="000000" w:themeColor="text1"/>
        </w:rPr>
        <w:t>,</w:t>
      </w:r>
    </w:p>
    <w:p w14:paraId="3E556D70" w14:textId="19DCC5B4" w:rsidR="00F07996" w:rsidRPr="00433679" w:rsidRDefault="00F07996" w:rsidP="00433679">
      <w:pPr>
        <w:pStyle w:val="Akapitzlist"/>
        <w:numPr>
          <w:ilvl w:val="2"/>
          <w:numId w:val="73"/>
        </w:numPr>
        <w:spacing w:before="60" w:after="60"/>
        <w:ind w:left="1276"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przyjmują, że Demonstrator Baterii, niezależnie od jego rzeczywistego stanu</w:t>
      </w:r>
      <w:r w:rsidR="00753615" w:rsidRPr="00433679">
        <w:rPr>
          <w:rFonts w:asciiTheme="minorHAnsi" w:hAnsiTheme="minorHAnsi" w:cstheme="minorHAnsi"/>
          <w:color w:val="000000" w:themeColor="text1"/>
        </w:rPr>
        <w:t>, spełnia przesłanki do dokonania jego Odbioru.</w:t>
      </w:r>
    </w:p>
    <w:p w14:paraId="5C46F765" w14:textId="7852CEDC" w:rsidR="00B628E4" w:rsidRPr="00433679" w:rsidRDefault="00B628E4"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określonym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_Ref70333542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_Ref70334384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albo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_Ref70334386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032710D3" w14:textId="6E3BFC0B" w:rsidR="00560DC7" w:rsidRPr="00433679" w:rsidRDefault="00560DC7"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przenosi własność Demonstratora Baterii na podmiot wskazany przez NCBR</w:t>
      </w:r>
      <w:r w:rsidR="00165D28" w:rsidRPr="00433679">
        <w:rPr>
          <w:rFonts w:asciiTheme="minorHAnsi" w:hAnsiTheme="minorHAnsi" w:cstheme="minorHAnsi"/>
          <w:color w:val="000000" w:themeColor="text1"/>
        </w:rPr>
        <w:t>, tj. Partnera Strategicznego albo ewentualnie NCBR</w:t>
      </w:r>
      <w:r w:rsidRPr="00433679">
        <w:rPr>
          <w:rFonts w:asciiTheme="minorHAnsi" w:hAnsiTheme="minorHAnsi" w:cstheme="minorHAnsi"/>
          <w:color w:val="000000" w:themeColor="text1"/>
        </w:rPr>
        <w:t>, przy czym własność Demonstratora Baterii następuje z chwilą zapłaty przez NCBR Wynagrodzenia Podstawowego Wykonawcy za Etap II,</w:t>
      </w:r>
    </w:p>
    <w:p w14:paraId="6C1E2D36" w14:textId="112964C9" w:rsidR="00B628E4" w:rsidRPr="00433679" w:rsidRDefault="00560DC7"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 przypadku braku </w:t>
      </w:r>
      <w:r w:rsidR="005B4AC5" w:rsidRPr="00433679">
        <w:rPr>
          <w:rFonts w:asciiTheme="minorHAnsi" w:hAnsiTheme="minorHAnsi" w:cstheme="minorHAnsi"/>
          <w:color w:val="000000" w:themeColor="text1"/>
        </w:rPr>
        <w:t>O</w:t>
      </w:r>
      <w:r w:rsidRPr="00433679">
        <w:rPr>
          <w:rFonts w:asciiTheme="minorHAnsi" w:hAnsiTheme="minorHAnsi" w:cstheme="minorHAnsi"/>
          <w:color w:val="000000" w:themeColor="text1"/>
        </w:rPr>
        <w:t>dbioru Demonstratora Baterii, NCBR zapewni, że odpowiednio Partner Strategiczny przeniesienie na Wykonawcę zwrotnie posiadanie Demonstratora Baterii.</w:t>
      </w:r>
    </w:p>
    <w:p w14:paraId="03D8914E" w14:textId="77777777" w:rsidR="009C030F" w:rsidRPr="00433679" w:rsidRDefault="00CB14F5"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Szczegółowe Wymagania dotyczące </w:t>
      </w:r>
      <w:r w:rsidR="00181988" w:rsidRPr="00433679">
        <w:rPr>
          <w:rFonts w:asciiTheme="minorHAnsi" w:hAnsiTheme="minorHAnsi" w:cstheme="minorHAnsi"/>
          <w:color w:val="000000" w:themeColor="text1"/>
        </w:rPr>
        <w:t xml:space="preserve">Prototypu i </w:t>
      </w:r>
      <w:r w:rsidRPr="00433679">
        <w:rPr>
          <w:rFonts w:asciiTheme="minorHAnsi" w:hAnsiTheme="minorHAnsi" w:cstheme="minorHAnsi"/>
          <w:color w:val="000000" w:themeColor="text1"/>
        </w:rPr>
        <w:t xml:space="preserve">Demonstratora </w:t>
      </w:r>
      <w:r w:rsidR="005B4AC5" w:rsidRPr="00433679">
        <w:rPr>
          <w:rFonts w:asciiTheme="minorHAnsi" w:hAnsiTheme="minorHAnsi" w:cstheme="minorHAnsi"/>
          <w:color w:val="000000" w:themeColor="text1"/>
        </w:rPr>
        <w:t xml:space="preserve">oraz ich Odbiorów </w:t>
      </w:r>
      <w:r w:rsidRPr="00433679">
        <w:rPr>
          <w:rFonts w:asciiTheme="minorHAnsi" w:hAnsiTheme="minorHAnsi" w:cstheme="minorHAnsi"/>
          <w:color w:val="000000" w:themeColor="text1"/>
        </w:rPr>
        <w:t>w ramach danego Strumienia określają Załącznik nr 1 oraz Załącznik nr 4 do Regulaminu.</w:t>
      </w:r>
    </w:p>
    <w:p w14:paraId="5B5FE4C8" w14:textId="41AE789F" w:rsidR="009951B5" w:rsidRPr="00433679" w:rsidRDefault="009951B5" w:rsidP="00433679">
      <w:pPr>
        <w:pStyle w:val="Nagwek2"/>
      </w:pPr>
      <w:bookmarkStart w:id="235" w:name="_Toc70340596"/>
      <w:r w:rsidRPr="00433679">
        <w:t>[PROTOTYP I DEMONSTRATOR W STRUMIENIU SYSTEM]</w:t>
      </w:r>
      <w:bookmarkEnd w:id="235"/>
    </w:p>
    <w:p w14:paraId="7059D8C7" w14:textId="546169A5" w:rsidR="001970D9" w:rsidRPr="00433679" w:rsidRDefault="001970D9" w:rsidP="00433679">
      <w:pPr>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artykułu zastępuje się sformułowaniem „[celowo pusty]”]</w:t>
      </w:r>
      <w:r w:rsidR="009D405D" w:rsidRPr="00433679">
        <w:rPr>
          <w:rFonts w:asciiTheme="minorHAnsi" w:hAnsiTheme="minorHAnsi" w:cstheme="minorHAnsi"/>
          <w:i/>
          <w:iCs/>
        </w:rPr>
        <w:t xml:space="preserve"> </w:t>
      </w:r>
    </w:p>
    <w:p w14:paraId="4525D1C4" w14:textId="5F871F1B"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Etapu I, w ramach danego Strumienia i w ramach Wynagrodzenia Podstawowego za wykonanie Etapu I Umowy, Wykonawca jest zobowiązany stworzyć Prototyp Systemu, w liczbie i o cechach określonych zgodnie z Załącznikami nr 1 i nr 4 do Regulaminu oraz Wnioskiem. W ramach Przedsięwzięcia właścicielem Prototypu Systemu pozostaje Wykonawca, zaś własność Prototypów Systemu nie przechodzi na NCBR. NCBR jest uprawniony jedynie do przeprowadzenia Testów Prototypu Systemu, na warunkach określonych w Umowie.</w:t>
      </w:r>
    </w:p>
    <w:p w14:paraId="56ED14BC" w14:textId="1F36D07B"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Etapu II, w ramach danego Strumienia i w ramach Wynagrodzenia Podstawowego za wykonanie Etapu II Umowy, Wykonawca jest zobowiązany stworzyć jeden Demonstrator Systemu</w:t>
      </w:r>
      <w:r w:rsidR="006560E6" w:rsidRPr="00433679">
        <w:rPr>
          <w:rFonts w:asciiTheme="minorHAnsi" w:hAnsiTheme="minorHAnsi" w:cstheme="minorHAnsi"/>
          <w:color w:val="000000" w:themeColor="text1"/>
        </w:rPr>
        <w:t xml:space="preserve"> (a w przypadku skorzystania przez NCBR z prawa opcji: dwa Demonstratory Systemu)</w:t>
      </w:r>
      <w:r w:rsidRPr="00433679">
        <w:rPr>
          <w:rFonts w:asciiTheme="minorHAnsi" w:hAnsiTheme="minorHAnsi" w:cstheme="minorHAnsi"/>
          <w:color w:val="000000" w:themeColor="text1"/>
        </w:rPr>
        <w:t>, o cechach określonych zgodnie z Załącznikami nr 1 i nr 4 do Regulaminu oraz Wnioskiem, oraz dokonać jego instalacji w ramach Nieruchomości Demonstracyjnej</w:t>
      </w:r>
      <w:r w:rsidR="00FA5429" w:rsidRPr="00433679">
        <w:rPr>
          <w:rFonts w:asciiTheme="minorHAnsi" w:hAnsiTheme="minorHAnsi" w:cstheme="minorHAnsi"/>
          <w:color w:val="000000" w:themeColor="text1"/>
        </w:rPr>
        <w:t xml:space="preserve"> o cechach określonych w Załączniku nr 2 do Regulaminu,</w:t>
      </w:r>
      <w:r w:rsidRPr="00433679">
        <w:rPr>
          <w:rFonts w:asciiTheme="minorHAnsi" w:hAnsiTheme="minorHAnsi" w:cstheme="minorHAnsi"/>
          <w:color w:val="000000" w:themeColor="text1"/>
        </w:rPr>
        <w:t xml:space="preserve"> </w:t>
      </w:r>
      <w:r w:rsidR="00FE32C2" w:rsidRPr="00433679">
        <w:rPr>
          <w:rFonts w:asciiTheme="minorHAnsi" w:hAnsiTheme="minorHAnsi" w:cstheme="minorHAnsi"/>
          <w:color w:val="000000" w:themeColor="text1"/>
        </w:rPr>
        <w:t>w tym</w:t>
      </w:r>
      <w:r w:rsidRPr="00433679">
        <w:rPr>
          <w:rFonts w:asciiTheme="minorHAnsi" w:hAnsiTheme="minorHAnsi" w:cstheme="minorHAnsi"/>
          <w:color w:val="000000" w:themeColor="text1"/>
        </w:rPr>
        <w:t xml:space="preserve"> z instalacją fotowoltaiczną określoną w Załączniku nr 1 do Regulaminu.</w:t>
      </w:r>
    </w:p>
    <w:p w14:paraId="6041438A" w14:textId="27CAC285"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b/>
          <w:bCs/>
          <w:color w:val="000000" w:themeColor="text1"/>
        </w:rPr>
        <w:t>[Lokalizacja testów Prototypu Systemu</w:t>
      </w:r>
      <w:r w:rsidRPr="00433679">
        <w:rPr>
          <w:rFonts w:asciiTheme="minorHAnsi" w:hAnsiTheme="minorHAnsi" w:cstheme="minorHAnsi"/>
          <w:color w:val="000000" w:themeColor="text1"/>
        </w:rPr>
        <w:t xml:space="preserve">] Testy Prototypu Systemu odbędą się w lokalizacji wskazanej i zapewnianej przez i na koszt Wykonawcy, która będzie się znajdować na terytorium Rzeczypospolitej Polskiej i zostaną przeprowadzone przez </w:t>
      </w:r>
      <w:r w:rsidR="006560E6" w:rsidRPr="00433679">
        <w:rPr>
          <w:rFonts w:asciiTheme="minorHAnsi" w:hAnsiTheme="minorHAnsi" w:cstheme="minorHAnsi"/>
          <w:color w:val="000000" w:themeColor="text1"/>
        </w:rPr>
        <w:t>Wykonawcę</w:t>
      </w:r>
      <w:r w:rsidRPr="00433679">
        <w:rPr>
          <w:rFonts w:asciiTheme="minorHAnsi" w:hAnsiTheme="minorHAnsi" w:cstheme="minorHAnsi"/>
          <w:color w:val="000000" w:themeColor="text1"/>
        </w:rPr>
        <w:t xml:space="preserve">, przy czym Wykonawca jest zobowiązany wskazać NCBR na piśmie lokalizację testów Prototypu Systemu </w:t>
      </w:r>
      <w:r w:rsidR="006560E6" w:rsidRPr="00433679">
        <w:rPr>
          <w:rFonts w:asciiTheme="minorHAnsi" w:hAnsiTheme="minorHAnsi" w:cstheme="minorHAnsi"/>
          <w:color w:val="000000" w:themeColor="text1"/>
        </w:rPr>
        <w:t>w terminie określonym zgodnie z Załącznikiem nr 4 do Regulaminu</w:t>
      </w:r>
      <w:r w:rsidRPr="00433679">
        <w:rPr>
          <w:rFonts w:asciiTheme="minorHAnsi" w:hAnsiTheme="minorHAnsi" w:cstheme="minorHAnsi"/>
          <w:color w:val="000000" w:themeColor="text1"/>
        </w:rPr>
        <w:t xml:space="preserve"> oraz zapewnić NCBR </w:t>
      </w:r>
      <w:r w:rsidR="00F84E3C" w:rsidRPr="00433679">
        <w:rPr>
          <w:rFonts w:asciiTheme="minorHAnsi" w:hAnsiTheme="minorHAnsi" w:cstheme="minorHAnsi"/>
          <w:color w:val="000000" w:themeColor="text1"/>
        </w:rPr>
        <w:t xml:space="preserve">i podmiotom wskazanym przez NCBR </w:t>
      </w:r>
      <w:r w:rsidRPr="00433679">
        <w:rPr>
          <w:rFonts w:asciiTheme="minorHAnsi" w:hAnsiTheme="minorHAnsi" w:cstheme="minorHAnsi"/>
          <w:color w:val="000000" w:themeColor="text1"/>
        </w:rPr>
        <w:t xml:space="preserve">niezakłócony dostęp do Prototypu Systemu przez cały czas trwania </w:t>
      </w:r>
      <w:r w:rsidR="00F84E3C" w:rsidRPr="00433679">
        <w:rPr>
          <w:rFonts w:asciiTheme="minorHAnsi" w:hAnsiTheme="minorHAnsi" w:cstheme="minorHAnsi"/>
          <w:color w:val="000000" w:themeColor="text1"/>
        </w:rPr>
        <w:t>T</w:t>
      </w:r>
      <w:r w:rsidRPr="00433679">
        <w:rPr>
          <w:rFonts w:asciiTheme="minorHAnsi" w:hAnsiTheme="minorHAnsi" w:cstheme="minorHAnsi"/>
          <w:color w:val="000000" w:themeColor="text1"/>
        </w:rPr>
        <w:t xml:space="preserve">estów Prototypu Systemu. </w:t>
      </w:r>
    </w:p>
    <w:p w14:paraId="6B85E203" w14:textId="252A6EF0" w:rsidR="001970D9" w:rsidRPr="00433679" w:rsidRDefault="009951B5"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Lokalizacja </w:t>
      </w:r>
      <w:r w:rsidR="00FA5429" w:rsidRPr="00433679">
        <w:rPr>
          <w:rFonts w:asciiTheme="minorHAnsi" w:hAnsiTheme="minorHAnsi" w:cstheme="minorHAnsi"/>
          <w:b/>
          <w:bCs/>
          <w:color w:val="000000" w:themeColor="text1"/>
        </w:rPr>
        <w:t>oceny</w:t>
      </w:r>
      <w:r w:rsidRPr="00433679">
        <w:rPr>
          <w:rFonts w:asciiTheme="minorHAnsi" w:hAnsiTheme="minorHAnsi" w:cstheme="minorHAnsi"/>
          <w:b/>
          <w:bCs/>
          <w:color w:val="000000" w:themeColor="text1"/>
        </w:rPr>
        <w:t xml:space="preserve"> Demonstratora </w:t>
      </w:r>
      <w:r w:rsidR="00FA5429" w:rsidRPr="00433679">
        <w:rPr>
          <w:rFonts w:asciiTheme="minorHAnsi" w:hAnsiTheme="minorHAnsi" w:cstheme="minorHAnsi"/>
          <w:b/>
          <w:bCs/>
          <w:color w:val="000000" w:themeColor="text1"/>
        </w:rPr>
        <w:t>Systemu</w:t>
      </w:r>
      <w:r w:rsidRPr="00433679">
        <w:rPr>
          <w:rFonts w:asciiTheme="minorHAnsi" w:hAnsiTheme="minorHAnsi" w:cstheme="minorHAnsi"/>
          <w:color w:val="000000" w:themeColor="text1"/>
        </w:rPr>
        <w:t xml:space="preserve">] </w:t>
      </w:r>
      <w:bookmarkStart w:id="236" w:name="_Ref52739672"/>
      <w:r w:rsidR="00FD453C" w:rsidRPr="00433679">
        <w:rPr>
          <w:rFonts w:asciiTheme="minorHAnsi" w:hAnsiTheme="minorHAnsi" w:cstheme="minorHAnsi"/>
          <w:color w:val="000000" w:themeColor="text1"/>
        </w:rPr>
        <w:t>NCBR wskaże, wedle swojego uznania, lokalizację</w:t>
      </w:r>
      <w:r w:rsidR="001970D9" w:rsidRPr="00433679">
        <w:rPr>
          <w:rFonts w:asciiTheme="minorHAnsi" w:hAnsiTheme="minorHAnsi" w:cstheme="minorHAnsi"/>
          <w:color w:val="000000" w:themeColor="text1"/>
        </w:rPr>
        <w:t xml:space="preserve"> Nieruchomość Demonstracyjna </w:t>
      </w:r>
      <w:r w:rsidR="00FD453C" w:rsidRPr="00433679">
        <w:rPr>
          <w:rFonts w:asciiTheme="minorHAnsi" w:hAnsiTheme="minorHAnsi" w:cstheme="minorHAnsi"/>
          <w:color w:val="000000" w:themeColor="text1"/>
        </w:rPr>
        <w:t xml:space="preserve">nie później niż </w:t>
      </w:r>
      <w:r w:rsidR="006560E6" w:rsidRPr="00433679">
        <w:rPr>
          <w:rFonts w:asciiTheme="minorHAnsi" w:hAnsiTheme="minorHAnsi" w:cstheme="minorHAnsi"/>
          <w:color w:val="000000" w:themeColor="text1"/>
        </w:rPr>
        <w:t xml:space="preserve">w terminie określonym zgodnie z Załącznikiem nr 4 do Regulaminu </w:t>
      </w:r>
      <w:r w:rsidR="007F70CB" w:rsidRPr="00433679">
        <w:rPr>
          <w:rFonts w:asciiTheme="minorHAnsi" w:hAnsiTheme="minorHAnsi" w:cstheme="minorHAnsi"/>
          <w:color w:val="000000" w:themeColor="text1"/>
        </w:rPr>
        <w:t>oraz podmiot, na rzecz którego nastąpi przeniesienie własności Demonstratora Systemu</w:t>
      </w:r>
      <w:r w:rsidR="00FD453C" w:rsidRPr="00433679">
        <w:rPr>
          <w:rFonts w:asciiTheme="minorHAnsi" w:hAnsiTheme="minorHAnsi" w:cstheme="minorHAnsi"/>
          <w:color w:val="000000" w:themeColor="text1"/>
        </w:rPr>
        <w:t>.</w:t>
      </w:r>
      <w:bookmarkEnd w:id="236"/>
      <w:r w:rsidR="00FD453C"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rPr>
        <w:t xml:space="preserve">W razie przekroczenia tego terminu, zastosowanie ma </w:t>
      </w:r>
      <w:r w:rsidR="001970D9" w:rsidRPr="00433679">
        <w:rPr>
          <w:rFonts w:asciiTheme="minorHAnsi" w:hAnsiTheme="minorHAnsi" w:cstheme="minorHAnsi"/>
          <w:color w:val="000000" w:themeColor="text1"/>
          <w:shd w:val="clear" w:color="auto" w:fill="E6E6E6"/>
        </w:rPr>
        <w:fldChar w:fldCharType="begin"/>
      </w:r>
      <w:r w:rsidR="001970D9" w:rsidRPr="00433679">
        <w:rPr>
          <w:rFonts w:asciiTheme="minorHAnsi" w:hAnsiTheme="minorHAnsi" w:cstheme="minorHAnsi"/>
          <w:color w:val="000000" w:themeColor="text1"/>
        </w:rPr>
        <w:instrText xml:space="preserve"> REF _Ref58587222 \n \h  \* MERGEFORMAT </w:instrText>
      </w:r>
      <w:r w:rsidR="001970D9" w:rsidRPr="00433679">
        <w:rPr>
          <w:rFonts w:asciiTheme="minorHAnsi" w:hAnsiTheme="minorHAnsi" w:cstheme="minorHAnsi"/>
          <w:color w:val="000000" w:themeColor="text1"/>
          <w:shd w:val="clear" w:color="auto" w:fill="E6E6E6"/>
        </w:rPr>
      </w:r>
      <w:r w:rsidR="001970D9"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41</w:t>
      </w:r>
      <w:r w:rsidR="001970D9" w:rsidRPr="00433679">
        <w:rPr>
          <w:rFonts w:asciiTheme="minorHAnsi" w:hAnsiTheme="minorHAnsi" w:cstheme="minorHAnsi"/>
          <w:color w:val="000000" w:themeColor="text1"/>
          <w:shd w:val="clear" w:color="auto" w:fill="E6E6E6"/>
        </w:rPr>
        <w:fldChar w:fldCharType="end"/>
      </w:r>
      <w:r w:rsidR="001970D9"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shd w:val="clear" w:color="auto" w:fill="E6E6E6"/>
        </w:rPr>
        <w:fldChar w:fldCharType="begin"/>
      </w:r>
      <w:r w:rsidR="001970D9" w:rsidRPr="00433679">
        <w:rPr>
          <w:rFonts w:asciiTheme="minorHAnsi" w:hAnsiTheme="minorHAnsi" w:cstheme="minorHAnsi"/>
          <w:color w:val="000000" w:themeColor="text1"/>
        </w:rPr>
        <w:instrText xml:space="preserve"> REF _Ref58587228 \n \h  \* MERGEFORMAT </w:instrText>
      </w:r>
      <w:r w:rsidR="001970D9" w:rsidRPr="00433679">
        <w:rPr>
          <w:rFonts w:asciiTheme="minorHAnsi" w:hAnsiTheme="minorHAnsi" w:cstheme="minorHAnsi"/>
          <w:color w:val="000000" w:themeColor="text1"/>
          <w:shd w:val="clear" w:color="auto" w:fill="E6E6E6"/>
        </w:rPr>
      </w:r>
      <w:r w:rsidR="001970D9"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§13</w:t>
      </w:r>
      <w:r w:rsidR="001970D9" w:rsidRPr="00433679">
        <w:rPr>
          <w:rFonts w:asciiTheme="minorHAnsi" w:hAnsiTheme="minorHAnsi" w:cstheme="minorHAnsi"/>
          <w:color w:val="000000" w:themeColor="text1"/>
          <w:shd w:val="clear" w:color="auto" w:fill="E6E6E6"/>
        </w:rPr>
        <w:fldChar w:fldCharType="end"/>
      </w:r>
      <w:r w:rsidR="001970D9" w:rsidRPr="00433679">
        <w:rPr>
          <w:rFonts w:asciiTheme="minorHAnsi" w:hAnsiTheme="minorHAnsi" w:cstheme="minorHAnsi"/>
          <w:color w:val="000000" w:themeColor="text1"/>
        </w:rPr>
        <w:t>.</w:t>
      </w:r>
      <w:r w:rsidR="00FD453C"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rPr>
        <w:t xml:space="preserve">Wykonawca jest zobowiązany zakończyć instalację Demonstratora na Nieruchomości Demonstracyjnej nie później niż w </w:t>
      </w:r>
      <w:r w:rsidR="006560E6" w:rsidRPr="00433679">
        <w:rPr>
          <w:rFonts w:asciiTheme="minorHAnsi" w:hAnsiTheme="minorHAnsi" w:cstheme="minorHAnsi"/>
          <w:color w:val="000000" w:themeColor="text1"/>
        </w:rPr>
        <w:t>terminie określonym zgodnie z Załącznikiem nr 4 do Regulaminu</w:t>
      </w:r>
      <w:r w:rsidR="001970D9" w:rsidRPr="00433679">
        <w:rPr>
          <w:rFonts w:asciiTheme="minorHAnsi" w:hAnsiTheme="minorHAnsi" w:cstheme="minorHAnsi"/>
          <w:color w:val="000000" w:themeColor="text1"/>
        </w:rPr>
        <w:t xml:space="preserve">. Przekazanie Wykonawcy Nieruchomości Demonstracyjnej przez Partnera Strategicznego nastąpi na podstawie protokołu zdawczo-odbiorczego, po i pod warunkiem uzyskania przez Wykonawcę Wyniku Pozytywnego </w:t>
      </w:r>
      <w:r w:rsidR="00FD453C" w:rsidRPr="00433679">
        <w:rPr>
          <w:rFonts w:asciiTheme="minorHAnsi" w:hAnsiTheme="minorHAnsi" w:cstheme="minorHAnsi"/>
          <w:color w:val="000000" w:themeColor="text1"/>
        </w:rPr>
        <w:t xml:space="preserve">z Dopuszczeniem do Etapu II </w:t>
      </w:r>
      <w:r w:rsidR="001970D9" w:rsidRPr="00433679">
        <w:rPr>
          <w:rFonts w:asciiTheme="minorHAnsi" w:hAnsiTheme="minorHAnsi" w:cstheme="minorHAnsi"/>
          <w:color w:val="000000" w:themeColor="text1"/>
        </w:rPr>
        <w:t xml:space="preserve">w ramach Selekcji Etapu I. Od chwili protokolarnego przejęcia Nieruchomości Demonstracyjnej przez Wykonawcę ponosi on względem </w:t>
      </w:r>
      <w:r w:rsidR="00FD453C" w:rsidRPr="00433679">
        <w:rPr>
          <w:rFonts w:asciiTheme="minorHAnsi" w:hAnsiTheme="minorHAnsi" w:cstheme="minorHAnsi"/>
          <w:color w:val="000000" w:themeColor="text1"/>
        </w:rPr>
        <w:t xml:space="preserve">odpowiednio </w:t>
      </w:r>
      <w:r w:rsidR="001970D9" w:rsidRPr="00433679">
        <w:rPr>
          <w:rFonts w:asciiTheme="minorHAnsi" w:hAnsiTheme="minorHAnsi" w:cstheme="minorHAnsi"/>
          <w:color w:val="000000" w:themeColor="text1"/>
        </w:rPr>
        <w:t xml:space="preserve">Partnera Strategicznego odpowiedzialność za szkody wynikłe na tym terenie aż do protokolarnego wydania Demonstratora Partnerowi Strategicznemu. Wykonawca może odmówić odbioru Nieruchomości Demonstracyjnej wyłącznie z przyczyn jej niezgodności z Załącznikiem nr 2 do Regulaminu, a za zgodą NCBR - w przypadku innych ważnych przyczyn. Opóźnienia w odbiorze Nieruchomości Demonstracyjnej z przyczyn leżących po stronie Wykonawcy obciążają Wykonawcę. </w:t>
      </w:r>
      <w:bookmarkStart w:id="237" w:name="_Hlk57756801"/>
      <w:bookmarkStart w:id="238" w:name="_Hlk53753536"/>
      <w:bookmarkEnd w:id="237"/>
      <w:bookmarkEnd w:id="238"/>
    </w:p>
    <w:p w14:paraId="00FCE541" w14:textId="544D6862"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toku instalacji Partner Strategiczny</w:t>
      </w:r>
      <w:r w:rsidR="00FD453C"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będzie pełnić rolę inwestora w rozumieniu Ustawy Prawo budowlane i będzie uprawniony do wyznaczenia inspektora nadzoru inwestorskiego.</w:t>
      </w:r>
    </w:p>
    <w:p w14:paraId="73DB7384" w14:textId="77777777"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instalacji Demonstratora. </w:t>
      </w:r>
    </w:p>
    <w:p w14:paraId="31EEAEA7" w14:textId="15303018"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 trakcie prac nad wykonaniem Demonstratora, Wykonawca jest zobowiązany zapewnić dostęp do prac </w:t>
      </w:r>
      <w:bookmarkStart w:id="239" w:name="_Hlk57340041"/>
      <w:r w:rsidRPr="00433679">
        <w:rPr>
          <w:rFonts w:asciiTheme="minorHAnsi" w:hAnsiTheme="minorHAnsi" w:cstheme="minorHAnsi"/>
          <w:color w:val="000000" w:themeColor="text1"/>
        </w:rPr>
        <w:t xml:space="preserve">i wstęp na teren </w:t>
      </w:r>
      <w:bookmarkEnd w:id="239"/>
      <w:r w:rsidR="00FD453C" w:rsidRPr="00433679">
        <w:rPr>
          <w:rFonts w:asciiTheme="minorHAnsi" w:hAnsiTheme="minorHAnsi" w:cstheme="minorHAnsi"/>
          <w:color w:val="000000" w:themeColor="text1"/>
        </w:rPr>
        <w:t>instalacji</w:t>
      </w:r>
      <w:r w:rsidRPr="00433679">
        <w:rPr>
          <w:rFonts w:asciiTheme="minorHAnsi" w:hAnsiTheme="minorHAnsi" w:cstheme="minorHAnsi"/>
          <w:color w:val="000000" w:themeColor="text1"/>
        </w:rPr>
        <w:t xml:space="preserve">, po odpowiednim przeszkoleniu i zapewnieniu środków ochrony, ze strony </w:t>
      </w:r>
      <w:bookmarkStart w:id="240" w:name="_Hlk57340196"/>
      <w:r w:rsidRPr="00433679">
        <w:rPr>
          <w:rFonts w:asciiTheme="minorHAnsi" w:hAnsiTheme="minorHAnsi" w:cstheme="minorHAnsi"/>
          <w:color w:val="000000" w:themeColor="text1"/>
        </w:rPr>
        <w:t xml:space="preserve">uprawnionych przedstawicieli </w:t>
      </w:r>
      <w:bookmarkEnd w:id="240"/>
      <w:r w:rsidRPr="00433679">
        <w:rPr>
          <w:rFonts w:asciiTheme="minorHAnsi" w:hAnsiTheme="minorHAnsi" w:cstheme="minorHAnsi"/>
          <w:color w:val="000000" w:themeColor="text1"/>
        </w:rPr>
        <w:t>NCBR i Partnera Strategicznego, niezwłocznie i na każde żądanie.</w:t>
      </w:r>
    </w:p>
    <w:p w14:paraId="74B1BF30" w14:textId="5C3DDD8E" w:rsidR="00306AEF" w:rsidRPr="00433679" w:rsidRDefault="00306AEF"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Własność Demonstratora Systemu z chwilą instalacji na Nieruchomości Demonstracyjnej przechodzi na Partnera Strategicznego. W przypadku braku Odbioru Etapu przez NCBR, Partner Strategiczny</w:t>
      </w:r>
      <w:r w:rsidR="00A47B81" w:rsidRPr="00433679">
        <w:rPr>
          <w:rFonts w:asciiTheme="minorHAnsi" w:hAnsiTheme="minorHAnsi" w:cstheme="minorHAnsi"/>
          <w:color w:val="000000" w:themeColor="text1"/>
        </w:rPr>
        <w:t xml:space="preserve"> umożliwi </w:t>
      </w:r>
      <w:r w:rsidR="00CC0255" w:rsidRPr="00433679">
        <w:rPr>
          <w:rFonts w:asciiTheme="minorHAnsi" w:hAnsiTheme="minorHAnsi" w:cstheme="minorHAnsi"/>
          <w:color w:val="000000" w:themeColor="text1"/>
        </w:rPr>
        <w:t xml:space="preserve">Wykonawcy demontaż Demonstratora Systemu, przy czym z chwilą demontażu Demonstratora Systemu </w:t>
      </w:r>
      <w:r w:rsidR="0038470A" w:rsidRPr="00433679">
        <w:rPr>
          <w:rFonts w:asciiTheme="minorHAnsi" w:hAnsiTheme="minorHAnsi" w:cstheme="minorHAnsi"/>
          <w:color w:val="000000" w:themeColor="text1"/>
        </w:rPr>
        <w:t xml:space="preserve">i jego usunięciem z Nieruchomości Demonstracyjnej </w:t>
      </w:r>
      <w:r w:rsidR="00CC0255" w:rsidRPr="00433679">
        <w:rPr>
          <w:rFonts w:asciiTheme="minorHAnsi" w:hAnsiTheme="minorHAnsi" w:cstheme="minorHAnsi"/>
          <w:color w:val="000000" w:themeColor="text1"/>
        </w:rPr>
        <w:t>jego własność przechodzi zwrotnie na Wykonawcę</w:t>
      </w:r>
      <w:r w:rsidR="00F55599" w:rsidRPr="00433679">
        <w:rPr>
          <w:rFonts w:asciiTheme="minorHAnsi" w:hAnsiTheme="minorHAnsi" w:cstheme="minorHAnsi"/>
          <w:color w:val="000000" w:themeColor="text1"/>
        </w:rPr>
        <w:t>, z zastrzeżeniem postanowień dotyczących prawa opcji.</w:t>
      </w:r>
    </w:p>
    <w:p w14:paraId="0A650B5B" w14:textId="68741D02"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procesu instalacji Demonstratora Wykonawca i Partner Strategiczny są zobowiązani przeprowadzić pozostałe czynności określone w Załączniku nr 4 do Regulaminu.</w:t>
      </w:r>
    </w:p>
    <w:p w14:paraId="4989C61E" w14:textId="5D735D71" w:rsidR="00FD453C" w:rsidRPr="00433679" w:rsidRDefault="00FD453C" w:rsidP="00433679">
      <w:pPr>
        <w:pStyle w:val="Akapitzlist"/>
        <w:numPr>
          <w:ilvl w:val="0"/>
          <w:numId w:val="106"/>
        </w:numPr>
        <w:spacing w:before="60" w:after="60"/>
        <w:ind w:left="426"/>
        <w:jc w:val="both"/>
        <w:rPr>
          <w:rFonts w:asciiTheme="minorHAnsi" w:hAnsiTheme="minorHAnsi" w:cstheme="minorHAnsi"/>
          <w:color w:val="000000" w:themeColor="text1"/>
        </w:rPr>
      </w:pPr>
      <w:bookmarkStart w:id="241" w:name="_Ref70338610"/>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opcji „integracja”</w:t>
      </w:r>
      <w:r w:rsidRPr="00433679">
        <w:rPr>
          <w:rFonts w:asciiTheme="minorHAnsi" w:hAnsiTheme="minorHAnsi" w:cstheme="minorHAnsi"/>
          <w:color w:val="000000" w:themeColor="text1"/>
        </w:rPr>
        <w:t xml:space="preserve">] NCBR przysługuje prawo opcji </w:t>
      </w:r>
      <w:r w:rsidR="00E51881" w:rsidRPr="00433679">
        <w:rPr>
          <w:rFonts w:asciiTheme="minorHAnsi" w:hAnsiTheme="minorHAnsi" w:cstheme="minorHAnsi"/>
          <w:color w:val="000000" w:themeColor="text1"/>
        </w:rPr>
        <w:t xml:space="preserve">polegające </w:t>
      </w:r>
      <w:r w:rsidR="002A6259" w:rsidRPr="00433679">
        <w:rPr>
          <w:rFonts w:asciiTheme="minorHAnsi" w:hAnsiTheme="minorHAnsi" w:cstheme="minorHAnsi"/>
          <w:color w:val="000000" w:themeColor="text1"/>
        </w:rPr>
        <w:t>na żądaniu wykonania przez Wykonawcę</w:t>
      </w:r>
      <w:r w:rsidRPr="00433679">
        <w:rPr>
          <w:rFonts w:asciiTheme="minorHAnsi" w:hAnsiTheme="minorHAnsi" w:cstheme="minorHAnsi"/>
          <w:color w:val="000000" w:themeColor="text1"/>
        </w:rPr>
        <w:t>, za dodatkowym wynagrodzeniem, przeprowadzenia dodatkowych prac badawczo-rozwojowych polegających na integracji w Demonstratorze Systemu Demonstratora Baterii jako Baterii Systemowej. Prawo opcji jest realizowane na następujących zasadach:</w:t>
      </w:r>
      <w:bookmarkEnd w:id="241"/>
    </w:p>
    <w:p w14:paraId="34340C9B" w14:textId="77777777" w:rsidR="00E51881" w:rsidRPr="00433679" w:rsidRDefault="00E51881" w:rsidP="00433679">
      <w:pPr>
        <w:pStyle w:val="Akapitzlist"/>
        <w:numPr>
          <w:ilvl w:val="1"/>
          <w:numId w:val="106"/>
        </w:numPr>
        <w:spacing w:before="60" w:after="60"/>
        <w:ind w:left="851"/>
        <w:jc w:val="both"/>
        <w:rPr>
          <w:rFonts w:asciiTheme="minorHAnsi" w:hAnsiTheme="minorHAnsi" w:cstheme="minorHAnsi"/>
          <w:color w:val="000000" w:themeColor="text1"/>
        </w:rPr>
      </w:pPr>
      <w:bookmarkStart w:id="242" w:name="_Ref69395312"/>
      <w:bookmarkStart w:id="243" w:name="_Ref69395308"/>
      <w:r w:rsidRPr="00433679">
        <w:rPr>
          <w:rFonts w:asciiTheme="minorHAnsi" w:hAnsiTheme="minorHAnsi" w:cstheme="minorHAnsi"/>
          <w:color w:val="000000" w:themeColor="text1"/>
        </w:rPr>
        <w:t>skorzystanie z prawa opcji przez NCBR:</w:t>
      </w:r>
      <w:bookmarkEnd w:id="242"/>
      <w:r w:rsidRPr="00433679">
        <w:rPr>
          <w:rFonts w:asciiTheme="minorHAnsi" w:hAnsiTheme="minorHAnsi" w:cstheme="minorHAnsi"/>
          <w:color w:val="000000" w:themeColor="text1"/>
        </w:rPr>
        <w:t xml:space="preserve"> </w:t>
      </w:r>
    </w:p>
    <w:p w14:paraId="2BDA21C7" w14:textId="4943A848" w:rsidR="00E51881" w:rsidRPr="00433679" w:rsidRDefault="00E51881"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może nastąpić nie później niż w terminie miesiąca od publikacji Listy Rankingowej w Etapie I Strumienia „System”,</w:t>
      </w:r>
    </w:p>
    <w:p w14:paraId="6681B17D" w14:textId="77777777" w:rsidR="00F14C63" w:rsidRPr="00433679" w:rsidRDefault="00E51881"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wymaga oświadczenia składanego Wykonawcy przez NCBR pod rygorem nieważności w formie pisemnej lub formie elektronicznej opatrzonej kwalifikowanym podpisem elektronicznym, informującego o skorzystaniu z prawa opcji i wskazującego Uczestnika Przedsięwzięcia tworzącego Demonstrator Baterii</w:t>
      </w:r>
      <w:r w:rsidR="00F14C63" w:rsidRPr="00433679">
        <w:rPr>
          <w:rFonts w:asciiTheme="minorHAnsi" w:hAnsiTheme="minorHAnsi" w:cstheme="minorHAnsi"/>
          <w:color w:val="000000" w:themeColor="text1"/>
        </w:rPr>
        <w:t>,</w:t>
      </w:r>
    </w:p>
    <w:p w14:paraId="638AF3C0" w14:textId="7A917A2C" w:rsidR="00E51881"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wymaga </w:t>
      </w:r>
      <w:r w:rsidR="00E71E56" w:rsidRPr="00433679">
        <w:rPr>
          <w:rFonts w:asciiTheme="minorHAnsi" w:hAnsiTheme="minorHAnsi" w:cstheme="minorHAnsi"/>
          <w:color w:val="000000" w:themeColor="text1"/>
        </w:rPr>
        <w:t xml:space="preserve">(warunek zawieszający skuteczności skorzystania z prawa opcji przez NCBR) </w:t>
      </w:r>
      <w:r w:rsidRPr="00433679">
        <w:rPr>
          <w:rFonts w:asciiTheme="minorHAnsi" w:hAnsiTheme="minorHAnsi" w:cstheme="minorHAnsi"/>
          <w:color w:val="000000" w:themeColor="text1"/>
        </w:rPr>
        <w:t>zgody Wykonawcy wyrażonej pod rygorem nieważności w formie pisemnej lub formie elektronicznej opatrzonej kwalifikowanym</w:t>
      </w:r>
      <w:r w:rsidR="00E51881" w:rsidRPr="00433679">
        <w:rPr>
          <w:rFonts w:asciiTheme="minorHAnsi" w:hAnsiTheme="minorHAnsi" w:cstheme="minorHAnsi"/>
          <w:color w:val="000000" w:themeColor="text1"/>
        </w:rPr>
        <w:t>;</w:t>
      </w:r>
    </w:p>
    <w:p w14:paraId="2F09DA0A" w14:textId="77777777" w:rsidR="00F14C63" w:rsidRPr="00433679" w:rsidRDefault="00F14C63" w:rsidP="00433679">
      <w:pPr>
        <w:pStyle w:val="Akapitzlist"/>
        <w:numPr>
          <w:ilvl w:val="1"/>
          <w:numId w:val="106"/>
        </w:numPr>
        <w:spacing w:before="60" w:after="60"/>
        <w:ind w:left="851"/>
        <w:jc w:val="both"/>
        <w:rPr>
          <w:rFonts w:asciiTheme="minorHAnsi" w:hAnsiTheme="minorHAnsi" w:cstheme="minorHAnsi"/>
          <w:color w:val="000000" w:themeColor="text1"/>
        </w:rPr>
      </w:pPr>
      <w:bookmarkStart w:id="244" w:name="_Ref70338692"/>
      <w:r w:rsidRPr="00433679">
        <w:rPr>
          <w:rFonts w:asciiTheme="minorHAnsi" w:hAnsiTheme="minorHAnsi" w:cstheme="minorHAnsi"/>
          <w:color w:val="000000" w:themeColor="text1"/>
        </w:rPr>
        <w:t>w przypadku skorzystania przez NCBR z prawa opcji określonego tym paragrafem:</w:t>
      </w:r>
      <w:bookmarkEnd w:id="244"/>
    </w:p>
    <w:p w14:paraId="29DF0E6C" w14:textId="2885977B" w:rsidR="00F14C63"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bookmarkStart w:id="245" w:name="_Ref70338695"/>
      <w:r w:rsidRPr="00433679">
        <w:rPr>
          <w:rFonts w:asciiTheme="minorHAnsi" w:hAnsiTheme="minorHAnsi" w:cstheme="minorHAnsi"/>
          <w:color w:val="000000" w:themeColor="text1"/>
        </w:rPr>
        <w:t>Wykonawca jest zobowiązany przygotować jeden Dodatkowy Demonstrator Systemu, w którym Demonstrator Baterii przygotowany przez Uczestnika Przedsięwzięcia stworzonego w Strumieniu „Bateria” będzie pełnić rolę Baterii Systemowej,</w:t>
      </w:r>
      <w:r w:rsidR="00877B25" w:rsidRPr="00433679">
        <w:rPr>
          <w:rFonts w:asciiTheme="minorHAnsi" w:hAnsiTheme="minorHAnsi" w:cstheme="minorHAnsi"/>
          <w:color w:val="000000" w:themeColor="text1"/>
        </w:rPr>
        <w:t xml:space="preserve"> przy czym w zakresie nieuregulowanym tym paragrafem do Dodatkowego Demonstratora Systemu postanowienia</w:t>
      </w:r>
      <w:r w:rsidR="00CC6639" w:rsidRPr="00433679">
        <w:rPr>
          <w:rFonts w:asciiTheme="minorHAnsi" w:hAnsiTheme="minorHAnsi" w:cstheme="minorHAnsi"/>
          <w:color w:val="000000" w:themeColor="text1"/>
        </w:rPr>
        <w:t xml:space="preserve"> Umowy i jej załączników</w:t>
      </w:r>
      <w:r w:rsidR="00877B25" w:rsidRPr="00433679">
        <w:rPr>
          <w:rFonts w:asciiTheme="minorHAnsi" w:hAnsiTheme="minorHAnsi" w:cstheme="minorHAnsi"/>
          <w:color w:val="000000" w:themeColor="text1"/>
        </w:rPr>
        <w:t xml:space="preserve"> dotyczące Demonstratora Sytemu stosuje się wprost,</w:t>
      </w:r>
      <w:bookmarkEnd w:id="245"/>
    </w:p>
    <w:p w14:paraId="16CDE059" w14:textId="36B81163" w:rsidR="00F14C63"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Wykonawcy, pod warunkiem Odbioru Dodatkowego Demonstratora Systemu, przysługuje dodatkowe wynagrodzenie za wykonanie dodatkowych prac badawczo-rozwojowych związanych z integracją Demonstratora Baterii oraz wykonaniem dodatkowego Demonstratora Systemu, o wartości odpowiadającej </w:t>
      </w:r>
      <w:r w:rsidR="00292CD3" w:rsidRPr="00433679">
        <w:rPr>
          <w:rFonts w:asciiTheme="minorHAnsi" w:hAnsiTheme="minorHAnsi" w:cstheme="minorHAnsi"/>
          <w:color w:val="000000" w:themeColor="text1"/>
        </w:rPr>
        <w:t>6</w:t>
      </w:r>
      <w:r w:rsidRPr="00433679">
        <w:rPr>
          <w:rFonts w:asciiTheme="minorHAnsi" w:hAnsiTheme="minorHAnsi" w:cstheme="minorHAnsi"/>
          <w:color w:val="000000" w:themeColor="text1"/>
        </w:rPr>
        <w:t>0% wartości wynagrodzenia Wykonawcy za wykonanie Etapu II określonej zgodnie z Wnioskiem i ewentualnym Postąpieniem w ramach Selekcji Etapu I, nie więcej jednak w każdym przypadku niż 500 000 zł (pięćset tysięcy) złotych brutto,</w:t>
      </w:r>
    </w:p>
    <w:p w14:paraId="166BF292" w14:textId="77777777" w:rsidR="007F70CB"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oraz Uczestnik Przedsięwzięcia tworzący Demonstrator Baterii po połączeniu go z Demonstratorem Systemu, stają się przejściowo współwłaścicielami Demonstratora Systemu, przy czym</w:t>
      </w:r>
      <w:r w:rsidR="007F70CB"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udziały Wykonawcy we własności Demonstratora Systemu wraz z zintegrowanym w jego ramach Demonstratorem Baterii przechodzą na podmiot wskazany przez NCBR z chwilą instalacji Demonstratora Systemu na Nieruchomości Demonstracyjnej, w ramach wynagrodzenia Wykonawcy tytułem prawa opcji,</w:t>
      </w:r>
    </w:p>
    <w:p w14:paraId="79E45736" w14:textId="7D7BB5B6"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braku odbioru Demonstratora Baterii</w:t>
      </w:r>
      <w:r w:rsidR="007F70CB" w:rsidRPr="00433679">
        <w:rPr>
          <w:rFonts w:asciiTheme="minorHAnsi" w:hAnsiTheme="minorHAnsi" w:cstheme="minorHAnsi"/>
          <w:color w:val="000000" w:themeColor="text1"/>
        </w:rPr>
        <w:t xml:space="preserve"> w ramach Demonstratora Systemu Wykonawca jest zobowiązany</w:t>
      </w:r>
      <w:r w:rsidRPr="00433679">
        <w:rPr>
          <w:rFonts w:asciiTheme="minorHAnsi" w:hAnsiTheme="minorHAnsi" w:cstheme="minorHAnsi"/>
          <w:color w:val="000000" w:themeColor="text1"/>
        </w:rPr>
        <w:t xml:space="preserve"> dokonać dezintegracji Demonstratora Baterii z </w:t>
      </w:r>
      <w:r w:rsidRPr="00433679">
        <w:rPr>
          <w:rFonts w:asciiTheme="minorHAnsi" w:hAnsiTheme="minorHAnsi" w:cstheme="minorHAnsi"/>
          <w:color w:val="000000" w:themeColor="text1"/>
        </w:rPr>
        <w:lastRenderedPageBreak/>
        <w:t xml:space="preserve">Demonstratorem Systemu, zaś podmiot, który nabył własność Demonstratora Baterii zgodnie z lit. a) przeniesienie na </w:t>
      </w:r>
      <w:r w:rsidR="007F70CB" w:rsidRPr="00433679">
        <w:rPr>
          <w:rFonts w:asciiTheme="minorHAnsi" w:hAnsiTheme="minorHAnsi" w:cstheme="minorHAnsi"/>
          <w:color w:val="000000" w:themeColor="text1"/>
        </w:rPr>
        <w:t xml:space="preserve">Uczestnika Przedsięwzięcia wykonującego Demonstrator Baterii </w:t>
      </w:r>
      <w:r w:rsidRPr="00433679">
        <w:rPr>
          <w:rFonts w:asciiTheme="minorHAnsi" w:hAnsiTheme="minorHAnsi" w:cstheme="minorHAnsi"/>
          <w:color w:val="000000" w:themeColor="text1"/>
        </w:rPr>
        <w:t>zwrotnie posiadanie i własność Demonstratora Baterii</w:t>
      </w:r>
      <w:r w:rsidR="007F70CB" w:rsidRPr="00433679">
        <w:rPr>
          <w:rFonts w:asciiTheme="minorHAnsi" w:hAnsiTheme="minorHAnsi" w:cstheme="minorHAnsi"/>
          <w:color w:val="000000" w:themeColor="text1"/>
        </w:rPr>
        <w:t>, przy czym przeniesienie własności nastąpi z chwilą wydania Demonstratora Baterii</w:t>
      </w:r>
      <w:r w:rsidRPr="00433679">
        <w:rPr>
          <w:rFonts w:asciiTheme="minorHAnsi" w:hAnsiTheme="minorHAnsi" w:cstheme="minorHAnsi"/>
          <w:color w:val="000000" w:themeColor="text1"/>
        </w:rPr>
        <w:t>;</w:t>
      </w:r>
    </w:p>
    <w:p w14:paraId="0DF6FD22" w14:textId="753C79AE" w:rsidR="00D7474E" w:rsidRPr="00433679" w:rsidRDefault="00D7474E"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poza dokonaniem integracji Demonstratora Baterii w Demonstratorze Systemu jest zobowiązany </w:t>
      </w:r>
      <w:r w:rsidR="009722E7" w:rsidRPr="00433679">
        <w:rPr>
          <w:rFonts w:asciiTheme="minorHAnsi" w:hAnsiTheme="minorHAnsi" w:cstheme="minorHAnsi"/>
          <w:color w:val="000000" w:themeColor="text1"/>
        </w:rPr>
        <w:t xml:space="preserve">nie dokonywać względem Demonstratora Baterii żadnych czynności zmierzających do odtworzenia konstrukcji Demonstratora Baterii i zastosowanych w niej rozwiązań, ponad badania służące uzyskaniu informacji niezbędnych </w:t>
      </w:r>
      <w:r w:rsidRPr="00433679">
        <w:rPr>
          <w:rFonts w:asciiTheme="minorHAnsi" w:hAnsiTheme="minorHAnsi" w:cstheme="minorHAnsi"/>
          <w:color w:val="000000" w:themeColor="text1"/>
        </w:rPr>
        <w:t xml:space="preserve">dla stworzenia Demonstratora Systemu, zaś pozyskane informacje związane z Demonstratorem Baterii jest zobowiązany zachować w poufności na zasadach określonych w Umowie(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_Ref70341433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rPr>
        <w:fldChar w:fldCharType="end"/>
      </w:r>
    </w:p>
    <w:p w14:paraId="47F2AE79" w14:textId="572F528A"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odpowiada względem NCBR w granicach rękojmi za działanie Demonstratora </w:t>
      </w:r>
      <w:r w:rsidR="009C030F"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z zastrzeżeniem kolejnych punktów,</w:t>
      </w:r>
    </w:p>
    <w:p w14:paraId="441C3B89" w14:textId="70A820FE" w:rsidR="00877B25" w:rsidRPr="00433679" w:rsidRDefault="009C030F"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w:t>
      </w:r>
      <w:r w:rsidR="00877B25" w:rsidRPr="00433679">
        <w:rPr>
          <w:rFonts w:asciiTheme="minorHAnsi" w:hAnsiTheme="minorHAnsi" w:cstheme="minorHAnsi"/>
          <w:color w:val="000000" w:themeColor="text1"/>
        </w:rPr>
        <w:t xml:space="preserve"> odpowiada za integrację Demonstratora Baterii w ramach Demonstratora Systemu jako Baterię Systemową;</w:t>
      </w:r>
    </w:p>
    <w:p w14:paraId="0A24DFF9" w14:textId="700B531B" w:rsidR="00877B25" w:rsidRPr="00433679" w:rsidRDefault="009C030F"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w:t>
      </w:r>
      <w:r w:rsidR="00877B25" w:rsidRPr="00433679">
        <w:rPr>
          <w:rFonts w:asciiTheme="minorHAnsi" w:hAnsiTheme="minorHAnsi" w:cstheme="minorHAnsi"/>
          <w:color w:val="000000" w:themeColor="text1"/>
        </w:rPr>
        <w:t xml:space="preserve"> nie będzie dochodził odpowiedzialności </w:t>
      </w:r>
      <w:r w:rsidRPr="00433679">
        <w:rPr>
          <w:rFonts w:asciiTheme="minorHAnsi" w:hAnsiTheme="minorHAnsi" w:cstheme="minorHAnsi"/>
          <w:color w:val="000000" w:themeColor="text1"/>
        </w:rPr>
        <w:t xml:space="preserve">Uczestnika Przedsięwzięcia tworzącego Demonstrator Baterii </w:t>
      </w:r>
      <w:r w:rsidR="00877B25" w:rsidRPr="00433679">
        <w:rPr>
          <w:rFonts w:asciiTheme="minorHAnsi" w:hAnsiTheme="minorHAnsi" w:cstheme="minorHAnsi"/>
          <w:color w:val="000000" w:themeColor="text1"/>
        </w:rPr>
        <w:t xml:space="preserve">za uszkodzenia Demonstratora Systemu, chyba że byłyby one skutkiem winy umyślnej lub rażącego niedbalstwa </w:t>
      </w:r>
      <w:r w:rsidRPr="00433679">
        <w:rPr>
          <w:rFonts w:asciiTheme="minorHAnsi" w:hAnsiTheme="minorHAnsi" w:cstheme="minorHAnsi"/>
          <w:color w:val="000000" w:themeColor="text1"/>
        </w:rPr>
        <w:t>Uczestnika Przedsięwzięcia tworzącego Demonstrator Baterii</w:t>
      </w:r>
      <w:r w:rsidR="00877B25" w:rsidRPr="00433679">
        <w:rPr>
          <w:rFonts w:asciiTheme="minorHAnsi" w:hAnsiTheme="minorHAnsi" w:cstheme="minorHAnsi"/>
          <w:color w:val="000000" w:themeColor="text1"/>
        </w:rPr>
        <w:t>;</w:t>
      </w:r>
    </w:p>
    <w:p w14:paraId="43B107D5" w14:textId="54BB2421"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razie uszkodzenia Demonstratora </w:t>
      </w:r>
      <w:r w:rsidR="009C030F"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xml:space="preserve"> wskutek działania </w:t>
      </w:r>
      <w:r w:rsidR="009C030F" w:rsidRPr="00433679">
        <w:rPr>
          <w:rFonts w:asciiTheme="minorHAnsi" w:hAnsiTheme="minorHAnsi" w:cstheme="minorHAnsi"/>
          <w:color w:val="000000" w:themeColor="text1"/>
        </w:rPr>
        <w:t>Demonstratora Baterii</w:t>
      </w:r>
      <w:r w:rsidRPr="00433679">
        <w:rPr>
          <w:rFonts w:asciiTheme="minorHAnsi" w:hAnsiTheme="minorHAnsi" w:cstheme="minorHAnsi"/>
          <w:color w:val="000000" w:themeColor="text1"/>
        </w:rPr>
        <w:t>, któr</w:t>
      </w:r>
      <w:r w:rsidR="001013A2" w:rsidRPr="00433679">
        <w:rPr>
          <w:rFonts w:asciiTheme="minorHAnsi" w:hAnsiTheme="minorHAnsi" w:cstheme="minorHAnsi"/>
          <w:color w:val="000000" w:themeColor="text1"/>
        </w:rPr>
        <w:t>e</w:t>
      </w:r>
      <w:r w:rsidRPr="00433679">
        <w:rPr>
          <w:rFonts w:asciiTheme="minorHAnsi" w:hAnsiTheme="minorHAnsi" w:cstheme="minorHAnsi"/>
          <w:color w:val="000000" w:themeColor="text1"/>
        </w:rPr>
        <w:t xml:space="preserve"> uniemożliwia ocenę Demonstratora </w:t>
      </w:r>
      <w:r w:rsidR="002A6259" w:rsidRPr="00433679">
        <w:rPr>
          <w:rFonts w:asciiTheme="minorHAnsi" w:hAnsiTheme="minorHAnsi" w:cstheme="minorHAnsi"/>
          <w:color w:val="000000" w:themeColor="text1"/>
        </w:rPr>
        <w:t xml:space="preserve">Systemu </w:t>
      </w:r>
      <w:r w:rsidRPr="00433679">
        <w:rPr>
          <w:rFonts w:asciiTheme="minorHAnsi" w:hAnsiTheme="minorHAnsi" w:cstheme="minorHAnsi"/>
          <w:color w:val="000000" w:themeColor="text1"/>
        </w:rPr>
        <w:t>lub jego prawidłową eksploatację:</w:t>
      </w:r>
    </w:p>
    <w:p w14:paraId="79864EF1" w14:textId="77777777" w:rsidR="00877B25" w:rsidRPr="00433679" w:rsidRDefault="00877B25" w:rsidP="00433679">
      <w:pPr>
        <w:pStyle w:val="Akapitzlist"/>
        <w:numPr>
          <w:ilvl w:val="3"/>
          <w:numId w:val="106"/>
        </w:numPr>
        <w:spacing w:before="60" w:after="60"/>
        <w:ind w:left="170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zwolniony z odpowiedzialności względem NCBR za okoliczności określone tym punktem,</w:t>
      </w:r>
    </w:p>
    <w:p w14:paraId="0F1429B9" w14:textId="7A421242" w:rsidR="00FD453C" w:rsidRPr="00433679" w:rsidRDefault="00877B25" w:rsidP="00433679">
      <w:pPr>
        <w:pStyle w:val="Akapitzlist"/>
        <w:numPr>
          <w:ilvl w:val="3"/>
          <w:numId w:val="106"/>
        </w:numPr>
        <w:spacing w:before="60" w:after="60"/>
        <w:ind w:left="170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Strony przyjmują, że Demonstrator </w:t>
      </w:r>
      <w:r w:rsidR="002A6259"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niezależnie od jego rzeczywistego stanu, spełnia przesłanki do dokonania jego Odbioru</w:t>
      </w:r>
      <w:r w:rsidR="002A6259" w:rsidRPr="00433679">
        <w:rPr>
          <w:rFonts w:asciiTheme="minorHAnsi" w:hAnsiTheme="minorHAnsi" w:cstheme="minorHAnsi"/>
          <w:color w:val="000000" w:themeColor="text1"/>
        </w:rPr>
        <w:t>.</w:t>
      </w:r>
      <w:bookmarkEnd w:id="243"/>
    </w:p>
    <w:p w14:paraId="48E2CBA8" w14:textId="7AC73551" w:rsidR="002A6259" w:rsidRPr="00433679" w:rsidRDefault="002A625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opcji „integracja” II</w:t>
      </w:r>
      <w:r w:rsidRPr="00433679">
        <w:rPr>
          <w:rFonts w:asciiTheme="minorHAnsi" w:hAnsiTheme="minorHAnsi" w:cstheme="minorHAnsi"/>
          <w:color w:val="000000" w:themeColor="text1"/>
        </w:rPr>
        <w:t xml:space="preserve">] Jeśli Wykonawca jest podmiotem tworzącym w ramach Przedsięwzięcia zarówno Demonstrator Baterii jak i Demonstrator Systemu, NCBR przysługuje </w:t>
      </w:r>
      <w:r w:rsidR="00A76738" w:rsidRPr="00433679">
        <w:rPr>
          <w:rFonts w:asciiTheme="minorHAnsi" w:hAnsiTheme="minorHAnsi" w:cstheme="minorHAnsi"/>
          <w:color w:val="000000" w:themeColor="text1"/>
        </w:rPr>
        <w:t xml:space="preserve">zmodyfikowane </w:t>
      </w:r>
      <w:r w:rsidRPr="00433679">
        <w:rPr>
          <w:rFonts w:asciiTheme="minorHAnsi" w:hAnsiTheme="minorHAnsi" w:cstheme="minorHAnsi"/>
          <w:color w:val="000000" w:themeColor="text1"/>
        </w:rPr>
        <w:t xml:space="preserve">prawo opcji polegające na żądaniu wykonania przez Wykonawcę, za dodatkowym wynagrodzeniem, przeprowadzenia dodatkowych prac badawczo-rozwojowych polegających na integracji w Demonstratorze Systemu Demonstratora Baterii jako Baterii Systemowej przy czym: </w:t>
      </w:r>
    </w:p>
    <w:p w14:paraId="63F80FE8" w14:textId="3F522C6C"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 prawa opcji opisanego tym paragrafem stosuje się wprost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_Ref70338610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z zastrzeżeniem kolejnych punktów,</w:t>
      </w:r>
    </w:p>
    <w:p w14:paraId="65435E44" w14:textId="706F5D84"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do skorzystania z prawa opcji opisanego tym paragrafem nie jest potrzebna uprzednia zgoda Wykonawcy</w:t>
      </w:r>
      <w:r w:rsidR="00FB3EFD" w:rsidRPr="00433679">
        <w:rPr>
          <w:rFonts w:asciiTheme="minorHAnsi" w:hAnsiTheme="minorHAnsi" w:cstheme="minorHAnsi"/>
          <w:color w:val="000000" w:themeColor="text1"/>
        </w:rPr>
        <w:t xml:space="preserve"> oraz </w:t>
      </w:r>
      <w:r w:rsidRPr="00433679">
        <w:rPr>
          <w:rFonts w:asciiTheme="minorHAnsi" w:hAnsiTheme="minorHAnsi" w:cstheme="minorHAnsi"/>
          <w:color w:val="000000" w:themeColor="text1"/>
        </w:rPr>
        <w:t>Wykonawcy nie przysługuje dodatkowe wynagrodzenie za realizację prawa opcji,</w:t>
      </w:r>
      <w:r w:rsidR="00FB3EFD" w:rsidRPr="00433679">
        <w:rPr>
          <w:rFonts w:asciiTheme="minorHAnsi" w:hAnsiTheme="minorHAnsi" w:cstheme="minorHAnsi"/>
          <w:color w:val="000000" w:themeColor="text1"/>
        </w:rPr>
        <w:t xml:space="preserve"> ponad wynagrodzenie za realizację Etapów II w obu Strumieniach,</w:t>
      </w:r>
    </w:p>
    <w:p w14:paraId="371A40CD" w14:textId="1248289E"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uwzględnić Demonstrator Baterii jako Baterię Systemową Demonstratora Systemu,</w:t>
      </w:r>
    </w:p>
    <w:p w14:paraId="54D1BB71" w14:textId="17726B5F"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 prawa opcji opisanego tym paragrafem nie stosuje się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_Ref70338610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_Ref70338692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3FB37AF9" w14:textId="3C1ECC63" w:rsidR="007C2554" w:rsidRPr="00433679" w:rsidRDefault="007C2554"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Zobowiązanie określone niniejszym paragrafem wygasa z upływem 10 lat od zawarcia Umowy. </w:t>
      </w:r>
    </w:p>
    <w:p w14:paraId="1DA91BAA" w14:textId="4B4FA56B" w:rsidR="009951B5" w:rsidRPr="00433679" w:rsidRDefault="009951B5" w:rsidP="00433679">
      <w:pPr>
        <w:pStyle w:val="Nagwek2"/>
      </w:pPr>
      <w:bookmarkStart w:id="246" w:name="_Toc70340597"/>
      <w:r w:rsidRPr="00433679">
        <w:t>[</w:t>
      </w:r>
      <w:r w:rsidR="00CF0F95" w:rsidRPr="00433679">
        <w:t>PARTNER STRATEGICZNY</w:t>
      </w:r>
      <w:r w:rsidRPr="00433679">
        <w:t>]</w:t>
      </w:r>
      <w:bookmarkEnd w:id="246"/>
    </w:p>
    <w:p w14:paraId="1E24AE33" w14:textId="4E72DE40"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w:t>
      </w:r>
      <w:r w:rsidR="000C04AD"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celu jak najlepszej realizacji celów Przedsięwzięcia</w:t>
      </w:r>
      <w:r w:rsidR="000C04AD"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jest uprawniony do wyboru i wskazania Wykonawcy Partner</w:t>
      </w:r>
      <w:r w:rsidR="00933BFF" w:rsidRPr="00433679">
        <w:rPr>
          <w:rFonts w:asciiTheme="minorHAnsi" w:hAnsiTheme="minorHAnsi" w:cstheme="minorHAnsi"/>
          <w:color w:val="000000" w:themeColor="text1"/>
        </w:rPr>
        <w:t>a</w:t>
      </w:r>
      <w:r w:rsidRPr="00433679">
        <w:rPr>
          <w:rFonts w:asciiTheme="minorHAnsi" w:hAnsiTheme="minorHAnsi" w:cstheme="minorHAnsi"/>
          <w:color w:val="000000" w:themeColor="text1"/>
        </w:rPr>
        <w:t xml:space="preserve"> Strategiczne</w:t>
      </w:r>
      <w:r w:rsidR="00933BFF" w:rsidRPr="00433679">
        <w:rPr>
          <w:rFonts w:asciiTheme="minorHAnsi" w:hAnsiTheme="minorHAnsi" w:cstheme="minorHAnsi"/>
          <w:color w:val="000000" w:themeColor="text1"/>
        </w:rPr>
        <w:t>go</w:t>
      </w:r>
      <w:r w:rsidR="000C04AD" w:rsidRPr="00433679">
        <w:rPr>
          <w:rFonts w:asciiTheme="minorHAnsi" w:hAnsiTheme="minorHAnsi" w:cstheme="minorHAnsi"/>
          <w:color w:val="000000" w:themeColor="text1"/>
        </w:rPr>
        <w:t>, wedle swojego uznania, z zastrzeżeniem bezwzględnie obowiązujących przepisów prawa w zakresie takiego wyboru</w:t>
      </w:r>
      <w:r w:rsidRPr="00433679">
        <w:rPr>
          <w:rFonts w:asciiTheme="minorHAnsi" w:hAnsiTheme="minorHAnsi" w:cstheme="minorHAnsi"/>
          <w:color w:val="000000" w:themeColor="text1"/>
        </w:rPr>
        <w:t xml:space="preserve">. </w:t>
      </w:r>
    </w:p>
    <w:p w14:paraId="2F6544BE" w14:textId="0493D506"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Partner Strategiczny jest podmiotem wspierającym NCBR w </w:t>
      </w:r>
      <w:r w:rsidR="0047472F" w:rsidRPr="00433679">
        <w:rPr>
          <w:rFonts w:asciiTheme="minorHAnsi" w:hAnsiTheme="minorHAnsi" w:cstheme="minorHAnsi"/>
          <w:color w:val="000000" w:themeColor="text1"/>
        </w:rPr>
        <w:t>przygotowaniu Przedsięwzięcia</w:t>
      </w:r>
      <w:r w:rsidRPr="00433679">
        <w:rPr>
          <w:rFonts w:asciiTheme="minorHAnsi" w:hAnsiTheme="minorHAnsi" w:cstheme="minorHAnsi"/>
          <w:color w:val="000000" w:themeColor="text1"/>
        </w:rPr>
        <w:t xml:space="preserve"> i podmiotem, na który, w razie takiego wskazania przez NCBR, Wykonawca przenosi własność Demonstratora.</w:t>
      </w:r>
    </w:p>
    <w:p w14:paraId="31E6BB89" w14:textId="694E60D6"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NCBR jest uprawniony do wskazania odrębnego Partnera Strategicznego dla Strumienia „Bateria” oraz Strumienia „System”</w:t>
      </w:r>
      <w:r w:rsidR="006560E6" w:rsidRPr="00433679">
        <w:rPr>
          <w:rFonts w:asciiTheme="minorHAnsi" w:hAnsiTheme="minorHAnsi" w:cstheme="minorHAnsi"/>
          <w:color w:val="000000" w:themeColor="text1"/>
        </w:rPr>
        <w:t xml:space="preserve"> (przy czym w razie skorzystania przez NCBR z prawa opcji, będzie jeden Partner Strategiczny </w:t>
      </w:r>
      <w:r w:rsidR="0047472F" w:rsidRPr="00433679">
        <w:rPr>
          <w:rFonts w:asciiTheme="minorHAnsi" w:hAnsiTheme="minorHAnsi" w:cstheme="minorHAnsi"/>
          <w:color w:val="000000" w:themeColor="text1"/>
        </w:rPr>
        <w:t>w Strumieniu „System”)</w:t>
      </w:r>
      <w:r w:rsidRPr="00433679">
        <w:rPr>
          <w:rFonts w:asciiTheme="minorHAnsi" w:hAnsiTheme="minorHAnsi" w:cstheme="minorHAnsi"/>
          <w:color w:val="000000" w:themeColor="text1"/>
        </w:rPr>
        <w:t>.</w:t>
      </w:r>
    </w:p>
    <w:p w14:paraId="3E3C82C6" w14:textId="62610A0C"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bookmarkStart w:id="247" w:name="_Ref70344150"/>
      <w:r w:rsidRPr="00433679">
        <w:rPr>
          <w:rFonts w:asciiTheme="minorHAnsi" w:hAnsiTheme="minorHAnsi" w:cstheme="minorHAnsi"/>
          <w:color w:val="000000" w:themeColor="text1"/>
        </w:rPr>
        <w:t>Wykonawca zobowiązuje się nie dochodzić od Partnera Strategicznego</w:t>
      </w:r>
      <w:r w:rsidR="00264130"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żadnego wynagrodzenia, w szczególności za wykonanie i przeniesienie własności Demonstratora</w:t>
      </w:r>
      <w:r w:rsidR="00073E91" w:rsidRPr="00433679">
        <w:rPr>
          <w:rFonts w:asciiTheme="minorHAnsi" w:hAnsiTheme="minorHAnsi" w:cstheme="minorHAnsi"/>
          <w:color w:val="000000" w:themeColor="text1"/>
        </w:rPr>
        <w:t>. Za</w:t>
      </w:r>
      <w:r w:rsidRPr="00433679">
        <w:rPr>
          <w:rFonts w:asciiTheme="minorHAnsi" w:hAnsiTheme="minorHAnsi" w:cstheme="minorHAnsi"/>
          <w:color w:val="000000" w:themeColor="text1"/>
        </w:rPr>
        <w:t xml:space="preserve"> czynności Wykonawcy względem Partnera Strategicznego należy się wyłącznie wynagrodzenie wynikające z Umowy z NCBR za realizację Etapu II.</w:t>
      </w:r>
      <w:bookmarkEnd w:id="247"/>
    </w:p>
    <w:p w14:paraId="14482032" w14:textId="1232F8D5" w:rsidR="00B748D2" w:rsidRPr="00433679" w:rsidRDefault="00B748D2"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może odstąpić od wyboru Partnera Strategicznego. W takim razie postanowienia Umowy odnoszące się do Partnera Strategicznego odnoszą się do NCBR</w:t>
      </w:r>
      <w:r w:rsidR="00264130" w:rsidRPr="00433679">
        <w:rPr>
          <w:rFonts w:asciiTheme="minorHAnsi" w:hAnsiTheme="minorHAnsi" w:cstheme="minorHAnsi"/>
          <w:color w:val="000000" w:themeColor="text1"/>
        </w:rPr>
        <w:t xml:space="preserve">, z wyłączeniem </w:t>
      </w:r>
      <w:r w:rsidR="00073E91" w:rsidRPr="00433679">
        <w:rPr>
          <w:rFonts w:asciiTheme="minorHAnsi" w:hAnsiTheme="minorHAnsi" w:cstheme="minorHAnsi"/>
          <w:color w:val="000000" w:themeColor="text1"/>
        </w:rPr>
        <w:t xml:space="preserve">zdania pierwszego </w:t>
      </w:r>
      <w:r w:rsidR="00073E91" w:rsidRPr="00433679">
        <w:rPr>
          <w:rFonts w:asciiTheme="minorHAnsi" w:hAnsiTheme="minorHAnsi" w:cstheme="minorHAnsi"/>
          <w:color w:val="000000" w:themeColor="text1"/>
        </w:rPr>
        <w:fldChar w:fldCharType="begin"/>
      </w:r>
      <w:r w:rsidR="00073E91" w:rsidRPr="00433679">
        <w:rPr>
          <w:rFonts w:asciiTheme="minorHAnsi" w:hAnsiTheme="minorHAnsi" w:cstheme="minorHAnsi"/>
          <w:color w:val="000000" w:themeColor="text1"/>
        </w:rPr>
        <w:instrText xml:space="preserve"> REF _Ref70344150 \n \h </w:instrText>
      </w:r>
      <w:r w:rsidR="00433679">
        <w:rPr>
          <w:rFonts w:asciiTheme="minorHAnsi" w:hAnsiTheme="minorHAnsi" w:cstheme="minorHAnsi"/>
          <w:color w:val="000000" w:themeColor="text1"/>
        </w:rPr>
        <w:instrText xml:space="preserve"> \* MERGEFORMAT </w:instrText>
      </w:r>
      <w:r w:rsidR="00073E91" w:rsidRPr="00433679">
        <w:rPr>
          <w:rFonts w:asciiTheme="minorHAnsi" w:hAnsiTheme="minorHAnsi" w:cstheme="minorHAnsi"/>
          <w:color w:val="000000" w:themeColor="text1"/>
        </w:rPr>
      </w:r>
      <w:r w:rsidR="00073E91"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00073E91" w:rsidRPr="00433679">
        <w:rPr>
          <w:rFonts w:asciiTheme="minorHAnsi" w:hAnsiTheme="minorHAnsi" w:cstheme="minorHAnsi"/>
          <w:color w:val="000000" w:themeColor="text1"/>
        </w:rPr>
        <w:fldChar w:fldCharType="end"/>
      </w:r>
      <w:r w:rsidR="00073E91" w:rsidRPr="00433679">
        <w:rPr>
          <w:rFonts w:asciiTheme="minorHAnsi" w:hAnsiTheme="minorHAnsi" w:cstheme="minorHAnsi"/>
          <w:color w:val="000000" w:themeColor="text1"/>
        </w:rPr>
        <w:t xml:space="preserve">. </w:t>
      </w:r>
    </w:p>
    <w:p w14:paraId="78B8EA2E" w14:textId="395A06C8" w:rsidR="007C2554" w:rsidRPr="00433679" w:rsidRDefault="007C2554" w:rsidP="00433679">
      <w:pPr>
        <w:pStyle w:val="Akapitzlist"/>
        <w:numPr>
          <w:ilvl w:val="0"/>
          <w:numId w:val="107"/>
        </w:numPr>
        <w:spacing w:before="60" w:after="60"/>
        <w:ind w:left="426"/>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Partner Strategiczny wybrany przez NCBR na potrzeby Strumienia „System” jest zobowiązany zapewnić Nieruchomość Demonstracyjną odpowiadającą wymaganiom wskazanym w Załączniku nr 2 do Regulaminu. Partner Strategiczny będzie zobowiązany uzyskać wszelkie niezbędne zgody, zgłoszenia i decyzje administracyjne potrzebne do instalacji Demonstratora Systemu w ramach Nieruchomości Demonstracyjnej, przy czym Wykonawca jest zobowiązany go wspierać w przygotowaniu wszelkich dokumentów, informacji i wniosków potrzebnych do osiągnięcia ww. celów.*</w:t>
      </w:r>
    </w:p>
    <w:p w14:paraId="27DD9440" w14:textId="68940F9D" w:rsidR="007C2554" w:rsidRPr="00433679" w:rsidRDefault="007C2554" w:rsidP="00433679">
      <w:pPr>
        <w:ind w:left="426"/>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paragrafu zastępuje się sformułowaniem „[celowo pusty]”]</w:t>
      </w:r>
      <w:r w:rsidR="009D405D" w:rsidRPr="00433679">
        <w:rPr>
          <w:rFonts w:asciiTheme="minorHAnsi" w:hAnsiTheme="minorHAnsi" w:cstheme="minorHAnsi"/>
          <w:i/>
          <w:iCs/>
        </w:rPr>
        <w:t xml:space="preserve"> </w:t>
      </w:r>
    </w:p>
    <w:p w14:paraId="1CB1D804" w14:textId="04C15D8F" w:rsidR="00CB14F5" w:rsidRPr="00433679" w:rsidRDefault="00CB14F5" w:rsidP="00433679">
      <w:pPr>
        <w:pStyle w:val="Nagwek2"/>
      </w:pPr>
      <w:bookmarkStart w:id="248" w:name="_Ref52746402"/>
      <w:bookmarkStart w:id="249" w:name="_Ref53701877"/>
      <w:bookmarkStart w:id="250" w:name="_Ref53702848"/>
      <w:bookmarkStart w:id="251" w:name="_Toc52745909"/>
      <w:bookmarkStart w:id="252" w:name="_Toc70340598"/>
      <w:r w:rsidRPr="00433679">
        <w:t>[ZOBOWIĄZANIA WYKONAWCY ZWIĄZANE Z DEMONSTRATOREM PO ZAKOŃCZENIU PRAC B+R]</w:t>
      </w:r>
      <w:bookmarkEnd w:id="248"/>
      <w:bookmarkEnd w:id="249"/>
      <w:bookmarkEnd w:id="250"/>
      <w:bookmarkEnd w:id="251"/>
      <w:bookmarkEnd w:id="252"/>
    </w:p>
    <w:p w14:paraId="6DB8C740" w14:textId="7A9EC28B"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bookmarkStart w:id="253" w:name="_Hlk57759820"/>
      <w:r w:rsidRPr="00433679">
        <w:rPr>
          <w:rFonts w:asciiTheme="minorHAnsi" w:hAnsiTheme="minorHAnsi" w:cstheme="minorHAnsi"/>
          <w:color w:val="000000" w:themeColor="text1"/>
        </w:rPr>
        <w:t xml:space="preserve">Wykonawca, pod warunkiem zawieszającym </w:t>
      </w:r>
      <w:r w:rsidR="005969D8" w:rsidRPr="00433679">
        <w:rPr>
          <w:rFonts w:asciiTheme="minorHAnsi" w:hAnsiTheme="minorHAnsi" w:cstheme="minorHAnsi"/>
          <w:color w:val="000000" w:themeColor="text1"/>
        </w:rPr>
        <w:t xml:space="preserve">Odbioru </w:t>
      </w:r>
      <w:r w:rsidRPr="00433679">
        <w:rPr>
          <w:rFonts w:asciiTheme="minorHAnsi" w:hAnsiTheme="minorHAnsi" w:cstheme="minorHAnsi"/>
          <w:color w:val="000000" w:themeColor="text1"/>
        </w:rPr>
        <w:t xml:space="preserve">Demonstratora, udziela </w:t>
      </w:r>
      <w:r w:rsidR="005969D8" w:rsidRPr="00433679">
        <w:rPr>
          <w:rFonts w:asciiTheme="minorHAnsi" w:hAnsiTheme="minorHAnsi" w:cstheme="minorHAnsi"/>
          <w:color w:val="000000" w:themeColor="text1"/>
        </w:rPr>
        <w:t xml:space="preserve">podmiotowi, na rzecz którego przeniósł zgodnie z Umową własność Demonstratora </w:t>
      </w:r>
      <w:r w:rsidRPr="00433679">
        <w:rPr>
          <w:rFonts w:asciiTheme="minorHAnsi" w:hAnsiTheme="minorHAnsi" w:cstheme="minorHAnsi"/>
          <w:color w:val="000000" w:themeColor="text1"/>
        </w:rPr>
        <w:t xml:space="preserve">gwarancji jakości na Demonstrator. Za udzielenie i wykonanie takiej gwarancji Wykonawcy nie przysługuje dodatkowe wynagrodzenie </w:t>
      </w:r>
      <w:r w:rsidR="009C37DE" w:rsidRPr="00433679">
        <w:rPr>
          <w:rFonts w:asciiTheme="minorHAnsi" w:hAnsiTheme="minorHAnsi" w:cstheme="minorHAnsi"/>
          <w:color w:val="000000" w:themeColor="text1"/>
        </w:rPr>
        <w:t xml:space="preserve">względem wynagrodzenia określonego </w:t>
      </w:r>
      <w:r w:rsidR="009C37DE" w:rsidRPr="00433679">
        <w:rPr>
          <w:rFonts w:asciiTheme="minorHAnsi" w:eastAsia="Times New Roman" w:hAnsiTheme="minorHAnsi" w:cstheme="minorHAnsi"/>
          <w:color w:val="000000" w:themeColor="text1"/>
          <w:lang w:eastAsia="ar-SA"/>
        </w:rPr>
        <w:t xml:space="preserve">w </w:t>
      </w:r>
      <w:r w:rsidR="009C37DE" w:rsidRPr="00433679">
        <w:rPr>
          <w:rFonts w:asciiTheme="minorHAnsi" w:eastAsia="Times New Roman" w:hAnsiTheme="minorHAnsi" w:cstheme="minorHAnsi"/>
          <w:color w:val="000000" w:themeColor="text1"/>
          <w:lang w:eastAsia="ar-SA"/>
        </w:rPr>
        <w:fldChar w:fldCharType="begin"/>
      </w:r>
      <w:r w:rsidR="009C37DE" w:rsidRPr="00433679">
        <w:rPr>
          <w:rFonts w:asciiTheme="minorHAnsi" w:eastAsia="Times New Roman" w:hAnsiTheme="minorHAnsi" w:cstheme="minorHAnsi"/>
          <w:color w:val="000000" w:themeColor="text1"/>
          <w:lang w:eastAsia="ar-SA"/>
        </w:rPr>
        <w:instrText xml:space="preserve"> REF _Ref479976521 \n \h </w:instrText>
      </w:r>
      <w:r w:rsidR="0090300A" w:rsidRPr="00433679">
        <w:rPr>
          <w:rFonts w:asciiTheme="minorHAnsi" w:eastAsia="Times New Roman" w:hAnsiTheme="minorHAnsi" w:cstheme="minorHAnsi"/>
          <w:color w:val="000000" w:themeColor="text1"/>
          <w:lang w:eastAsia="ar-SA"/>
        </w:rPr>
        <w:instrText xml:space="preserve"> \* MERGEFORMAT </w:instrText>
      </w:r>
      <w:r w:rsidR="009C37DE" w:rsidRPr="00433679">
        <w:rPr>
          <w:rFonts w:asciiTheme="minorHAnsi" w:eastAsia="Times New Roman" w:hAnsiTheme="minorHAnsi" w:cstheme="minorHAnsi"/>
          <w:color w:val="000000" w:themeColor="text1"/>
          <w:lang w:eastAsia="ar-SA"/>
        </w:rPr>
      </w:r>
      <w:r w:rsidR="009C37DE"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23</w:t>
      </w:r>
      <w:r w:rsidR="009C37DE" w:rsidRPr="00433679">
        <w:rPr>
          <w:rFonts w:asciiTheme="minorHAnsi" w:eastAsia="Times New Roman" w:hAnsiTheme="minorHAnsi" w:cstheme="minorHAnsi"/>
          <w:color w:val="000000" w:themeColor="text1"/>
          <w:lang w:eastAsia="ar-SA"/>
        </w:rPr>
        <w:fldChar w:fldCharType="end"/>
      </w:r>
      <w:r w:rsidR="009C37DE" w:rsidRPr="00433679">
        <w:rPr>
          <w:rFonts w:asciiTheme="minorHAnsi" w:eastAsia="Times New Roman" w:hAnsiTheme="minorHAnsi" w:cstheme="minorHAnsi"/>
          <w:color w:val="000000" w:themeColor="text1"/>
          <w:lang w:eastAsia="ar-SA"/>
        </w:rPr>
        <w:t xml:space="preserve"> Umowy </w:t>
      </w:r>
      <w:r w:rsidRPr="00433679">
        <w:rPr>
          <w:rFonts w:asciiTheme="minorHAnsi" w:eastAsia="Calibri" w:hAnsiTheme="minorHAnsi" w:cstheme="minorHAnsi"/>
          <w:color w:val="000000" w:themeColor="text1"/>
        </w:rPr>
        <w:t>ani od NCBR ani od Partnera Strategicznego</w:t>
      </w:r>
      <w:r w:rsidRPr="00433679">
        <w:rPr>
          <w:rFonts w:asciiTheme="minorHAnsi" w:hAnsiTheme="minorHAnsi" w:cstheme="minorHAnsi"/>
          <w:color w:val="000000" w:themeColor="text1"/>
        </w:rPr>
        <w:t xml:space="preserve"> ponad wynagrodzenie określone w Umowie za wykonanie Etapu II.</w:t>
      </w:r>
    </w:p>
    <w:p w14:paraId="64C0CC1F"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363B46D" w14:textId="509A4C8B"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Gwarancja jakości na Demonstrator jest udzielana na okres 36 miesięcy, licząc od daty protokolarnego odbioru Demonstratora przez Partnera Strategicznego. W okresie gwarancji Wykonawca przejmuje na siebie </w:t>
      </w:r>
      <w:r w:rsidR="009C37DE" w:rsidRPr="00433679">
        <w:rPr>
          <w:rFonts w:asciiTheme="minorHAnsi" w:eastAsiaTheme="minorEastAsia" w:hAnsiTheme="minorHAnsi" w:cstheme="minorHAnsi"/>
          <w:color w:val="000000" w:themeColor="text1"/>
        </w:rPr>
        <w:t xml:space="preserve">bez dodatkowego wynagrodzenia </w:t>
      </w:r>
      <w:r w:rsidRPr="00433679">
        <w:rPr>
          <w:rFonts w:asciiTheme="minorHAnsi" w:eastAsiaTheme="minorEastAsia" w:hAnsiTheme="minorHAnsi" w:cstheme="minorHAnsi"/>
          <w:color w:val="000000" w:themeColor="text1"/>
        </w:rPr>
        <w:t xml:space="preserve">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330D9A68"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Gwarancja obejmuje:</w:t>
      </w:r>
    </w:p>
    <w:p w14:paraId="2BE95555"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przeglądy gwarancyjne określone co do liczby i zakresu przez Wykonawcę, w celu zapewnienia niewadliwej eksploatacji Demonstratora,</w:t>
      </w:r>
    </w:p>
    <w:p w14:paraId="317B77A5" w14:textId="5D2979E3"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zobowiązanie Wykonawcy w okresie gwarancji, aby, na wezwanie Partnera Strategicznego, z uwzględnieniem możliwości technicznych i zasad sztuki, dokonać bez odrębnego wynagrodzenia usunięcia wszelkich wad stwierdzonych przez Partnera Strategicznego, rozumianych jako rozbieżności z przekazaną Partnerowi Strategicznemu instrukcją, w tym także wad wykrytych w trakcie kontroli przez organy nadzoru budowlanego. </w:t>
      </w:r>
    </w:p>
    <w:p w14:paraId="68A9BFA5"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Ponoszenie przez Wykonawcę kosztów ww. czynności oraz materiałów.</w:t>
      </w:r>
    </w:p>
    <w:p w14:paraId="5329FA73"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Nie podlegają uprawnieniom z tytułu gwarancji wady powstałe w wyniku:</w:t>
      </w:r>
    </w:p>
    <w:p w14:paraId="0C7A01FF"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lastRenderedPageBreak/>
        <w:t>działania siły wyższej,</w:t>
      </w:r>
    </w:p>
    <w:p w14:paraId="3FAB3C8C"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działań albo zaniechań Partnera Strategicznego względem prawidłowej eksploatacji Demonstratora zgodnie z instrukcją przekazaną mu przez Wykonawcę wraz z dokumentem gwarancyjnym,</w:t>
      </w:r>
    </w:p>
    <w:p w14:paraId="273EA772"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zawinionego działania albo zaniechania Partnera Strategicznego w zakresie eksploatacji Demonstratora niezgodnie z przepisami prawa.</w:t>
      </w:r>
    </w:p>
    <w:p w14:paraId="29AA7910"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O wykryciu wady Partner Strategiczny jest zobowiązany niezwłocznie powiadomić Wykonawcę i ustalić termin oględzin.</w:t>
      </w:r>
    </w:p>
    <w:p w14:paraId="0BF31A94" w14:textId="16B5A00D"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Usunięcie wad zgodnie z niniejszym artykułem następuje niezwłocznie, nie później niż </w:t>
      </w:r>
      <w:r w:rsidR="001A09B1" w:rsidRPr="00433679">
        <w:rPr>
          <w:rFonts w:asciiTheme="minorHAnsi" w:eastAsiaTheme="minorEastAsia" w:hAnsiTheme="minorHAnsi" w:cstheme="minorHAnsi"/>
          <w:color w:val="000000" w:themeColor="text1"/>
        </w:rPr>
        <w:t xml:space="preserve">terminie określonym </w:t>
      </w:r>
      <w:r w:rsidR="009F035D" w:rsidRPr="00433679">
        <w:rPr>
          <w:rFonts w:asciiTheme="minorHAnsi" w:eastAsiaTheme="minorEastAsia" w:hAnsiTheme="minorHAnsi" w:cstheme="minorHAnsi"/>
          <w:color w:val="000000" w:themeColor="text1"/>
        </w:rPr>
        <w:t>zgodnie z Załącznikiem nr 6 do Regulaminu</w:t>
      </w:r>
      <w:r w:rsidRPr="00433679">
        <w:rPr>
          <w:rFonts w:asciiTheme="minorHAnsi" w:eastAsiaTheme="minorEastAsia" w:hAnsiTheme="minorHAnsi" w:cstheme="minorHAnsi"/>
          <w:color w:val="000000" w:themeColor="text1"/>
        </w:rPr>
        <w:t>.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084F6959"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9893D0B"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 razie usunięcia wady, potwierdza się tą okoliczność protokolarnie pomiędzy Partnerem Strategicznym a Wykonawcą. Celem protokołu jest potwierdzenie, czy zgłoszone wady zostały usunięte.</w:t>
      </w:r>
    </w:p>
    <w:bookmarkEnd w:id="224"/>
    <w:p w14:paraId="6B53F6DD" w14:textId="77777777" w:rsidR="00CB14F5" w:rsidRPr="00433679" w:rsidRDefault="00CB14F5" w:rsidP="00433679">
      <w:pPr>
        <w:pStyle w:val="Akapitzlist"/>
        <w:numPr>
          <w:ilvl w:val="0"/>
          <w:numId w:val="75"/>
        </w:numPr>
        <w:spacing w:before="60" w:after="60"/>
        <w:ind w:left="567"/>
        <w:jc w:val="both"/>
        <w:rPr>
          <w:rFonts w:asciiTheme="minorHAnsi" w:hAnsiTheme="minorHAnsi" w:cstheme="minorHAnsi"/>
          <w:color w:val="000000" w:themeColor="text1"/>
        </w:rPr>
      </w:pPr>
      <w:r w:rsidRPr="00433679">
        <w:rPr>
          <w:rFonts w:asciiTheme="minorHAnsi" w:hAnsiTheme="minorHAnsi" w:cstheme="minorHAnsi"/>
          <w:color w:val="000000" w:themeColor="text1"/>
        </w:rPr>
        <w:t>Niezależnie od powyższego, Wykonawca jest zobowiązany realizować inne zobowiązania określone w Załączniku nr 6 do Regulaminu.</w:t>
      </w:r>
    </w:p>
    <w:bookmarkEnd w:id="253"/>
    <w:p w14:paraId="78BC4A10"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6A7243F7" w14:textId="77777777" w:rsidR="00CB14F5" w:rsidRPr="00433679" w:rsidRDefault="00CB14F5" w:rsidP="00433679">
      <w:pPr>
        <w:pStyle w:val="Nagwek1"/>
      </w:pPr>
      <w:bookmarkStart w:id="254" w:name="_Toc52745910"/>
      <w:bookmarkStart w:id="255" w:name="_Toc70340599"/>
      <w:r w:rsidRPr="00433679">
        <w:t>ODBIORY ETAPÓW, WYNAGRODZENIE, ZALICZKI, ZABEZPIECZENIE WYKONANIA UMOWY</w:t>
      </w:r>
      <w:bookmarkEnd w:id="254"/>
      <w:bookmarkEnd w:id="255"/>
    </w:p>
    <w:p w14:paraId="54DE95CA" w14:textId="77777777" w:rsidR="00CB14F5" w:rsidRPr="00433679" w:rsidRDefault="00CB14F5" w:rsidP="00433679">
      <w:pPr>
        <w:pStyle w:val="Nagwek2"/>
      </w:pPr>
      <w:bookmarkStart w:id="256" w:name="_Ref52735442"/>
      <w:bookmarkStart w:id="257" w:name="_Toc52745911"/>
      <w:bookmarkStart w:id="258" w:name="_Toc70340600"/>
      <w:r w:rsidRPr="00433679">
        <w:t>[ODBIORY ETAPU]</w:t>
      </w:r>
      <w:bookmarkEnd w:id="207"/>
      <w:bookmarkEnd w:id="208"/>
      <w:bookmarkEnd w:id="209"/>
      <w:bookmarkEnd w:id="210"/>
      <w:bookmarkEnd w:id="211"/>
      <w:bookmarkEnd w:id="212"/>
      <w:bookmarkEnd w:id="213"/>
      <w:bookmarkEnd w:id="256"/>
      <w:bookmarkEnd w:id="257"/>
      <w:bookmarkEnd w:id="258"/>
    </w:p>
    <w:p w14:paraId="13E37A13" w14:textId="34658AD0" w:rsidR="00FD0985" w:rsidRPr="00433679" w:rsidRDefault="00FD098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w:t>
      </w:r>
      <w:r w:rsidR="008E7D5A" w:rsidRPr="00433679">
        <w:rPr>
          <w:rFonts w:asciiTheme="minorHAnsi" w:hAnsiTheme="minorHAnsi" w:cstheme="minorHAnsi"/>
          <w:color w:val="000000" w:themeColor="text1"/>
        </w:rPr>
        <w:t xml:space="preserve"> Selekcji</w:t>
      </w:r>
      <w:r w:rsidRPr="00433679">
        <w:rPr>
          <w:rFonts w:asciiTheme="minorHAnsi" w:hAnsiTheme="minorHAnsi" w:cstheme="minorHAnsi"/>
          <w:color w:val="000000" w:themeColor="text1"/>
        </w:rPr>
        <w:t xml:space="preserve"> Etapu I NCBR dokonuje Odbioru Prototypu, na warunkach określonych w Załączniku nr 4 do Regulaminu. NCBR, z zastrzeżeniem postanowień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_Ref493944799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jest uprawniony dokonać odmowy Odbioru Prototypu, jeśli nie spełnia on wymagań dla niego właściwych określonych w Załączniku nr 1 lub nr 4 do Regulaminu albo nie posiada cech określonych we Wniosku Wykonawcy.</w:t>
      </w:r>
      <w:r w:rsidR="00BC1C74" w:rsidRPr="00433679">
        <w:rPr>
          <w:rFonts w:asciiTheme="minorHAnsi" w:hAnsiTheme="minorHAnsi" w:cstheme="minorHAnsi"/>
          <w:color w:val="000000" w:themeColor="text1"/>
        </w:rPr>
        <w:t xml:space="preserve"> Odbiór albo odmowa Odbioru Prototypu są dokonywane przez NCBR na podstawie protokołu.</w:t>
      </w:r>
    </w:p>
    <w:p w14:paraId="0B90BDAB" w14:textId="10852DD9" w:rsidR="00FD0985" w:rsidRPr="00433679" w:rsidRDefault="00FD098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w:t>
      </w:r>
      <w:r w:rsidR="008E7D5A" w:rsidRPr="00433679">
        <w:rPr>
          <w:rFonts w:asciiTheme="minorHAnsi" w:hAnsiTheme="minorHAnsi" w:cstheme="minorHAnsi"/>
          <w:color w:val="000000" w:themeColor="text1"/>
        </w:rPr>
        <w:t xml:space="preserve">Oceny Końcowej </w:t>
      </w:r>
      <w:r w:rsidRPr="00433679">
        <w:rPr>
          <w:rFonts w:asciiTheme="minorHAnsi" w:hAnsiTheme="minorHAnsi" w:cstheme="minorHAnsi"/>
          <w:color w:val="000000" w:themeColor="text1"/>
        </w:rPr>
        <w:t xml:space="preserve">Etapu II NCBR dokonuje Odbioru Demonstratora, na warunkach określonych w Załączniku nr 4 do Regulaminu. NCBR, z zastrzeżeniem postanowień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_Ref493944799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jest uprawniony dokonać odmowy Odbioru </w:t>
      </w:r>
      <w:r w:rsidR="00080682" w:rsidRPr="00433679">
        <w:rPr>
          <w:rFonts w:asciiTheme="minorHAnsi" w:hAnsiTheme="minorHAnsi" w:cstheme="minorHAnsi"/>
          <w:color w:val="000000" w:themeColor="text1"/>
        </w:rPr>
        <w:t>Demonstratora</w:t>
      </w:r>
      <w:r w:rsidRPr="00433679">
        <w:rPr>
          <w:rFonts w:asciiTheme="minorHAnsi" w:hAnsiTheme="minorHAnsi" w:cstheme="minorHAnsi"/>
          <w:color w:val="000000" w:themeColor="text1"/>
        </w:rPr>
        <w:t>, jeśli nie spełnia on wymagań dla niego właściwych określonych w Załączniku nr 1 lub nr 4 do Regulaminu albo nie posiada cech określonych we Wniosku Wykonawcy.</w:t>
      </w:r>
      <w:r w:rsidR="00BC1C74" w:rsidRPr="00433679">
        <w:rPr>
          <w:rFonts w:asciiTheme="minorHAnsi" w:hAnsiTheme="minorHAnsi" w:cstheme="minorHAnsi"/>
          <w:color w:val="000000" w:themeColor="text1"/>
        </w:rPr>
        <w:t xml:space="preserve"> Odbiór albo odmowa Odbioru Prototypu są dokonywane przez NCBR na podstawie protokołu.</w:t>
      </w:r>
    </w:p>
    <w:p w14:paraId="0279983F" w14:textId="7A2C631E"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Odbiór Etapu służy weryfikacji realizacji przez Wykonawcę Prac B+R w ramach i zgodnie z Umową. Dokonanie Odbioru Etapu jest warunkiem koniecznym zapłaty wynagrodzenia za dany Etap.</w:t>
      </w:r>
    </w:p>
    <w:p w14:paraId="0DD24B48" w14:textId="3B871CB1"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bookmarkStart w:id="259" w:name="_Ref493950828"/>
      <w:r w:rsidRPr="00433679">
        <w:rPr>
          <w:rFonts w:asciiTheme="minorHAnsi" w:hAnsiTheme="minorHAnsi" w:cstheme="minorHAnsi"/>
          <w:color w:val="000000" w:themeColor="text1"/>
        </w:rPr>
        <w:t xml:space="preserve">NCBR dokonuje Odbioru Etapu, tylko jeśli </w:t>
      </w:r>
      <w:r w:rsidR="00FD0985"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 xml:space="preserve">Wynik Prac Etapu uzyskał w ramach Listy Rankingowej Wynik Pozytywny lub Wynik Pozytywny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lub Wynik Końcowy Pozytywny</w:t>
      </w:r>
      <w:r w:rsidR="00FD0985" w:rsidRPr="00433679">
        <w:rPr>
          <w:rFonts w:asciiTheme="minorHAnsi" w:hAnsiTheme="minorHAnsi" w:cstheme="minorHAnsi"/>
          <w:color w:val="000000" w:themeColor="text1"/>
        </w:rPr>
        <w:t xml:space="preserve"> oraz (ii) odpowiednio: w ramach Etapu I NCBR dokonał Odbioru Prototypu</w:t>
      </w:r>
      <w:r w:rsidR="009124FA" w:rsidRPr="00433679">
        <w:rPr>
          <w:rFonts w:asciiTheme="minorHAnsi" w:hAnsiTheme="minorHAnsi" w:cstheme="minorHAnsi"/>
          <w:color w:val="000000" w:themeColor="text1"/>
        </w:rPr>
        <w:t>, a</w:t>
      </w:r>
      <w:r w:rsidR="00FD0985" w:rsidRPr="00433679">
        <w:rPr>
          <w:rFonts w:asciiTheme="minorHAnsi" w:hAnsiTheme="minorHAnsi" w:cstheme="minorHAnsi"/>
          <w:color w:val="000000" w:themeColor="text1"/>
        </w:rPr>
        <w:t xml:space="preserve"> w przypadku Etapu II</w:t>
      </w:r>
      <w:r w:rsidR="00460543" w:rsidRPr="00433679">
        <w:rPr>
          <w:rFonts w:asciiTheme="minorHAnsi" w:hAnsiTheme="minorHAnsi" w:cstheme="minorHAnsi"/>
          <w:color w:val="000000" w:themeColor="text1"/>
        </w:rPr>
        <w:t xml:space="preserve"> –</w:t>
      </w:r>
      <w:r w:rsidR="00FD0985" w:rsidRPr="00433679">
        <w:rPr>
          <w:rFonts w:asciiTheme="minorHAnsi" w:hAnsiTheme="minorHAnsi" w:cstheme="minorHAnsi"/>
          <w:color w:val="000000" w:themeColor="text1"/>
        </w:rPr>
        <w:t xml:space="preserve"> dokonał Odbioru Demonstratora</w:t>
      </w:r>
      <w:r w:rsidRPr="00433679">
        <w:rPr>
          <w:rFonts w:asciiTheme="minorHAnsi" w:hAnsiTheme="minorHAnsi" w:cstheme="minorHAnsi"/>
          <w:color w:val="000000" w:themeColor="text1"/>
        </w:rPr>
        <w:t>. W celu usunięcia wątpliwości Strony wskazują, że NCBR jest uprawnione do odmowy Odbioru Etapu, jeśli Wykonawca uzyskał Wynik Negatywny w ramach Selekcji lub Oceny Końcowej, tj. w szczególności, jeśli:</w:t>
      </w:r>
    </w:p>
    <w:p w14:paraId="579ECAF2"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Wykonawca nie doręczył NCBR Wyniku Prac Etapu do przeprowadzenia Selekcji lub Oceny Końcowej,</w:t>
      </w:r>
    </w:p>
    <w:p w14:paraId="01DC82D4" w14:textId="2BDEDCC8"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 Prac Etapu nie został dostarczony w terminie i nie zachodzą okoliczności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_Ref493306264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77DB93D1" w14:textId="70557C87" w:rsidR="001E4306" w:rsidRPr="00433679" w:rsidRDefault="001E4306"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NCBR dokonał odmowy Odbioru Prototypu albo Odbioru Demonstratora,</w:t>
      </w:r>
    </w:p>
    <w:p w14:paraId="0393BB7D"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spełnia Wymagań określonych w Załączniku nr 4 do Regulaminu,</w:t>
      </w:r>
    </w:p>
    <w:p w14:paraId="558C4DED" w14:textId="0E0B420A"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 Prac Etapu nie spełnia Wymagań Obligatoryjnych w sposób wykraczający poza odstępstwa dopuszczalne na podstawie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29671AE" w14:textId="68AC20D5"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spełnia Wymagań Konkursowych</w:t>
      </w:r>
      <w:r w:rsidR="004C3836" w:rsidRPr="00433679">
        <w:rPr>
          <w:rFonts w:asciiTheme="minorHAnsi" w:hAnsiTheme="minorHAnsi" w:cstheme="minorHAnsi"/>
          <w:color w:val="000000" w:themeColor="text1"/>
        </w:rPr>
        <w:t xml:space="preserve"> lub</w:t>
      </w:r>
      <w:r w:rsidRPr="00433679">
        <w:rPr>
          <w:rFonts w:asciiTheme="minorHAnsi" w:hAnsiTheme="minorHAnsi" w:cstheme="minorHAnsi"/>
          <w:color w:val="000000" w:themeColor="text1"/>
        </w:rPr>
        <w:t xml:space="preserve"> Wymagań Jakościowych wskazanych we Wniosku i ewentualnych późniejszych Postąpieniach, w sposób wykraczający poza odstępstwa dopuszczalne na podstawie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bookmarkEnd w:id="259"/>
    <w:p w14:paraId="6093DCAD" w14:textId="77777777"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Podstawą dla oceny podstaw dla dokonania Odbioru Etapu i podpisania Protokołu Odbioru Wyniku Prac Etapu w danym Strumieniu jest Lista Rankingowa. Strony są zobowiązane do podpisania Protokołu Odbioru w terminie 5 Dni Roboczych od dnia opublikowania Listy Rankingowej na stronie NCBR, o ile zachodzą przesłanki do Odbioru Etapu.</w:t>
      </w:r>
    </w:p>
    <w:p w14:paraId="2385C918" w14:textId="2F4831E1"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Odbiory częściowe]</w:t>
      </w:r>
      <w:r w:rsidRPr="00433679">
        <w:rPr>
          <w:rFonts w:asciiTheme="minorHAnsi" w:hAnsiTheme="minorHAnsi" w:cstheme="minorHAnsi"/>
          <w:color w:val="000000" w:themeColor="text1"/>
        </w:rPr>
        <w:t xml:space="preserve"> Na potrzeby rozliczenia wypłacanych Zaliczek, NCBR dokonuje Odbiorów częściowych Wyników prac Etapu, zgodnie z Harmonogramem </w:t>
      </w:r>
      <w:r w:rsidR="00381323"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danego Etapu, na poniższych zasadach:</w:t>
      </w:r>
    </w:p>
    <w:p w14:paraId="5E806BF1" w14:textId="5F6B672B"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jeśli przedstawiony do Odbioru zakres Prac B+R jest zgodny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innym wypadku NCBR jest uprawniony do odmowy dokonania Odbioru Częściowego. NCBR jest uprawniony wedle swojego wyboru do weryfikacji realizacji Prac B+R objętych Odbiorem Częściowym w oparciu o dokumenty przedstawione przez Wykonawcę, w szczególności dokumenty księgowe oraz raporty przygotowane przez Wykonawcę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_Ref505916635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 oparciu o weryfikację Prac B+R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_Ref58603573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bookmarkStart w:id="260" w:name="_Hlk58603664"/>
      <w:r w:rsidRPr="00433679">
        <w:rPr>
          <w:rFonts w:asciiTheme="minorHAnsi" w:hAnsiTheme="minorHAnsi" w:cstheme="minorHAnsi"/>
          <w:color w:val="000000" w:themeColor="text1"/>
        </w:rPr>
        <w:t>NCBR w terminie 5 Dni Roboczych od otrzymania zgłoszenia wskazanego w punkcie kolejnym informuje Wykonawcę o przyjętym sposobie weryfikacji realizacji Prac B+R</w:t>
      </w:r>
      <w:bookmarkEnd w:id="260"/>
      <w:r w:rsidRPr="00433679">
        <w:rPr>
          <w:rFonts w:asciiTheme="minorHAnsi" w:hAnsiTheme="minorHAnsi" w:cstheme="minorHAnsi"/>
          <w:color w:val="000000" w:themeColor="text1"/>
        </w:rPr>
        <w:t>;</w:t>
      </w:r>
    </w:p>
    <w:p w14:paraId="7FB9EEAA"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zgłasza NCBR zakres Prac B+R do Odbioru częściowego za uprzednim zawiadomieniem dokonanym na co najmniej 10 Dni Roboczych przed planowanym terminem Odbioru Częściowego. NCBR jest uprawnione do żądania przesunięcia terminu Odbioru częściowego, nie więcej jednak niż o 5 Dni Roboczych;</w:t>
      </w:r>
    </w:p>
    <w:p w14:paraId="1B05E21A"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 Odbioru częściowego Strony lub ich przedstawiciele sporządzają pisemny protokół;</w:t>
      </w:r>
    </w:p>
    <w:p w14:paraId="4BBFBA1D"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dokonanie przez NCBR Odbioru częściowego w żadnym zakresie nie wiąże NCBR w zakresie dokonania Odbioru Etapu. </w:t>
      </w:r>
    </w:p>
    <w:p w14:paraId="1553CCFE" w14:textId="1E241536" w:rsidR="00CB14F5" w:rsidRPr="00433679" w:rsidRDefault="00CB14F5" w:rsidP="00433679">
      <w:pPr>
        <w:pStyle w:val="Akapitzlist"/>
        <w:numPr>
          <w:ilvl w:val="0"/>
          <w:numId w:val="20"/>
        </w:numPr>
        <w:spacing w:before="60" w:after="60"/>
        <w:ind w:left="426"/>
        <w:jc w:val="both"/>
        <w:rPr>
          <w:rFonts w:asciiTheme="minorHAnsi" w:hAnsiTheme="minorHAnsi" w:cstheme="minorHAnsi"/>
          <w:color w:val="000000" w:themeColor="text1"/>
        </w:rPr>
      </w:pPr>
      <w:bookmarkStart w:id="261" w:name="_Ref58842120"/>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Odbiór Etapu z Uwagami</w:t>
      </w:r>
      <w:r w:rsidRPr="00433679">
        <w:rPr>
          <w:rFonts w:asciiTheme="minorHAnsi" w:hAnsiTheme="minorHAnsi" w:cstheme="minorHAnsi"/>
          <w:color w:val="000000" w:themeColor="text1"/>
        </w:rPr>
        <w:t xml:space="preserve">] W przypadku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shd w:val="clear" w:color="auto" w:fill="E6E6E6"/>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NCBR dokonuje</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Odbioru Etapu z Uwagami. NCBR odmawia Odbioru Etapu z Uwagami, jeśli część lub całość Prac B+R nie została wykonana lub nie została wykonana zgodnie z należytą starannością i ze sztuką, z zastrzeżeniem </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_Ref493944799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00BD662F"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rPr>
        <w:t xml:space="preserve"> </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_Ref58838413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00BD662F"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shd w:val="clear" w:color="auto" w:fill="E6E6E6"/>
        </w:rPr>
        <w:t>-</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_Ref58838417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00BD662F"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Dokonując Odbioru Etapu z Uwagami w Protokole Odbioru oznacza się zakres Prac B+R określonych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które zostały wykonane należycie i zgodnie ze sztuką oraz dołącza się do niego kopię wniosku Wykonawcy,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261"/>
    </w:p>
    <w:p w14:paraId="59D62DAD" w14:textId="77777777" w:rsidR="00CB14F5" w:rsidRPr="00433679" w:rsidRDefault="00CB14F5" w:rsidP="00433679">
      <w:pPr>
        <w:pStyle w:val="Nagwek2"/>
      </w:pPr>
      <w:bookmarkStart w:id="262" w:name="_Ref479976521"/>
      <w:bookmarkStart w:id="263" w:name="_Ref479977389"/>
      <w:bookmarkStart w:id="264" w:name="_Ref493952418"/>
      <w:bookmarkStart w:id="265" w:name="_Toc504994958"/>
      <w:bookmarkStart w:id="266" w:name="_Toc511371204"/>
      <w:bookmarkStart w:id="267" w:name="_Toc52745912"/>
      <w:bookmarkStart w:id="268" w:name="_Toc70340601"/>
      <w:r w:rsidRPr="00433679">
        <w:t>[WYNAGRODZENIE WYKONAWCY]</w:t>
      </w:r>
      <w:bookmarkEnd w:id="262"/>
      <w:bookmarkEnd w:id="263"/>
      <w:bookmarkEnd w:id="264"/>
      <w:bookmarkEnd w:id="265"/>
      <w:bookmarkEnd w:id="266"/>
      <w:bookmarkEnd w:id="267"/>
      <w:bookmarkEnd w:id="268"/>
    </w:p>
    <w:p w14:paraId="73FB0081"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69" w:name="_Ref506784964"/>
      <w:bookmarkStart w:id="270" w:name="_Ref505912773"/>
      <w:r w:rsidRPr="00433679">
        <w:rPr>
          <w:rFonts w:asciiTheme="minorHAnsi" w:hAnsiTheme="minorHAnsi" w:cstheme="minorHAnsi"/>
          <w:color w:val="000000" w:themeColor="text1"/>
        </w:rPr>
        <w:t xml:space="preserve">Wynagrodzenie za realizację Etapów Prac B+R, z jego podziałem na Strumienie objęte zakresem działania Wykonawcy, ustalone zgodnie z Umową pokrywa wszelkie roszczenia Wykonawcy względem NCBR za działania Wykonawcy i koszty podejmowane przez Wykonawcę w celu realizacji Umowy, w tym w szczególności w tym wynagrodzenie za wykonanie Wyników Prac Etapu, Demonstratora, wynagrodzenie związane z upoważnieniem do korzystania i rozporządzania Wynikami Prac B+R i przedmiotami Background IP, w tym prawami własności </w:t>
      </w:r>
      <w:r w:rsidRPr="00433679">
        <w:rPr>
          <w:rFonts w:asciiTheme="minorHAnsi" w:hAnsiTheme="minorHAnsi" w:cstheme="minorHAnsi"/>
          <w:color w:val="000000" w:themeColor="text1"/>
        </w:rPr>
        <w:lastRenderedPageBreak/>
        <w:t xml:space="preserve">intelektualnej, udzielonymi zgodami, zezwoleniami i innymi upoważnieniami określonymi w Umowie, jak również kwotę naliczonego podatku od towarów i usług oraz inne zobowiązania publicznoprawne. Wynagrodzenie należne Wykonawcy może ulegać zmianom wyłącznie w przypadkach określonych w Umowie. Poniesienie przez Wykonawcę jakichkolwiek kosztów i wydatków w związku z realizacją Umowy, niewskazanych wprost jako objęte wynagrodzeniem określonym Umową, nie może stanowić podstawy jakichkolwiek roszczeń wobec NCBR. </w:t>
      </w:r>
    </w:p>
    <w:p w14:paraId="7F4F501E" w14:textId="5EFA8F05"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71" w:name="_Ref58841956"/>
      <w:bookmarkStart w:id="272" w:name="_Ref508804391"/>
      <w:bookmarkStart w:id="273" w:name="_Ref495053648"/>
      <w:bookmarkEnd w:id="269"/>
      <w:bookmarkEnd w:id="270"/>
      <w:r w:rsidRPr="00433679">
        <w:rPr>
          <w:rFonts w:asciiTheme="minorHAnsi" w:hAnsiTheme="minorHAnsi" w:cstheme="minorHAnsi"/>
          <w:color w:val="000000" w:themeColor="text1"/>
        </w:rPr>
        <w:t xml:space="preserve">Tytułem wynagrodzenia za Etap I,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Wykonawca otrzyma wynagrodzenie (i wówczas dopiero będzie do niego uprawniony):</w:t>
      </w:r>
      <w:bookmarkEnd w:id="271"/>
    </w:p>
    <w:p w14:paraId="20C18776" w14:textId="4F91FBBE"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w:t>
      </w:r>
    </w:p>
    <w:p w14:paraId="1445AB9F"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warunkiem dokonania Odbioru Etapu I </w:t>
      </w:r>
      <w:bookmarkStart w:id="274" w:name="_Hlk59593532"/>
      <w:r w:rsidRPr="00433679">
        <w:rPr>
          <w:rFonts w:asciiTheme="minorHAnsi" w:hAnsiTheme="minorHAnsi" w:cstheme="minorHAnsi"/>
          <w:color w:val="000000" w:themeColor="text1"/>
        </w:rPr>
        <w:t>bez uwag</w:t>
      </w:r>
      <w:bookmarkEnd w:id="274"/>
      <w:r w:rsidRPr="00433679">
        <w:rPr>
          <w:rFonts w:asciiTheme="minorHAnsi" w:hAnsiTheme="minorHAnsi" w:cstheme="minorHAnsi"/>
          <w:color w:val="000000" w:themeColor="text1"/>
        </w:rPr>
        <w:t xml:space="preserve">: w kwocie odpowiadającej 80%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3B767762" w14:textId="64044E88"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w:t>
      </w:r>
    </w:p>
    <w:p w14:paraId="5681B3DA"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 bez uwag i potwierdzenia w ramach Raportu z Oceny z Etapu I, że Wynik Prac Etapu odpowiada założeniom w zakresie Wymagań Konkursowych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co najmniej na poziomie zawartym we Wniosku: w kwocie odpowiadającej 20%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4ACEC950" w14:textId="4FD5C209"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 *</w:t>
      </w:r>
    </w:p>
    <w:p w14:paraId="7A0DCC50" w14:textId="4D9A0018"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w:t>
      </w:r>
    </w:p>
    <w:p w14:paraId="77185E04"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warunkiem dokonania Odbioru Etapu I bez uwag: w kwocie odpowiadającej 80%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xml:space="preserve"> </w:t>
      </w:r>
    </w:p>
    <w:p w14:paraId="7E64197C" w14:textId="48DD9134"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w:t>
      </w:r>
    </w:p>
    <w:p w14:paraId="12E49DEB"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 bez uwag i potwierdzenia w ramach Raportu z Oceny z Etapu I, że Wynik Prac Etapu odpowiada założeniom w zakresie Wymagań Konkursowych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co najmniej na poziomie zawartym we Wniosku: w kwocie odpowiadającej 20%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xml:space="preserve"> </w:t>
      </w:r>
    </w:p>
    <w:p w14:paraId="6132B723" w14:textId="7CDBAF65"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w:t>
      </w:r>
      <w:r w:rsidR="00C071B7" w:rsidRPr="00433679">
        <w:rPr>
          <w:rFonts w:asciiTheme="minorHAnsi" w:hAnsiTheme="minorHAnsi" w:cstheme="minorHAnsi"/>
          <w:color w:val="000000" w:themeColor="text1"/>
        </w:rPr>
        <w:t>].*</w:t>
      </w:r>
    </w:p>
    <w:p w14:paraId="56379E1E" w14:textId="33A9943D"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75" w:name="_Ref52743739"/>
      <w:bookmarkStart w:id="276" w:name="_Ref511032934"/>
      <w:bookmarkStart w:id="277" w:name="_Ref508804468"/>
      <w:bookmarkEnd w:id="272"/>
      <w:r w:rsidRPr="00433679">
        <w:rPr>
          <w:rFonts w:asciiTheme="minorHAnsi" w:hAnsiTheme="minorHAnsi" w:cstheme="minorHAnsi"/>
          <w:color w:val="000000" w:themeColor="text1"/>
        </w:rPr>
        <w:t xml:space="preserve">Tytułem wynagrodzenia za Etap II,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Wykonawca otrzyma wynagrodzenie (i wówczas dopiero będzie do niego uprawniony):</w:t>
      </w:r>
      <w:bookmarkEnd w:id="275"/>
    </w:p>
    <w:p w14:paraId="2EB9B646" w14:textId="23A0B531"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w:t>
      </w:r>
    </w:p>
    <w:p w14:paraId="259258F3" w14:textId="417C0196"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dokonania Odbioru Etapu II bez uwag: w kwocie odpowiadającej niższej ze wskazanych kwot:</w:t>
      </w:r>
    </w:p>
    <w:p w14:paraId="7A6B1A9F" w14:textId="19375EC6"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albo</w:t>
      </w:r>
    </w:p>
    <w:p w14:paraId="02D80162" w14:textId="05A4E7BB"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33B9AD7F" w14:textId="225AA217"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II],</w:t>
      </w:r>
    </w:p>
    <w:p w14:paraId="7541B102" w14:textId="0A0905D4"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II bez uwag i uzyskania Wyniku Pozytywnego Końcowego: w kwocie odpowiadającej niższej ze wskazanych kwot:</w:t>
      </w:r>
    </w:p>
    <w:p w14:paraId="7430A2B1" w14:textId="5AB1C35D"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albo</w:t>
      </w:r>
    </w:p>
    <w:p w14:paraId="56628406" w14:textId="5E4C589E"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1C6FB4D8" w14:textId="31F08169"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II],*</w:t>
      </w:r>
    </w:p>
    <w:p w14:paraId="04799412" w14:textId="72A17514"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 zakresie Strumienia </w:t>
      </w:r>
      <w:r w:rsidR="00A26BC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w:t>
      </w:r>
    </w:p>
    <w:p w14:paraId="47322299" w14:textId="37157B99"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dokonania Odbioru Etapu II bez uwag: w kwocie odpowiadającej niższej ze wskazanych kwot:</w:t>
      </w:r>
    </w:p>
    <w:p w14:paraId="696619ED" w14:textId="273BDFF1"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albo</w:t>
      </w:r>
    </w:p>
    <w:p w14:paraId="75C4299A" w14:textId="342DCFBD"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”System”</w:t>
      </w:r>
    </w:p>
    <w:p w14:paraId="017CEE70" w14:textId="5C87578E"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II],</w:t>
      </w:r>
    </w:p>
    <w:p w14:paraId="30D3EAF9" w14:textId="4F36D0E1"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II bez uwag i uzyskania Wyniku Pozytywnego Końcowego: w kwocie odpowiadającej niższej ze wskazanych kwot:</w:t>
      </w:r>
    </w:p>
    <w:p w14:paraId="4CEA1358" w14:textId="2C847DB3"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w:t>
      </w:r>
      <w:r w:rsidR="006C00FE" w:rsidRPr="00433679">
        <w:rPr>
          <w:rFonts w:asciiTheme="minorHAnsi" w:hAnsiTheme="minorHAnsi" w:cstheme="minorHAnsi"/>
          <w:color w:val="000000" w:themeColor="text1"/>
        </w:rPr>
        <w:t xml:space="preserve"> System</w:t>
      </w:r>
      <w:r w:rsidR="00A26BC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albo</w:t>
      </w:r>
    </w:p>
    <w:p w14:paraId="353AEF24" w14:textId="4B653DBB"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w:t>
      </w:r>
      <w:r w:rsidR="006C00FE" w:rsidRPr="00433679">
        <w:rPr>
          <w:rFonts w:asciiTheme="minorHAnsi" w:hAnsiTheme="minorHAnsi" w:cstheme="minorHAnsi"/>
          <w:color w:val="000000" w:themeColor="text1"/>
        </w:rPr>
        <w:t xml:space="preserve"> System</w:t>
      </w:r>
      <w:r w:rsidR="00A26BC7" w:rsidRPr="00433679">
        <w:rPr>
          <w:rFonts w:asciiTheme="minorHAnsi" w:hAnsiTheme="minorHAnsi" w:cstheme="minorHAnsi"/>
          <w:color w:val="000000" w:themeColor="text1"/>
        </w:rPr>
        <w:t>”</w:t>
      </w:r>
    </w:p>
    <w:p w14:paraId="30F513B7" w14:textId="488D1BAF"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II]</w:t>
      </w:r>
      <w:r w:rsidR="00A26BC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w:t>
      </w:r>
    </w:p>
    <w:p w14:paraId="0B924DE4" w14:textId="038214AB"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celu usunięcia wątpliwości Strony </w:t>
      </w:r>
      <w:bookmarkEnd w:id="273"/>
      <w:bookmarkEnd w:id="276"/>
      <w:bookmarkEnd w:id="277"/>
      <w:r w:rsidRPr="00433679">
        <w:rPr>
          <w:rFonts w:asciiTheme="minorHAnsi" w:hAnsiTheme="minorHAnsi" w:cstheme="minorHAnsi"/>
          <w:color w:val="000000" w:themeColor="text1"/>
        </w:rPr>
        <w:t xml:space="preserve">wskazują, że za Etap w ramach którego Wynik Prac Etapu opracowany przez Wykonawcę uzyskał Wynik Negatywny, </w:t>
      </w:r>
      <w:r w:rsidR="0014359C" w:rsidRPr="00433679">
        <w:rPr>
          <w:rFonts w:asciiTheme="minorHAnsi" w:hAnsiTheme="minorHAnsi" w:cstheme="minorHAnsi"/>
          <w:color w:val="000000" w:themeColor="text1"/>
        </w:rPr>
        <w:t xml:space="preserve">z zastrzeżeniem wyraźnie odmiennych postanowień Umowy, </w:t>
      </w:r>
      <w:r w:rsidRPr="00433679">
        <w:rPr>
          <w:rFonts w:asciiTheme="minorHAnsi" w:hAnsiTheme="minorHAnsi" w:cstheme="minorHAnsi"/>
          <w:color w:val="000000" w:themeColor="text1"/>
        </w:rPr>
        <w:t>wynagrodzenie nie przysługuje.</w:t>
      </w:r>
    </w:p>
    <w:p w14:paraId="06C2C879" w14:textId="4D4B5FEF"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Niedokonanie płatności zgodnie z Umową, wynikające z okoliczności niezależnych od NCBR, uzasadnia wydłużenie terminów realizacji Wykonawcę określonych w Harmonogramie Przedsięwzięcia.</w:t>
      </w:r>
    </w:p>
    <w:p w14:paraId="7991769C"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Kwoty podane w niniejszym artykule stanowią kwoty brutto i uwzględniają należny podatek VAT.</w:t>
      </w:r>
    </w:p>
    <w:p w14:paraId="5C8048C3" w14:textId="3B751B40"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zawarcia Umowy przez więcej niż jeden podmiot (w charakterze Wykonawcy, w szczególności przez konsorcjum), </w:t>
      </w:r>
      <w:bookmarkStart w:id="278" w:name="_Hlk57340549"/>
      <w:r w:rsidRPr="00433679">
        <w:rPr>
          <w:rFonts w:asciiTheme="minorHAnsi" w:hAnsiTheme="minorHAnsi" w:cstheme="minorHAnsi"/>
          <w:color w:val="000000" w:themeColor="text1"/>
        </w:rPr>
        <w:t>Wykonawca wskazuje [___]* jako ten podmiot</w:t>
      </w:r>
      <w:bookmarkEnd w:id="278"/>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na rzecz którego NCBR będzie dokonywać płatności wynagrodzenia z tytułu Umowy. Wszelkie płatności dokonana przez NCBR na rzecz wskazanego podmiotu, należy uznać za spełnione wobec wszystkich. </w:t>
      </w:r>
    </w:p>
    <w:p w14:paraId="4074580D"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Płatności, o których mowa w tym artykule dokonywane są zgodnie z ww. procedurą i w przypadkach w niej określonych, z zastrzeżeniem innych postanowień Umowy i Regulaminu.</w:t>
      </w:r>
    </w:p>
    <w:p w14:paraId="4A62C430"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79" w:name="_Ref54821375"/>
      <w:r w:rsidRPr="00433679">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279"/>
    </w:p>
    <w:p w14:paraId="4A0D3AA1" w14:textId="479B9DDC"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Wynagrodzenie za Etap zrealizowany z Uwagami</w:t>
      </w:r>
      <w:r w:rsidRPr="00433679">
        <w:rPr>
          <w:rFonts w:asciiTheme="minorHAnsi" w:hAnsiTheme="minorHAnsi" w:cstheme="minorHAnsi"/>
          <w:color w:val="000000" w:themeColor="text1"/>
        </w:rPr>
        <w:t xml:space="preserve">] W przypadku jeśli NCBR dokonał Odbioru Etapu z Uwagami, w miejsce wynagrodzenia wskazanego w odpowiednio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_Ref58841956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albo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_Ref52743739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Wykonawcy przysługuje wynagrodzenie odpowiadające proporcjonalnie udziałowi wartości Prac B+R wskazanych w Protokole Odbioru w ramach Odbioru Etapu z Uwagami jako wykonane należycie i zgodnie ze sztuką, do wszystkich Prac B+R w ramach danego Etapu,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3AD627C8" w14:textId="1F2C99EF" w:rsidR="009F035D" w:rsidRPr="00433679" w:rsidRDefault="009F035D" w:rsidP="00433679">
      <w:pPr>
        <w:pStyle w:val="Akapitzlist"/>
        <w:numPr>
          <w:ilvl w:val="0"/>
          <w:numId w:val="18"/>
        </w:numPr>
        <w:spacing w:before="60" w:after="60"/>
        <w:ind w:left="426" w:hanging="426"/>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w:t>
      </w:r>
      <w:r w:rsidRPr="00433679">
        <w:rPr>
          <w:rFonts w:asciiTheme="minorHAnsi" w:hAnsiTheme="minorHAnsi" w:cstheme="minorHAnsi"/>
          <w:b/>
          <w:bCs/>
          <w:i/>
          <w:iCs/>
          <w:color w:val="000000" w:themeColor="text1"/>
        </w:rPr>
        <w:t>Wynagrodzenie za realizację opcji</w:t>
      </w:r>
      <w:r w:rsidRPr="00433679">
        <w:rPr>
          <w:rFonts w:asciiTheme="minorHAnsi" w:hAnsiTheme="minorHAnsi" w:cstheme="minorHAnsi"/>
          <w:i/>
          <w:iCs/>
          <w:color w:val="000000" w:themeColor="text1"/>
        </w:rPr>
        <w:t xml:space="preserve">] Wykonawcy pod warunkiem skorzystania z prawa opcji przez NCBR oraz Odbioru Dodatkowego Demonstratora Systemu, przysługuje dodatkowe wynagrodzenie za wykonanie dodatkowych prac badawczo-rozwojowych związanych z integracją Demonstratora Baterii oraz wykonaniem dodatkowego Demonstratora Systemu, o wartości </w:t>
      </w:r>
      <w:r w:rsidRPr="00433679">
        <w:rPr>
          <w:rFonts w:asciiTheme="minorHAnsi" w:hAnsiTheme="minorHAnsi" w:cstheme="minorHAnsi"/>
          <w:i/>
          <w:iCs/>
          <w:color w:val="000000" w:themeColor="text1"/>
        </w:rPr>
        <w:lastRenderedPageBreak/>
        <w:t>odpowiadającej 50% wartości wynagrodzenia Wykonawcy za wykonanie Etapu II określonej zgodnie z Wnioskiem i ewentualnym Postąpieniem w ramach Selekcji Etapu I, nie więcej jednak w każdym przypadku niż 500 000 zł (pięćset tysięcy) złotych brutto.*</w:t>
      </w:r>
    </w:p>
    <w:p w14:paraId="04B68E93" w14:textId="6AA5B27A" w:rsidR="007862EC" w:rsidRPr="00433679" w:rsidRDefault="007862EC" w:rsidP="00433679">
      <w:pPr>
        <w:ind w:left="426"/>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paragrafu zastępuje się sformułowaniem „[celowo pusty]”]</w:t>
      </w:r>
      <w:r w:rsidR="009D405D" w:rsidRPr="00433679">
        <w:rPr>
          <w:rFonts w:asciiTheme="minorHAnsi" w:hAnsiTheme="minorHAnsi" w:cstheme="minorHAnsi"/>
          <w:i/>
          <w:iCs/>
        </w:rPr>
        <w:t xml:space="preserve"> </w:t>
      </w:r>
    </w:p>
    <w:p w14:paraId="25DE0167" w14:textId="77777777" w:rsidR="00CB14F5" w:rsidRPr="00433679" w:rsidRDefault="00CB14F5" w:rsidP="00433679">
      <w:pPr>
        <w:pStyle w:val="Nagwek2"/>
      </w:pPr>
      <w:bookmarkStart w:id="280" w:name="_Ref52742072"/>
      <w:bookmarkStart w:id="281" w:name="_Toc52745913"/>
      <w:bookmarkStart w:id="282" w:name="_Toc70340602"/>
      <w:r w:rsidRPr="00433679">
        <w:t>[ZALICZKI]</w:t>
      </w:r>
      <w:bookmarkEnd w:id="280"/>
      <w:bookmarkEnd w:id="281"/>
      <w:bookmarkEnd w:id="282"/>
    </w:p>
    <w:p w14:paraId="50E8837D" w14:textId="77777777" w:rsidR="00CB14F5" w:rsidRPr="00433679" w:rsidRDefault="00CB14F5" w:rsidP="00433679">
      <w:pPr>
        <w:pStyle w:val="Akapitzlist"/>
        <w:numPr>
          <w:ilvl w:val="0"/>
          <w:numId w:val="71"/>
        </w:numPr>
        <w:spacing w:before="60" w:after="60"/>
        <w:ind w:left="284"/>
        <w:jc w:val="both"/>
        <w:rPr>
          <w:rFonts w:asciiTheme="minorHAnsi" w:hAnsiTheme="minorHAnsi" w:cstheme="minorHAnsi"/>
          <w:color w:val="000000" w:themeColor="text1"/>
        </w:rPr>
      </w:pPr>
      <w:bookmarkStart w:id="283" w:name="_Ref52742075"/>
      <w:bookmarkStart w:id="284" w:name="_Ref511976636"/>
      <w:r w:rsidRPr="00433679">
        <w:rPr>
          <w:rFonts w:asciiTheme="minorHAnsi" w:hAnsiTheme="minorHAnsi" w:cstheme="minorHAns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283"/>
    </w:p>
    <w:p w14:paraId="03093FA9" w14:textId="77777777" w:rsidR="00CB14F5" w:rsidRPr="00433679" w:rsidRDefault="00CB14F5" w:rsidP="00433679">
      <w:pPr>
        <w:pStyle w:val="Akapitzlist"/>
        <w:numPr>
          <w:ilvl w:val="0"/>
          <w:numId w:val="71"/>
        </w:numPr>
        <w:spacing w:before="60" w:after="60"/>
        <w:ind w:left="28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wskazuje wedle swojego wyboru, we wniosku, o którym mowa w paragrafie poprzedzającym, jedną </w:t>
      </w:r>
      <w:r w:rsidRPr="00433679">
        <w:rPr>
          <w:rFonts w:asciiTheme="minorHAnsi" w:eastAsia="Calibri" w:hAnsiTheme="minorHAnsi" w:cstheme="minorHAnsi"/>
          <w:color w:val="000000" w:themeColor="text1"/>
        </w:rPr>
        <w:t xml:space="preserve">lub kilka </w:t>
      </w:r>
      <w:r w:rsidRPr="00433679">
        <w:rPr>
          <w:rFonts w:asciiTheme="minorHAnsi" w:hAnsiTheme="minorHAnsi" w:cstheme="minorHAnsi"/>
          <w:color w:val="000000" w:themeColor="text1"/>
        </w:rPr>
        <w:t>z poniższych metod wypłaty Zaliczki:</w:t>
      </w:r>
    </w:p>
    <w:p w14:paraId="14DBE36E" w14:textId="77777777"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Zaliczka jednorazowa</w:t>
      </w:r>
      <w:r w:rsidRPr="00433679">
        <w:rPr>
          <w:rFonts w:asciiTheme="minorHAnsi" w:hAnsiTheme="minorHAnsi" w:cstheme="minorHAns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52B0ACCF"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wynagrodzenia za wykonanie danego Etapu wskazanego przez Wykonawcę we Wniosku albo </w:t>
      </w:r>
    </w:p>
    <w:p w14:paraId="5EE2545E"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2BCB8BD1" w14:textId="6AF36773" w:rsidR="00CB14F5" w:rsidRPr="00433679" w:rsidRDefault="00CB14F5" w:rsidP="00433679">
      <w:pPr>
        <w:spacing w:before="60" w:after="60"/>
        <w:ind w:left="13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pod warunkiem ustanowienia przez Wykonawcę przed wypłatą Zaliczki dodatkowego zabezpieczenia w formie poręczenia bankowego, gwarancji bankowej, gwarancji ubezpieczeniowej lub zastawu rejestrowego</w:t>
      </w:r>
      <w:r w:rsidR="000A7F46" w:rsidRPr="00433679">
        <w:rPr>
          <w:rFonts w:asciiTheme="minorHAnsi" w:hAnsiTheme="minorHAnsi" w:cstheme="minorHAnsi"/>
          <w:color w:val="000000" w:themeColor="text1"/>
        </w:rPr>
        <w:t>, poręczenia, zastawu</w:t>
      </w:r>
      <w:r w:rsidRPr="00433679">
        <w:rPr>
          <w:rFonts w:asciiTheme="minorHAnsi" w:hAnsiTheme="minorHAnsi" w:cstheme="minorHAnsi"/>
          <w:color w:val="000000" w:themeColor="text1"/>
        </w:rPr>
        <w:t xml:space="preserve"> lub w innej formie uprzednio zaakceptowanej przez NCBR w formie pisemnej pod rygorem nieważności, odpowiadającego całej kwocie Zaliczki, albo</w:t>
      </w:r>
    </w:p>
    <w:p w14:paraId="3ABF9975" w14:textId="24FF1EBE"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Zaliczka płatna wraz z postępem Prac B+R z góry</w:t>
      </w:r>
      <w:r w:rsidRPr="00433679">
        <w:rPr>
          <w:rFonts w:asciiTheme="minorHAnsi" w:eastAsia="Calibri" w:hAnsiTheme="minorHAnsi" w:cstheme="minorHAnsi"/>
          <w:b/>
          <w:bCs/>
          <w:color w:val="000000" w:themeColor="text1"/>
        </w:rPr>
        <w:t xml:space="preserve"> z zabezpieczeniem</w:t>
      </w:r>
      <w:r w:rsidRPr="00433679">
        <w:rPr>
          <w:rFonts w:asciiTheme="minorHAnsi" w:hAnsiTheme="minorHAnsi" w:cstheme="minorHAnsi"/>
          <w:color w:val="000000" w:themeColor="text1"/>
        </w:rPr>
        <w:t xml:space="preserve">] w częściach płatnych zgodnie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i odpowiadających wskazanym tamże częściom Prac B+R podlegającym Odbiorowi częściowemu, przed rozpoczęciem takiej części Prac B+R, przy czym:</w:t>
      </w:r>
    </w:p>
    <w:p w14:paraId="636EF0BF"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łączna wartość części Zaliczki wypłacanych zgodnie z niniejszym pkt 2) w danym Etapie nie może przekroczyć niższej ze wskazanych kwot:</w:t>
      </w:r>
    </w:p>
    <w:p w14:paraId="3216C806"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80% wynagrodzenia za wykonanie danego Etapu wskazanego przez Wykonawcę we Wniosku albo</w:t>
      </w:r>
    </w:p>
    <w:p w14:paraId="2F045297"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53E13E79"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żadna z części Zaliczki wypłacanych zgodnie z niniejszym pkt 2) nie może przekraczać 30% kwoty wskazanej w tym punkcie 2) lit. a),</w:t>
      </w:r>
    </w:p>
    <w:p w14:paraId="03269D13" w14:textId="7DA7191C"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 Wykonawca ustanowi przed wypłatą danej części Zaliczki zabezpieczenie odpowiadające jej wartości w formie poręczenia bankowego, gwarancji bankowej, gwarancji ubezpieczeniowej lub zastawu rejestrowego lub w innej formie uprzednio zaakceptowanej przez NCBR w formie pisemnej pod rygorem nieważności,</w:t>
      </w:r>
    </w:p>
    <w:p w14:paraId="7B6491B4"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po dokonaniu Odbioru częściowego części Prac B+R objętych Zaliczką, zabezpieczenie związane z tą częścią może być wykorzystane do zabezpieczenia kolejnej części Zaliczki, </w:t>
      </w:r>
      <w:r w:rsidRPr="00433679">
        <w:rPr>
          <w:rFonts w:asciiTheme="minorHAnsi" w:eastAsia="Calibri" w:hAnsiTheme="minorHAnsi" w:cstheme="minorHAnsi"/>
          <w:color w:val="000000" w:themeColor="text1"/>
        </w:rPr>
        <w:t>A</w:t>
      </w:r>
    </w:p>
    <w:p w14:paraId="5C36A23F"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wypłata kolejnej części Zaliczki może nastąpić tylko, jeśli uprzednio dokonano Odbioru Częściowego wszystkich Prac B+R odpowiadających uprzednio wypłaconym Zaliczkom albo </w:t>
      </w:r>
    </w:p>
    <w:p w14:paraId="36FB4565" w14:textId="5FAC6C2B"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lastRenderedPageBreak/>
        <w:t>[</w:t>
      </w:r>
      <w:r w:rsidRPr="00433679">
        <w:rPr>
          <w:rFonts w:asciiTheme="minorHAnsi" w:eastAsia="Calibri" w:hAnsiTheme="minorHAnsi" w:cstheme="minorHAnsi"/>
          <w:b/>
          <w:bCs/>
          <w:color w:val="000000" w:themeColor="text1"/>
        </w:rPr>
        <w:t>Zaliczka płatna wraz z postępem Prac B+R z góry z wekslem</w:t>
      </w:r>
      <w:r w:rsidRPr="00433679">
        <w:rPr>
          <w:rFonts w:asciiTheme="minorHAnsi" w:eastAsia="Calibri" w:hAnsiTheme="minorHAnsi" w:cstheme="minorHAnsi"/>
          <w:color w:val="000000" w:themeColor="text1"/>
        </w:rPr>
        <w:t xml:space="preserve">] w częściach płatnych zgodnie z Harmonogramem </w:t>
      </w:r>
      <w:r w:rsidR="007D3389" w:rsidRPr="00433679">
        <w:rPr>
          <w:rFonts w:asciiTheme="minorHAnsi" w:eastAsia="Calibri" w:hAnsiTheme="minorHAnsi" w:cstheme="minorHAnsi"/>
          <w:color w:val="000000" w:themeColor="text1"/>
        </w:rPr>
        <w:t>Prac</w:t>
      </w:r>
      <w:r w:rsidRPr="00433679">
        <w:rPr>
          <w:rFonts w:asciiTheme="minorHAnsi" w:eastAsia="Calibri" w:hAnsiTheme="minorHAnsi" w:cstheme="minorHAnsi"/>
          <w:color w:val="000000" w:themeColor="text1"/>
        </w:rPr>
        <w:t xml:space="preserve"> i odpowiadających wskazanym tamże częściom Prac B+R podlegającym Odbiorowi częściowemu, przed rozpoczęciem takiej części Prac B+R, przy czym:</w:t>
      </w:r>
    </w:p>
    <w:p w14:paraId="60A20CDB"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łączna wartość części Zaliczki wypłacanych zgodnie z niniejszym pkt 3) w danym Etapie nie może przekroczyć niższej ze wskazanych kwot:</w:t>
      </w:r>
    </w:p>
    <w:p w14:paraId="43D40D3E"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80% wynagrodzenia za wykonanie danego Etapu wskazanego przez Wykonawcę we Wniosku albo</w:t>
      </w:r>
    </w:p>
    <w:p w14:paraId="390CDBA4"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3D52ED6F" w14:textId="6C3B76EA"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żadna z części Zaliczki wypłacanych zgodnie z niniejszym pkt 3) nie może przekraczać wartości </w:t>
      </w:r>
      <w:del w:id="285" w:author="Autor">
        <w:r w:rsidRPr="00433679" w:rsidDel="00D72DAD">
          <w:rPr>
            <w:rFonts w:asciiTheme="minorHAnsi" w:eastAsia="Calibri" w:hAnsiTheme="minorHAnsi" w:cstheme="minorHAnsi"/>
            <w:color w:val="000000" w:themeColor="text1"/>
          </w:rPr>
          <w:delText>1 0</w:delText>
        </w:r>
      </w:del>
      <w:ins w:id="286" w:author="Autor">
        <w:r w:rsidR="00D72DAD">
          <w:rPr>
            <w:rFonts w:asciiTheme="minorHAnsi" w:eastAsia="Calibri" w:hAnsiTheme="minorHAnsi" w:cstheme="minorHAnsi"/>
            <w:color w:val="000000" w:themeColor="text1"/>
          </w:rPr>
          <w:t>4</w:t>
        </w:r>
      </w:ins>
      <w:r w:rsidRPr="00433679">
        <w:rPr>
          <w:rFonts w:asciiTheme="minorHAnsi" w:eastAsia="Calibri" w:hAnsiTheme="minorHAnsi" w:cstheme="minorHAnsi"/>
          <w:color w:val="000000" w:themeColor="text1"/>
        </w:rPr>
        <w:t>00 000 (</w:t>
      </w:r>
      <w:del w:id="287" w:author="Autor">
        <w:r w:rsidRPr="00433679" w:rsidDel="00D72DAD">
          <w:rPr>
            <w:rFonts w:asciiTheme="minorHAnsi" w:eastAsia="Calibri" w:hAnsiTheme="minorHAnsi" w:cstheme="minorHAnsi"/>
            <w:color w:val="000000" w:themeColor="text1"/>
          </w:rPr>
          <w:delText>jednego miliona</w:delText>
        </w:r>
      </w:del>
      <w:ins w:id="288" w:author="Autor">
        <w:r w:rsidR="00D72DAD">
          <w:rPr>
            <w:rFonts w:asciiTheme="minorHAnsi" w:eastAsia="Calibri" w:hAnsiTheme="minorHAnsi" w:cstheme="minorHAnsi"/>
            <w:color w:val="000000" w:themeColor="text1"/>
          </w:rPr>
          <w:t>czterystu tysięcy</w:t>
        </w:r>
      </w:ins>
      <w:r w:rsidRPr="00433679">
        <w:rPr>
          <w:rFonts w:asciiTheme="minorHAnsi" w:eastAsia="Calibri" w:hAnsiTheme="minorHAnsi" w:cstheme="minorHAnsi"/>
          <w:color w:val="000000" w:themeColor="text1"/>
        </w:rPr>
        <w:t>) złotych</w:t>
      </w:r>
      <w:r w:rsidR="000A7F46" w:rsidRPr="00433679">
        <w:rPr>
          <w:rFonts w:asciiTheme="minorHAnsi" w:eastAsia="Calibri" w:hAnsiTheme="minorHAnsi" w:cstheme="minorHAnsi"/>
          <w:color w:val="000000" w:themeColor="text1"/>
        </w:rPr>
        <w:t>,</w:t>
      </w:r>
    </w:p>
    <w:p w14:paraId="316B8069"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42A01C2"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po dokonaniu Odbioru częściowego części Prac B+R objętych Zaliczką, zabezpieczenie związane z tą częścią może być wykorzystane do zabezpieczenia kolejnej części Zaliczki,</w:t>
      </w:r>
    </w:p>
    <w:p w14:paraId="5A921923"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wypłata kolejnej części Zaliczki może nastąpić tylko, jeśli uprzednio dokonano Odbioru Częściowego wszystkich Prac B+R odpowiadających uprzednio wypłaconym Zaliczkom albo </w:t>
      </w:r>
    </w:p>
    <w:p w14:paraId="31DB2D41" w14:textId="161EB7CD"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Zaliczka płatna wraz z postępem Prac B+R z dołu</w:t>
      </w:r>
      <w:r w:rsidRPr="00433679">
        <w:rPr>
          <w:rFonts w:asciiTheme="minorHAnsi" w:eastAsia="Calibri" w:hAnsiTheme="minorHAnsi" w:cstheme="minorHAnsi"/>
          <w:b/>
          <w:bCs/>
          <w:color w:val="000000" w:themeColor="text1"/>
        </w:rPr>
        <w:t xml:space="preserve"> bez zabezpieczenia</w:t>
      </w:r>
      <w:r w:rsidRPr="00433679">
        <w:rPr>
          <w:rFonts w:asciiTheme="minorHAnsi" w:hAnsiTheme="minorHAnsi" w:cstheme="minorHAnsi"/>
          <w:color w:val="000000" w:themeColor="text1"/>
        </w:rPr>
        <w:t xml:space="preserve">] w częściach płatnych zgodnie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i odpowiadających wskazanym tamże częściom Prac B+R podlegającym Odbiorowi częściowemu, po dokonaniu przez NCBR Odbioru częściowego danej części Prac B+R określonych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przy czym:</w:t>
      </w:r>
    </w:p>
    <w:p w14:paraId="4063F2C6"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łączna wartość części Zaliczki wypłacanych zgodnie z niniejszym pkt 3) w danym Etapie nie może przekroczyć niższej ze wskazanych kwot:</w:t>
      </w:r>
    </w:p>
    <w:p w14:paraId="55657FCD"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80% wynagrodzenia za wykonanie danego Etapu wskazanego przez Wykonawcę we Wniosku albo</w:t>
      </w:r>
    </w:p>
    <w:p w14:paraId="31E4CE90"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31D54427"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 żadna z części Zaliczki wypłacanych zgodnie z niniejszym pkt 3) nie może przekraczać 30% kwoty wskazanej w tym punkcie 3) lit. a).</w:t>
      </w:r>
    </w:p>
    <w:p w14:paraId="5DA45DD7"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NCBR ustosunkowuje się do wniosku o wypłatę Zaliczki w terminie 14 dni od otrzymania Wniosku, przy czym brak odpowiedzi we wskazanym terminie jest traktowany jako odmowa wypłaty zaliczki, </w:t>
      </w:r>
      <w:r w:rsidRPr="00433679">
        <w:rPr>
          <w:rFonts w:asciiTheme="minorHAnsi" w:eastAsia="Calibri" w:hAnsiTheme="minorHAnsi" w:cstheme="minorHAnsi"/>
          <w:color w:val="000000" w:themeColor="text1"/>
        </w:rPr>
        <w:t>co</w:t>
      </w:r>
      <w:r w:rsidRPr="00433679">
        <w:rPr>
          <w:rFonts w:asciiTheme="minorHAnsi" w:hAnsiTheme="minorHAnsi" w:cstheme="minorHAnsi"/>
          <w:color w:val="000000" w:themeColor="text1"/>
        </w:rPr>
        <w:t xml:space="preserve"> nie stoi to na przeszkodzie późniejszej akceptacji wniosku przez NCBR. NCBR jest uprawnione:</w:t>
      </w:r>
    </w:p>
    <w:p w14:paraId="05B0DA80"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zaakceptować wniosek o wypłatę Zaliczki, </w:t>
      </w:r>
    </w:p>
    <w:p w14:paraId="6CBB085C"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5E3CA389"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uzależnić wypłatę Zaliczki od zaakceptowania przez Wykonawcę zmiany we wniosku, w szczególności w przedmiocie określenia innej metody wypłaty Zaliczki lub niższej kwoty Zaliczki,</w:t>
      </w:r>
    </w:p>
    <w:p w14:paraId="575AB12F" w14:textId="77777777"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D4C3FED"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lastRenderedPageBreak/>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013D3780"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Pr="00433679">
        <w:rPr>
          <w:rFonts w:asciiTheme="minorHAnsi" w:hAnsiTheme="minorHAnsi" w:cstheme="minorHAnsi"/>
          <w:color w:val="000000" w:themeColor="text1"/>
        </w:rPr>
        <w:t>.</w:t>
      </w:r>
    </w:p>
    <w:p w14:paraId="5D5B923D" w14:textId="77777777" w:rsidR="00CB14F5" w:rsidRPr="00433679" w:rsidRDefault="00CB14F5" w:rsidP="00433679">
      <w:pPr>
        <w:pStyle w:val="Nagwek2"/>
      </w:pPr>
      <w:bookmarkStart w:id="289" w:name="mip39735782"/>
      <w:bookmarkStart w:id="290" w:name="mip39735783"/>
      <w:bookmarkStart w:id="291" w:name="mip39735784"/>
      <w:bookmarkStart w:id="292" w:name="_Hlk55252606"/>
      <w:bookmarkStart w:id="293" w:name="_Toc511371205"/>
      <w:bookmarkStart w:id="294" w:name="_Toc52745914"/>
      <w:bookmarkStart w:id="295" w:name="_Toc70340603"/>
      <w:bookmarkEnd w:id="284"/>
      <w:bookmarkEnd w:id="289"/>
      <w:bookmarkEnd w:id="290"/>
      <w:bookmarkEnd w:id="291"/>
      <w:bookmarkEnd w:id="292"/>
      <w:r w:rsidRPr="00433679">
        <w:t>[DOKUMENTACJA DOTYCZĄCA WYNAGRODZENIA]</w:t>
      </w:r>
      <w:bookmarkEnd w:id="293"/>
      <w:bookmarkEnd w:id="294"/>
      <w:bookmarkEnd w:id="295"/>
    </w:p>
    <w:p w14:paraId="1D061E41" w14:textId="73875AFB"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296" w:name="_Ref493693628"/>
      <w:r w:rsidRPr="00433679">
        <w:rPr>
          <w:rFonts w:asciiTheme="minorHAnsi" w:hAnsiTheme="minorHAnsi" w:cstheme="minorHAnsi"/>
          <w:color w:val="000000" w:themeColor="text1"/>
        </w:rPr>
        <w:t xml:space="preserve">NCBR zapewni Wykonawcy płatność wynagrodzenia,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z uwzględnieniem wypłaconych Zaliczek, w terminie 30 dni od daty doręczenia NCBR wystawionego prawidłowo i zgodnie z Umową właściwego dokumentu księgowego wraz z Protokołem Odbioru Etapu i Raportem z Oceny.</w:t>
      </w:r>
      <w:bookmarkEnd w:id="296"/>
      <w:r w:rsidRPr="00433679">
        <w:rPr>
          <w:rFonts w:asciiTheme="minorHAnsi" w:hAnsiTheme="minorHAnsi" w:cstheme="minorHAnsi"/>
          <w:color w:val="000000" w:themeColor="text1"/>
        </w:rPr>
        <w:t xml:space="preserve"> W przypadku zaliczek o których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płatność nastąpi w terminie nieprzekraczającym 30 dni od daty doręczenia NCBR wystawionego prawidłowo i zgodnie z Umową zaliczkowego dokumentu księgowego, wraz ze stosownym żądaniem wypłaty Zaliczki, przy czym doręczenie dokumentu księgowego nastąpi nie wcześniej w dniu zatwierdzenia przez NCBR płatności Zaliczki.</w:t>
      </w:r>
    </w:p>
    <w:p w14:paraId="0EC37344" w14:textId="458AB3FC"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Dokument księgowy, o którym mowa powyżej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_Ref493693628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zawiera poza oznaczeniem danych sprzedawcy i nabywcy, numer rachunku bankowego, na który ma nastąpić zapłata należnego Wykonawcy wynagrodzenia, kwotę i tytuł wynagrodzenia oraz wskazanie, że wynagrodzenie dotyczy wykonania Umowy.</w:t>
      </w:r>
    </w:p>
    <w:p w14:paraId="7B29AE66" w14:textId="77777777"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prawem dla podmiotów publicznych.</w:t>
      </w:r>
    </w:p>
    <w:p w14:paraId="09146FD3" w14:textId="77777777"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realizował przedmiot Umowy przy udziale Podwykonawców termin płatności (z wyłączeniem płatności zaliczkowych) biegnie od dnia doręczenia NCBR przez Wykonawcę kompletu następujących dokumentów: prawidłowo wystawionej faktury zgodnie z § 1 powyżej, ważnych i podpisanych zgodnie z zasadami reprezentacji oświadczeń Podwykonawców, że Wykonawca uiścił Podwykonawcom należne im wynagrodzenie w całości i nie będą oni dochodzić żadnych roszczeń od Zamawiającego z tytułu prac objętych Umową.</w:t>
      </w:r>
    </w:p>
    <w:p w14:paraId="49432802" w14:textId="77777777" w:rsidR="00CB14F5" w:rsidRPr="00433679" w:rsidRDefault="00CB14F5" w:rsidP="00433679">
      <w:pPr>
        <w:pStyle w:val="Nagwek2"/>
      </w:pPr>
      <w:bookmarkStart w:id="297" w:name="_Ref506012106"/>
      <w:bookmarkStart w:id="298" w:name="_Toc511371208"/>
      <w:bookmarkStart w:id="299" w:name="_Toc52745915"/>
      <w:bookmarkStart w:id="300" w:name="_Toc70340604"/>
      <w:r w:rsidRPr="00433679">
        <w:t>[ZABEZPIECZENIE NALEŻYTEGO WYKONANIA UMOWY]</w:t>
      </w:r>
      <w:bookmarkEnd w:id="297"/>
      <w:bookmarkEnd w:id="298"/>
      <w:bookmarkEnd w:id="299"/>
      <w:bookmarkEnd w:id="300"/>
    </w:p>
    <w:p w14:paraId="3062C3C6" w14:textId="5E18E2F8"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bookmarkStart w:id="301" w:name="_Ref58601866"/>
      <w:bookmarkStart w:id="302" w:name="_Hlk505798948"/>
      <w:r w:rsidRPr="00433679">
        <w:rPr>
          <w:rFonts w:asciiTheme="minorHAnsi" w:eastAsia="Calibri" w:hAnsiTheme="minorHAnsi" w:cstheme="minorHAnsi"/>
          <w:color w:val="000000" w:themeColor="text1"/>
        </w:rPr>
        <w:t xml:space="preserve">Wykonawca jest zobowiązany do wniesienia Zabezpieczenia Należytego Wykonania Umowy w zakresie Etapu I w wysokości 100% maksymalnego wynagrodzenia Wykonawcy określonego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_Ref479976521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23</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_Ref508804391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tj. [___] zł*, w formie </w:t>
      </w:r>
      <w:r w:rsidRPr="00433679">
        <w:rPr>
          <w:rFonts w:asciiTheme="minorHAnsi" w:hAnsiTheme="minorHAnsi" w:cstheme="minorHAnsi"/>
          <w:color w:val="000000" w:themeColor="text1"/>
        </w:rPr>
        <w:t>weksla „in blanco” z adnotacją „bez protestu” wraz z deklaracją wekslową</w:t>
      </w:r>
      <w:bookmarkStart w:id="303" w:name="_Hlk57340676"/>
      <w:r w:rsidRPr="00433679">
        <w:rPr>
          <w:rFonts w:asciiTheme="minorHAnsi" w:eastAsia="Calibri" w:hAnsiTheme="minorHAnsi" w:cstheme="minorHAnsi"/>
          <w:color w:val="000000" w:themeColor="text1"/>
        </w:rPr>
        <w:t>, w których to dokumentach podpisy zostaną poświadczone</w:t>
      </w:r>
      <w:r w:rsidRPr="00433679">
        <w:rPr>
          <w:rFonts w:asciiTheme="minorHAnsi" w:hAnsiTheme="minorHAnsi" w:cstheme="minorHAnsi"/>
          <w:color w:val="000000" w:themeColor="text1"/>
        </w:rPr>
        <w:t xml:space="preserve"> przez notariusza</w:t>
      </w:r>
      <w:bookmarkEnd w:id="303"/>
      <w:r w:rsidRPr="00433679">
        <w:rPr>
          <w:rFonts w:asciiTheme="minorHAnsi" w:hAnsiTheme="minorHAnsi" w:cstheme="minorHAnsi"/>
          <w:color w:val="000000" w:themeColor="text1"/>
        </w:rPr>
        <w:t>, w terminie 7 dni od zawarcia Umowy</w:t>
      </w:r>
      <w:r w:rsidRPr="00433679">
        <w:rPr>
          <w:rFonts w:asciiTheme="minorHAnsi" w:eastAsia="Calibri" w:hAnsiTheme="minorHAnsi" w:cstheme="minorHAnsi"/>
          <w:color w:val="000000" w:themeColor="text1"/>
        </w:rPr>
        <w:t>.</w:t>
      </w:r>
      <w:bookmarkEnd w:id="301"/>
    </w:p>
    <w:p w14:paraId="6091501E" w14:textId="28FD52D1"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bookmarkStart w:id="304" w:name="_Ref58601894"/>
      <w:r w:rsidRPr="00433679">
        <w:rPr>
          <w:rFonts w:asciiTheme="minorHAnsi" w:eastAsia="Calibri" w:hAnsiTheme="minorHAnsi" w:cstheme="minorHAnsi"/>
          <w:color w:val="000000" w:themeColor="text1"/>
        </w:rPr>
        <w:t xml:space="preserve">Wykonawca jest zobowiązany do wniesienia uzupełniającego Zabezpieczenia Należytego Wykonania Umowy w zakresie Etapu II w wysokości 10% maksymalnego wynagrodzenia Wykonawcy określonego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_Ref479976521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23</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w:t>
      </w:r>
      <w:r w:rsidR="009324D5" w:rsidRPr="00433679">
        <w:rPr>
          <w:rFonts w:asciiTheme="minorHAnsi" w:eastAsia="Calibri" w:hAnsiTheme="minorHAnsi" w:cstheme="minorHAnsi"/>
          <w:color w:val="000000" w:themeColor="text1"/>
          <w:shd w:val="clear" w:color="auto" w:fill="E6E6E6"/>
        </w:rPr>
        <w:fldChar w:fldCharType="begin"/>
      </w:r>
      <w:r w:rsidR="009324D5" w:rsidRPr="00433679">
        <w:rPr>
          <w:rFonts w:asciiTheme="minorHAnsi" w:eastAsia="Calibri" w:hAnsiTheme="minorHAnsi" w:cstheme="minorHAnsi"/>
          <w:color w:val="000000" w:themeColor="text1"/>
        </w:rPr>
        <w:instrText xml:space="preserve"> REF _Ref52743739 \n \h </w:instrText>
      </w:r>
      <w:r w:rsidR="0090300A" w:rsidRPr="00433679">
        <w:rPr>
          <w:rFonts w:asciiTheme="minorHAnsi" w:eastAsia="Calibri" w:hAnsiTheme="minorHAnsi" w:cstheme="minorHAnsi"/>
          <w:color w:val="000000" w:themeColor="text1"/>
          <w:shd w:val="clear" w:color="auto" w:fill="E6E6E6"/>
        </w:rPr>
        <w:instrText xml:space="preserve"> \* MERGEFORMAT </w:instrText>
      </w:r>
      <w:r w:rsidR="009324D5" w:rsidRPr="00433679">
        <w:rPr>
          <w:rFonts w:asciiTheme="minorHAnsi" w:eastAsia="Calibri" w:hAnsiTheme="minorHAnsi" w:cstheme="minorHAnsi"/>
          <w:color w:val="000000" w:themeColor="text1"/>
          <w:shd w:val="clear" w:color="auto" w:fill="E6E6E6"/>
        </w:rPr>
      </w:r>
      <w:r w:rsidR="009324D5"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§3</w:t>
      </w:r>
      <w:r w:rsidR="009324D5"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tj. [___] zł, w formie </w:t>
      </w:r>
      <w:r w:rsidRPr="00433679">
        <w:rPr>
          <w:rFonts w:asciiTheme="minorHAnsi" w:hAnsiTheme="minorHAnsi" w:cstheme="minorHAnsi"/>
          <w:color w:val="000000" w:themeColor="text1"/>
        </w:rPr>
        <w:t>weksla „in blanco” z adnotacją „bez protestu” wraz z deklaracją wekslową</w:t>
      </w:r>
      <w:r w:rsidRPr="00433679">
        <w:rPr>
          <w:rFonts w:asciiTheme="minorHAnsi" w:eastAsia="Calibri" w:hAnsiTheme="minorHAnsi" w:cstheme="minorHAnsi"/>
          <w:color w:val="000000" w:themeColor="text1"/>
        </w:rPr>
        <w:t xml:space="preserve">, w terminie 21 dni od dnia uzyskania </w:t>
      </w:r>
      <w:r w:rsidRPr="00433679">
        <w:rPr>
          <w:rFonts w:asciiTheme="minorHAnsi" w:hAnsiTheme="minorHAnsi" w:cstheme="minorHAnsi"/>
          <w:color w:val="000000" w:themeColor="text1"/>
        </w:rPr>
        <w:t xml:space="preserve">Wyniku Pozytywnego po Selekcji Etapu I, a nie później niż wraz z wnioskiem o Zaliczkę na poczet realizacji Etapu II, pod </w:t>
      </w:r>
      <w:r w:rsidRPr="00433679">
        <w:rPr>
          <w:rFonts w:asciiTheme="minorHAnsi" w:hAnsiTheme="minorHAnsi" w:cstheme="minorHAnsi"/>
          <w:color w:val="000000" w:themeColor="text1"/>
        </w:rPr>
        <w:lastRenderedPageBreak/>
        <w:t xml:space="preserve">rygorem prawa odstąpienia od Umowy przez NCBR w terminie 90 dni od dnia upływu terminu wniesienia </w:t>
      </w:r>
      <w:r w:rsidRPr="00433679">
        <w:rPr>
          <w:rFonts w:asciiTheme="minorHAnsi" w:eastAsia="Calibri" w:hAnsiTheme="minorHAnsi" w:cstheme="minorHAnsi"/>
          <w:color w:val="000000" w:themeColor="text1"/>
        </w:rPr>
        <w:t>Zabezpieczenia Należytego Wykonania Umowy w zakresie Etapu II.</w:t>
      </w:r>
      <w:bookmarkEnd w:id="304"/>
    </w:p>
    <w:p w14:paraId="41BB678A"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bCs/>
          <w:color w:val="000000" w:themeColor="text1"/>
        </w:rPr>
        <w:t>Deklaracja wekslowa jest sporządzona co najmniej w jednym egzemplarzu przekazywanym NCBR i zawiera następujące elementy:</w:t>
      </w:r>
    </w:p>
    <w:p w14:paraId="4D7FEE67"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bCs/>
          <w:color w:val="000000" w:themeColor="text1"/>
        </w:rPr>
      </w:pPr>
      <w:r w:rsidRPr="00433679">
        <w:rPr>
          <w:rFonts w:asciiTheme="minorHAnsi" w:eastAsia="Calibri" w:hAnsiTheme="minorHAnsi" w:cstheme="minorHAnsi"/>
          <w:bCs/>
          <w:color w:val="000000" w:themeColor="text1"/>
        </w:rPr>
        <w:t>wskazanie, że składany wraz z nią weksel „in blanco” i opatrzony klauzulą „bez protestu”, podlega uzupełnieniu zgodnie z deklaracją wekslową,</w:t>
      </w:r>
    </w:p>
    <w:p w14:paraId="3FE9B405"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bCs/>
          <w:color w:val="000000" w:themeColor="text1"/>
        </w:rPr>
        <w:t>upoważnienie NCBR</w:t>
      </w:r>
      <w:r w:rsidRPr="00433679">
        <w:rPr>
          <w:rFonts w:asciiTheme="minorHAnsi" w:eastAsia="Calibri" w:hAnsiTheme="minorHAnsi" w:cstheme="minorHAnsi"/>
          <w:color w:val="000000" w:themeColor="text1"/>
        </w:rPr>
        <w:t>, w terminie do dnia 30 czerwca 2024 r., do wypełnienia weksla o sumę</w:t>
      </w:r>
      <w:r w:rsidRPr="00433679">
        <w:rPr>
          <w:rFonts w:asciiTheme="minorHAnsi" w:eastAsia="Calibri" w:hAnsiTheme="minorHAnsi" w:cstheme="minorHAnsi"/>
          <w:bCs/>
          <w:color w:val="000000" w:themeColor="text1"/>
        </w:rPr>
        <w:t xml:space="preserve"> </w:t>
      </w:r>
      <w:r w:rsidRPr="00433679">
        <w:rPr>
          <w:rFonts w:asciiTheme="minorHAnsi" w:eastAsia="Calibri" w:hAnsiTheme="minorHAnsi" w:cstheme="minorHAnsi"/>
          <w:color w:val="000000" w:themeColor="text1"/>
        </w:rPr>
        <w:t xml:space="preserve">wekslową do wysokości pełnego zadłużenia wynikającego z Umowy, w tym tytułem </w:t>
      </w:r>
      <w:bookmarkStart w:id="305" w:name="_Hlk511660055"/>
      <w:r w:rsidRPr="00433679">
        <w:rPr>
          <w:rFonts w:asciiTheme="minorHAnsi" w:eastAsia="Calibri" w:hAnsiTheme="minorHAnsi" w:cstheme="minorHAnsi"/>
          <w:color w:val="000000" w:themeColor="text1"/>
        </w:rPr>
        <w:t xml:space="preserve">obowiązku zwrotu Zaliczek, kar umownych łącznie z przysługującymi opłatami, poniesionymi kosztami i odsetkami, </w:t>
      </w:r>
      <w:bookmarkEnd w:id="305"/>
    </w:p>
    <w:p w14:paraId="03ABEC0D"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wzmiankę, że weksel może być opatrzony datą płatności według uznania </w:t>
      </w:r>
      <w:r w:rsidRPr="00433679">
        <w:rPr>
          <w:rFonts w:asciiTheme="minorHAnsi" w:eastAsia="Calibri" w:hAnsiTheme="minorHAnsi" w:cstheme="minorHAnsi"/>
          <w:bCs/>
          <w:color w:val="000000" w:themeColor="text1"/>
        </w:rPr>
        <w:t xml:space="preserve">NCBR oraz że </w:t>
      </w:r>
      <w:r w:rsidRPr="00433679">
        <w:rPr>
          <w:rFonts w:asciiTheme="minorHAnsi" w:eastAsia="Calibri" w:hAnsiTheme="minorHAnsi" w:cstheme="minorHAnsi"/>
          <w:color w:val="000000" w:themeColor="text1"/>
        </w:rPr>
        <w:t>Wykonawca będzie powiadomiony o wypełnieniu weksla listem poleconym dostarczonym najpóźniej na 7 dni przed datą płatności.</w:t>
      </w:r>
    </w:p>
    <w:p w14:paraId="758B6617"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wzmiankę, że weksel zostanie zwrócony Wykonawcy w terminie do dnia 14 lipca 2024 r. poprzez jego przesłanie listem poleconym na adres Wykonawcy lub w siedzibie NCBR.</w:t>
      </w:r>
    </w:p>
    <w:p w14:paraId="7FD88978"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311ED062"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Zabezpieczenie Należytego Wykonania Umowy służy pokryciu wszelkich roszczeń z tytułu niewykonania lub nienależytego wykonania Umowy.</w:t>
      </w:r>
    </w:p>
    <w:p w14:paraId="062D08F6" w14:textId="47B0D463" w:rsidR="00CB14F5" w:rsidRPr="00433679" w:rsidRDefault="009D405D" w:rsidP="00433679">
      <w:pPr>
        <w:numPr>
          <w:ilvl w:val="0"/>
          <w:numId w:val="37"/>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w:t>
      </w:r>
      <w:r w:rsidR="00CB14F5" w:rsidRPr="00433679">
        <w:rPr>
          <w:rFonts w:asciiTheme="minorHAnsi" w:eastAsia="Calibri" w:hAnsiTheme="minorHAnsi" w:cstheme="minorHAns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w:t>
      </w:r>
      <w:r w:rsidR="00EA2A64" w:rsidRPr="00433679">
        <w:rPr>
          <w:rFonts w:asciiTheme="minorHAnsi" w:eastAsia="Calibri" w:hAnsiTheme="minorHAnsi" w:cstheme="minorHAnsi"/>
          <w:color w:val="000000" w:themeColor="text1"/>
        </w:rPr>
        <w:t>,</w:t>
      </w:r>
      <w:r w:rsidR="00CB14F5" w:rsidRPr="00433679">
        <w:rPr>
          <w:rFonts w:asciiTheme="minorHAnsi" w:eastAsia="Calibri" w:hAnsiTheme="minorHAnsi" w:cstheme="minorHAnsi"/>
          <w:color w:val="000000" w:themeColor="text1"/>
        </w:rPr>
        <w:t xml:space="preserv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8BD722E" w14:textId="71BD238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NCBR zwróci Zabezpieczenie Należytego Wykonania Umowy w terminie do 120 dni od dnia </w:t>
      </w:r>
      <w:r w:rsidR="00BC2D81" w:rsidRPr="00433679">
        <w:rPr>
          <w:rFonts w:asciiTheme="minorHAnsi" w:eastAsia="Calibri" w:hAnsiTheme="minorHAnsi" w:cstheme="minorHAnsi"/>
          <w:color w:val="000000" w:themeColor="text1"/>
        </w:rPr>
        <w:t xml:space="preserve">upływu </w:t>
      </w:r>
      <w:r w:rsidRPr="00433679">
        <w:rPr>
          <w:rFonts w:asciiTheme="minorHAnsi" w:eastAsia="Calibri" w:hAnsiTheme="minorHAnsi" w:cstheme="minorHAnsi"/>
          <w:color w:val="000000" w:themeColor="text1"/>
        </w:rPr>
        <w:t xml:space="preserve">terminów wskazanych w § </w:t>
      </w:r>
      <w:r w:rsidR="00CC74B0" w:rsidRPr="00433679">
        <w:rPr>
          <w:rFonts w:asciiTheme="minorHAnsi" w:eastAsia="Calibri" w:hAnsiTheme="minorHAnsi" w:cstheme="minorHAnsi"/>
          <w:color w:val="000000" w:themeColor="text1"/>
        </w:rPr>
        <w:t>6</w:t>
      </w:r>
      <w:r w:rsidRPr="00433679">
        <w:rPr>
          <w:rFonts w:asciiTheme="minorHAnsi" w:eastAsia="Calibri" w:hAnsiTheme="minorHAnsi" w:cstheme="minorHAnsi"/>
          <w:color w:val="000000" w:themeColor="text1"/>
        </w:rPr>
        <w:t xml:space="preserve"> powyżej.</w:t>
      </w:r>
    </w:p>
    <w:p w14:paraId="66D1F3A6"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 zastrzeżeniem bezwzględnie obowiązujących przepisów prawa wszelkie koszty związane z ustanowieniem i utrzymaniem Zabezpieczenia Należytego Wykonania Umowy spoczywają na Wykonawcy.</w:t>
      </w:r>
    </w:p>
    <w:p w14:paraId="1F7D1633" w14:textId="6B0CF19D"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Zasady odnoszące się do wnoszenia zabezpieczenia mają zastosowanie również do form zabezpieczeń wymaganych w związku z wystąpieniem okoliczności opisanych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_Ref52742072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24</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Umowy z zastrzeżeniem, że wysokość wymaganego zabezpieczenia nie może być niższa niż wysokość Zaliczki, którą ma ono zabezpieczać.</w:t>
      </w:r>
    </w:p>
    <w:p w14:paraId="1CC975C6" w14:textId="1F5203B4"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W przypadku Zabezpieczenia Należytego Wykonania Umowy wskazanego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_Ref58601866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§1</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oraz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_Ref58601894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jeśli podmiot wchodzący w skład grupy podmiotów działających łącznie jako Wykonawca Przedsięwzięcia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_Ref52742072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24</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w:t>
      </w:r>
    </w:p>
    <w:p w14:paraId="77B7FF33" w14:textId="3CA10E7C"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lastRenderedPageBreak/>
        <w:t xml:space="preserve">Wykonawca może zaproponować w miejsce zabezpieczeń wskazanych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_Ref58601866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§1</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 </w:t>
      </w:r>
      <w:r w:rsidR="00CC74B0"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rPr>
        <w:t xml:space="preserve"> Zabezpieczenie Należytego Wykonania Umowy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68C6324C"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 zgodą NCBR Wykonawca może na potrzeby Zabezpieczenia Należytego Wykonania 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306" w:name="_Hlk58590799"/>
      <w:bookmarkEnd w:id="306"/>
    </w:p>
    <w:p w14:paraId="168487AC"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p w14:paraId="6C3C8A26" w14:textId="2FA73514" w:rsidR="00CB14F5" w:rsidRPr="00433679" w:rsidRDefault="00CB14F5" w:rsidP="00433679">
      <w:pPr>
        <w:pStyle w:val="Nagwek1"/>
      </w:pPr>
      <w:bookmarkStart w:id="307" w:name="_Ref493844374"/>
      <w:bookmarkStart w:id="308" w:name="_Ref499277372"/>
      <w:bookmarkStart w:id="309" w:name="_Toc504994962"/>
      <w:bookmarkStart w:id="310" w:name="_Toc511371209"/>
      <w:bookmarkStart w:id="311" w:name="_Toc52745916"/>
      <w:bookmarkStart w:id="312" w:name="_Toc70340605"/>
      <w:bookmarkStart w:id="313" w:name="_Ref70347121"/>
      <w:bookmarkEnd w:id="302"/>
      <w:r w:rsidRPr="00433679">
        <w:t>PRAWA DO WŁASNOŚCI INTELEKTUALNEJ</w:t>
      </w:r>
      <w:bookmarkEnd w:id="307"/>
      <w:bookmarkEnd w:id="308"/>
      <w:bookmarkEnd w:id="309"/>
      <w:bookmarkEnd w:id="310"/>
      <w:bookmarkEnd w:id="311"/>
      <w:r w:rsidRPr="00433679">
        <w:t xml:space="preserve"> I KOMERCJALIZACJA ROZWIĄZANIA</w:t>
      </w:r>
      <w:bookmarkEnd w:id="312"/>
      <w:bookmarkEnd w:id="313"/>
    </w:p>
    <w:p w14:paraId="30E855B0" w14:textId="77777777" w:rsidR="009951B5" w:rsidRPr="00433679" w:rsidRDefault="009951B5" w:rsidP="00433679">
      <w:pPr>
        <w:pStyle w:val="Nagwek2"/>
      </w:pPr>
      <w:bookmarkStart w:id="314" w:name="_Ref69139558"/>
      <w:bookmarkStart w:id="315" w:name="_Toc69416821"/>
      <w:bookmarkStart w:id="316" w:name="_Toc70340606"/>
      <w:r w:rsidRPr="00433679">
        <w:t>[POSTANOWIENIA OGÓLNE]</w:t>
      </w:r>
      <w:bookmarkEnd w:id="314"/>
      <w:bookmarkEnd w:id="315"/>
      <w:bookmarkEnd w:id="316"/>
    </w:p>
    <w:p w14:paraId="5C2C2052"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oświadcza i gwarantuje, że:</w:t>
      </w:r>
    </w:p>
    <w:p w14:paraId="23E0CC66"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020E1A08"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7209687D"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6DFA7D78"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korzystanie z i rozporządzanie Wynikami Prac B+R i przedmiotami Background IP przez Wykonawcę w ramach Umowy nie będzie naruszać jakichkolwiek praw osób trzecich, w szczególności osobistych lub majątkowych praw autorskich, praw pokrewnych, praw własności przemysłowej, know-how, tajemnicy przedsiębiorstwa w rozumieniu przepisów Ustawy ZNK lub dóbr osobistych;</w:t>
      </w:r>
    </w:p>
    <w:p w14:paraId="3DAC5151"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16B8597C" w14:textId="35C7F75F"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w:t>
      </w:r>
      <w:r w:rsidR="00593B60" w:rsidRPr="00433679">
        <w:rPr>
          <w:rFonts w:asciiTheme="minorHAnsi" w:hAnsiTheme="minorHAnsi" w:cstheme="minorHAnsi"/>
          <w:color w:val="000000" w:themeColor="text1"/>
        </w:rPr>
        <w:t>szczególności</w:t>
      </w:r>
      <w:r w:rsidRPr="00433679">
        <w:rPr>
          <w:rFonts w:asciiTheme="minorHAnsi" w:hAnsiTheme="minorHAnsi" w:cstheme="minorHAnsi"/>
          <w:color w:val="000000" w:themeColor="text1"/>
        </w:rPr>
        <w:t xml:space="preserve">: w pełnym zakresie w ramach licencji, o której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_Ref69116439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_Ref69109617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 w szczególności Wykonawca nie udzielił i nie udzieli licencji wyłącznej na Wyniki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osobie trzeciej ani nie zobowiązał się i nie zobowiąże się, bez uprzedniej zgody NCBR (wyrażonej w formie pisemnej pod rygorem nieważności) i bez zapewnienia (zagwarantowania) NCBR skutecznego uprawnienia do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na </w:t>
      </w:r>
      <w:r w:rsidRPr="00433679">
        <w:rPr>
          <w:rFonts w:asciiTheme="minorHAnsi" w:hAnsiTheme="minorHAnsi" w:cstheme="minorHAnsi"/>
          <w:color w:val="000000" w:themeColor="text1"/>
        </w:rPr>
        <w:lastRenderedPageBreak/>
        <w:t>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C444D8" w:rsidRPr="00433679">
        <w:rPr>
          <w:rFonts w:asciiTheme="minorHAnsi" w:hAnsiTheme="minorHAnsi" w:cstheme="minorHAnsi"/>
          <w:color w:val="000000" w:themeColor="text1"/>
        </w:rPr>
        <w:t>.</w:t>
      </w:r>
    </w:p>
    <w:p w14:paraId="394DA158"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oświadcza, że:</w:t>
      </w:r>
    </w:p>
    <w:p w14:paraId="723388C1" w14:textId="77777777"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jego działania związane z realizacją postanowień tego Rozdziału VII. są motywowane dążeniem do:</w:t>
      </w:r>
    </w:p>
    <w:p w14:paraId="78DDBAE9" w14:textId="584CF213"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popularyzacji i szerokiego udostępnienia, na zasadach rynkowych, Rozwiązania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na rynku przez Wykonawcę oraz </w:t>
      </w:r>
    </w:p>
    <w:p w14:paraId="6D588649" w14:textId="0D0A249F"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uzyskania – na zasadach rynkowych – zwrotu ze środków przeznaczonych na sfinansowanie powstania Rozwiązania w zakresie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na zasadach opisanych poniżej,</w:t>
      </w:r>
    </w:p>
    <w:p w14:paraId="78249248" w14:textId="755CF6B1"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zobowiązania Wykonawcy związane z udostępnianiem podmiotom trzecim Rozwiązania</w:t>
      </w:r>
      <w:r w:rsidR="009D405D" w:rsidRPr="00433679">
        <w:rPr>
          <w:rFonts w:asciiTheme="minorHAnsi" w:hAnsiTheme="minorHAnsi" w:cstheme="minorHAnsi"/>
          <w:color w:val="000000" w:themeColor="text1"/>
        </w:rPr>
        <w:t xml:space="preserve"> </w:t>
      </w:r>
      <w:r w:rsidR="004B28F2" w:rsidRPr="00433679">
        <w:rPr>
          <w:rFonts w:asciiTheme="minorHAnsi" w:hAnsiTheme="minorHAnsi" w:cstheme="minorHAnsi"/>
          <w:color w:val="000000" w:themeColor="text1"/>
        </w:rPr>
        <w:t xml:space="preserve">w Wariancie A </w:t>
      </w:r>
      <w:r w:rsidRPr="00433679">
        <w:rPr>
          <w:rFonts w:asciiTheme="minorHAnsi" w:hAnsiTheme="minorHAnsi" w:cs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2E0CC66C" w14:textId="77777777"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nie przewiduje przejęcia przez NCBR Background IP ani udostępniania przez NCBR Background IP podmiotom trzecim, </w:t>
      </w:r>
    </w:p>
    <w:p w14:paraId="3B24F739" w14:textId="54978282"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powstanie po stronie Wykonawcy zobowiązania do udzielania podmiotom trzecim licencji na korzystanie z Background IP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uzależnione od braku realizacji określonych postanowień dot.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dopóki wskazane zobowiązania będą realizowane, Wykonawca nie będzie zobowiązany do udzielania licencji na korzystanie z Background IP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podmiotom trzecim, choć posiada do tego prawo wedle swojego uznania,</w:t>
      </w:r>
    </w:p>
    <w:p w14:paraId="142D2552" w14:textId="1D2E6C15" w:rsidR="009951B5" w:rsidRPr="00433679" w:rsidRDefault="009951B5" w:rsidP="00433679">
      <w:pPr>
        <w:pStyle w:val="Akapitzlist"/>
        <w:numPr>
          <w:ilvl w:val="2"/>
          <w:numId w:val="14"/>
        </w:numPr>
        <w:tabs>
          <w:tab w:val="left" w:pos="851"/>
        </w:tabs>
        <w:spacing w:before="60" w:after="60"/>
        <w:ind w:left="851" w:hanging="31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nie jest celem NCBR przejęcie Wyników Prac B+R</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Przewidziane jako niezbędne wyjątki od tej zasady warunkowe zobowiązania Wykonawcy do przeniesienia na NCBR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służą zabezpieczeniu NCBR jako podmiotu finansującego rozwój Rozwiązania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oraz stymulowaniu Wykonawcy do Komercjalizacji Wyników Prac B+R, i w takim zakresie NCBR będzie korzystać z przypisanych mu uprawnień, </w:t>
      </w:r>
    </w:p>
    <w:p w14:paraId="22FD6593" w14:textId="77777777" w:rsidR="009951B5" w:rsidRPr="00433679" w:rsidRDefault="009951B5" w:rsidP="00433679">
      <w:pPr>
        <w:pStyle w:val="Akapitzlist"/>
        <w:numPr>
          <w:ilvl w:val="2"/>
          <w:numId w:val="14"/>
        </w:numPr>
        <w:tabs>
          <w:tab w:val="left" w:pos="851"/>
        </w:tabs>
        <w:spacing w:before="60" w:after="60"/>
        <w:ind w:left="851"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6E2E8760" w14:textId="77777777"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 ze szczególnym uwzględnieniem Rozwiązań, które zostały opracowane wraz z Demonstratorem,</w:t>
      </w:r>
    </w:p>
    <w:p w14:paraId="0A0C58F3" w14:textId="77777777"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p>
    <w:p w14:paraId="16BD2B7C" w14:textId="77777777" w:rsidR="009951B5" w:rsidRPr="00433679" w:rsidRDefault="009951B5" w:rsidP="00433679">
      <w:pPr>
        <w:pStyle w:val="Akapitzlist"/>
        <w:numPr>
          <w:ilvl w:val="1"/>
          <w:numId w:val="14"/>
        </w:numPr>
        <w:spacing w:before="60" w:after="60"/>
        <w:ind w:left="425"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zobowiązuje się, że najpóźniej do Terminu Doręczenia Wyników Prac Etapu I, nabędzie całość praw własności intelektualnej do Wyników Prac B+R (całość Foreground IP) od Podwykonawców, personelu (niezależnie od podstawy zatrudnienia/współpracy), osób trzecich. </w:t>
      </w:r>
    </w:p>
    <w:p w14:paraId="37634B3F" w14:textId="2410F96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17" w:name="_Ref69073561"/>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Wykaz Background IP] </w:t>
      </w:r>
      <w:r w:rsidRPr="00433679">
        <w:rPr>
          <w:rFonts w:asciiTheme="minorHAnsi" w:hAnsiTheme="minorHAnsi" w:cstheme="minorHAnsi"/>
          <w:color w:val="000000" w:themeColor="text1"/>
        </w:rPr>
        <w:t xml:space="preserve">Wykonawca jest zobowiązany do przekazania NCBR, w terminie 90 dni od rozpoczęcia Etapu I, pisemnego (forma pisemna pod rygorem nieważności, o ile NCBR nie wyrazi pisemnej zgody na inną formę) wykazu obejmującego przedmioty Background IP, które będzie wykorzystywał, wraz z Materiałami. Jeżeli Materiały będą podlegały ochronie prawnej, to </w:t>
      </w:r>
      <w:r w:rsidRPr="00433679">
        <w:rPr>
          <w:rFonts w:asciiTheme="minorHAnsi" w:hAnsiTheme="minorHAnsi" w:cstheme="minorHAnsi"/>
          <w:color w:val="000000" w:themeColor="text1"/>
        </w:rPr>
        <w:lastRenderedPageBreak/>
        <w:t xml:space="preserve">odpowiednio stosuje się do nich w szczególności postanowienia dotyczące przedmiotów Background IP, tj. Wykonawca umieści je w wykazie, o którym mowa w niniejszym paragrafie i Wykonawca udzieli NCBR licencji/sublicencji </w:t>
      </w:r>
      <w:ins w:id="318" w:author="Autor">
        <w:r w:rsidR="00D72DAD">
          <w:rPr>
            <w:rFonts w:asciiTheme="minorHAnsi" w:hAnsiTheme="minorHAnsi"/>
            <w:color w:val="000000" w:themeColor="text1"/>
          </w:rPr>
          <w:t xml:space="preserve">wskazanej w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_Ref72350267 \n \h </w:instrText>
        </w:r>
      </w:ins>
      <w:r w:rsidR="00D72DAD">
        <w:rPr>
          <w:rFonts w:asciiTheme="minorHAnsi" w:hAnsiTheme="minorHAnsi"/>
          <w:color w:val="000000" w:themeColor="text1"/>
        </w:rPr>
      </w:r>
      <w:ins w:id="319" w:author="Autor">
        <w:r w:rsidR="00D72DAD">
          <w:rPr>
            <w:rFonts w:asciiTheme="minorHAnsi" w:hAnsiTheme="minorHAnsi"/>
            <w:color w:val="000000" w:themeColor="text1"/>
          </w:rPr>
          <w:fldChar w:fldCharType="separate"/>
        </w:r>
        <w:r w:rsidR="00D72DAD">
          <w:rPr>
            <w:rFonts w:asciiTheme="minorHAnsi" w:hAnsiTheme="minorHAnsi"/>
            <w:color w:val="000000" w:themeColor="text1"/>
          </w:rPr>
          <w:t>ART. 28</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_Ref62657837 \n \h </w:instrText>
        </w:r>
      </w:ins>
      <w:r w:rsidR="00D72DAD">
        <w:rPr>
          <w:rFonts w:asciiTheme="minorHAnsi" w:hAnsiTheme="minorHAnsi"/>
          <w:color w:val="000000" w:themeColor="text1"/>
        </w:rPr>
      </w:r>
      <w:ins w:id="320" w:author="Autor">
        <w:r w:rsidR="00D72DAD">
          <w:rPr>
            <w:rFonts w:asciiTheme="minorHAnsi" w:hAnsiTheme="minorHAnsi"/>
            <w:color w:val="000000" w:themeColor="text1"/>
          </w:rPr>
          <w:fldChar w:fldCharType="separate"/>
        </w:r>
        <w:r w:rsidR="00D72DAD">
          <w:rPr>
            <w:rFonts w:asciiTheme="minorHAnsi" w:hAnsiTheme="minorHAnsi"/>
            <w:color w:val="000000" w:themeColor="text1"/>
          </w:rPr>
          <w:t>§30</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_Ref72350192 \n \h </w:instrText>
        </w:r>
      </w:ins>
      <w:r w:rsidR="00D72DAD">
        <w:rPr>
          <w:rFonts w:asciiTheme="minorHAnsi" w:hAnsiTheme="minorHAnsi"/>
          <w:color w:val="000000" w:themeColor="text1"/>
        </w:rPr>
      </w:r>
      <w:ins w:id="321" w:author="Autor">
        <w:r w:rsidR="00D72DAD">
          <w:rPr>
            <w:rFonts w:asciiTheme="minorHAnsi" w:hAnsiTheme="minorHAnsi"/>
            <w:color w:val="000000" w:themeColor="text1"/>
          </w:rPr>
          <w:fldChar w:fldCharType="separate"/>
        </w:r>
        <w:r w:rsidR="00D72DAD">
          <w:rPr>
            <w:rFonts w:asciiTheme="minorHAnsi" w:hAnsiTheme="minorHAnsi"/>
            <w:color w:val="000000" w:themeColor="text1"/>
          </w:rPr>
          <w:t>§32</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w:t>
        </w:r>
      </w:ins>
      <w:r w:rsidRPr="00433679">
        <w:rPr>
          <w:rFonts w:asciiTheme="minorHAnsi" w:hAnsiTheme="minorHAnsi" w:cstheme="minorHAnsi"/>
          <w:color w:val="000000" w:themeColor="text1"/>
        </w:rPr>
        <w:t>na korzystanie również z Materiałów. Jeżeli w powyższym terminie Wykonawca nie przekaże takiego wykazu oznaczać to będzie, że nie zamierza wykorzystywać przedmiotów Background IP.</w:t>
      </w:r>
      <w:bookmarkEnd w:id="317"/>
    </w:p>
    <w:p w14:paraId="774A9124" w14:textId="37ED97C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Późniejsze wykorzystanie Background IP</w:t>
      </w:r>
      <w:r w:rsidRPr="00433679">
        <w:rPr>
          <w:rFonts w:asciiTheme="minorHAnsi" w:hAnsiTheme="minorHAnsi" w:cstheme="minorHAnsi"/>
          <w:color w:val="000000" w:themeColor="text1"/>
        </w:rPr>
        <w:t xml:space="preserve">] W przypadku, gdy w toku wykonywania Umowy, Wykonawca będzie planował wykorzystać lub wykorzysta przedmiot Background IP, inny niż wskazany w wykazie,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stosuje się odpowiednio.</w:t>
      </w:r>
    </w:p>
    <w:p w14:paraId="02AF097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22" w:name="_Ref6913956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Utrwalanie Wyników Prac B+R</w:t>
      </w:r>
      <w:r w:rsidRPr="00433679">
        <w:rPr>
          <w:rFonts w:asciiTheme="minorHAnsi" w:hAnsiTheme="minorHAnsi" w:cstheme="minorHAnsi"/>
          <w:color w:val="000000" w:themeColor="text1"/>
        </w:rPr>
        <w:t>] 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 Umowie, w Terminie Doręczenia Wyników Prac Etapu w ramach którego powstały - nie później jednak niż w dniu doręczenia NCBR Wyników Prac Etapu II.</w:t>
      </w:r>
      <w:bookmarkEnd w:id="322"/>
      <w:r w:rsidRPr="00433679">
        <w:rPr>
          <w:rFonts w:asciiTheme="minorHAnsi" w:hAnsiTheme="minorHAnsi" w:cstheme="minorHAnsi"/>
          <w:color w:val="000000" w:themeColor="text1"/>
        </w:rPr>
        <w:t xml:space="preserve"> </w:t>
      </w:r>
    </w:p>
    <w:p w14:paraId="1009F52B" w14:textId="64EB807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23" w:name="_Ref70340392"/>
      <w:r w:rsidRPr="00433679">
        <w:rPr>
          <w:rFonts w:asciiTheme="minorHAnsi" w:hAnsiTheme="minorHAnsi" w:cstheme="minorHAnsi"/>
          <w:color w:val="000000" w:themeColor="text1"/>
        </w:rPr>
        <w:t>Niezależnie od postanowień niniejszego artykułu, Wykonawca zobowiązuje się zachować w poufności każdy Wynik Prac B+R na zasadach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które to postanowienia stosuje się odpowiednio) aż do dnia zgłoszenia przez Wykonawcę danego Wyniku Prac B+R w celu uzyskania prawa wyłącznego na dany Wynik Prac B+R. Zdanie poprzedzające nie ma zastosowania do działań Wykonawcy, jego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 lub stanowi Know-how.</w:t>
      </w:r>
      <w:bookmarkEnd w:id="323"/>
      <w:r w:rsidRPr="00433679">
        <w:rPr>
          <w:rFonts w:asciiTheme="minorHAnsi" w:hAnsiTheme="minorHAnsi" w:cstheme="minorHAnsi"/>
          <w:color w:val="000000" w:themeColor="text1"/>
        </w:rPr>
        <w:t xml:space="preserve"> </w:t>
      </w:r>
    </w:p>
    <w:p w14:paraId="690F202D" w14:textId="7F52C03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Domniemanie dot. Wyników Prac B+R</w:t>
      </w:r>
      <w:r w:rsidRPr="00433679">
        <w:rPr>
          <w:rFonts w:asciiTheme="minorHAnsi" w:hAnsiTheme="minorHAnsi" w:cstheme="minorHAnsi"/>
          <w:color w:val="000000" w:themeColor="text1"/>
        </w:rPr>
        <w:t xml:space="preserve">] Strony przyjmują domniemanie, że Wyniki Prac Etapu (w tym Dokumentacja B+R) zawierają wyłącznie Wyniki Prac B+R bez Background IP. Strony przyjmują, że domniemanie zawarte w zdaniu poprzedzającym nie ma zastosowania, o ile Wykonawca łącznie: </w:t>
      </w:r>
    </w:p>
    <w:p w14:paraId="04525FFA" w14:textId="77777777" w:rsidR="009951B5" w:rsidRPr="00433679" w:rsidRDefault="009951B5" w:rsidP="00433679">
      <w:pPr>
        <w:pStyle w:val="Akapitzlist"/>
        <w:numPr>
          <w:ilvl w:val="2"/>
          <w:numId w:val="14"/>
        </w:numPr>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wskaże wyraźnie w Dokumentacji B+R (oznaczając zakres oraz przyczynę wyłączenia), w jakim zakresie Wynik Prac Etapu (w tym Dokumentacja B+R) nie stanowi Wyników Prac B+R, lecz Background IP,</w:t>
      </w:r>
    </w:p>
    <w:p w14:paraId="6738B66F" w14:textId="77777777" w:rsidR="009951B5" w:rsidRPr="00433679" w:rsidRDefault="009951B5" w:rsidP="00433679">
      <w:pPr>
        <w:pStyle w:val="Akapitzlist"/>
        <w:numPr>
          <w:ilvl w:val="2"/>
          <w:numId w:val="14"/>
        </w:numPr>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05BBBE82" w14:textId="0A7FF312" w:rsidR="009951B5" w:rsidRPr="00433679" w:rsidRDefault="009951B5" w:rsidP="00433679">
      <w:p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5351A9AD" w14:textId="0BF48BD3" w:rsidR="009951B5" w:rsidRPr="00433679" w:rsidRDefault="009951B5" w:rsidP="00433679">
      <w:pPr>
        <w:pStyle w:val="Nagwek2"/>
      </w:pPr>
      <w:bookmarkStart w:id="324" w:name="_Toc52745919"/>
      <w:bookmarkStart w:id="325" w:name="_Ref69077683"/>
      <w:bookmarkStart w:id="326" w:name="_Ref69109161"/>
      <w:bookmarkStart w:id="327" w:name="_Ref69109988"/>
      <w:bookmarkStart w:id="328" w:name="_Ref69113996"/>
      <w:bookmarkStart w:id="329" w:name="_Ref69114206"/>
      <w:bookmarkStart w:id="330" w:name="_Ref69115272"/>
      <w:bookmarkStart w:id="331" w:name="_Ref69115328"/>
      <w:bookmarkStart w:id="332" w:name="_Ref69115914"/>
      <w:bookmarkStart w:id="333" w:name="_Ref69116439"/>
      <w:bookmarkStart w:id="334" w:name="_Ref69124877"/>
      <w:bookmarkStart w:id="335" w:name="_Toc69416823"/>
      <w:bookmarkStart w:id="336" w:name="_Ref70326879"/>
      <w:bookmarkStart w:id="337" w:name="_Ref70329525"/>
      <w:bookmarkStart w:id="338" w:name="_Ref70340024"/>
      <w:bookmarkStart w:id="339" w:name="_Ref70340086"/>
      <w:bookmarkStart w:id="340" w:name="_Ref70340171"/>
      <w:bookmarkStart w:id="341" w:name="_Ref70340347"/>
      <w:bookmarkStart w:id="342" w:name="_Toc70340607"/>
      <w:bookmarkStart w:id="343" w:name="_Ref479917856"/>
      <w:r w:rsidRPr="00433679">
        <w:lastRenderedPageBreak/>
        <w:t>[WARIANT A]</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07D3F5F9" w14:textId="49880652"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4" w:name="_Ref69077685"/>
      <w:bookmarkStart w:id="345" w:name="_Ref69108760"/>
      <w:r w:rsidRPr="00433679">
        <w:rPr>
          <w:rFonts w:asciiTheme="minorHAnsi" w:hAnsiTheme="minorHAnsi" w:cstheme="minorHAnsi"/>
          <w:color w:val="000000" w:themeColor="text1"/>
        </w:rPr>
        <w:t>Celem Umowy jest, z zastrzeżeniem określonych wyraźnie wyjątków, pozostawienie praw do przedmiotów praw własności intelektualnej do Wyników Prac B+R po stronie Wykonawcy.</w:t>
      </w:r>
      <w:bookmarkEnd w:id="344"/>
      <w:bookmarkEnd w:id="345"/>
    </w:p>
    <w:p w14:paraId="698FFF89" w14:textId="578751F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6" w:name="_Ref6907542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Zabezpieczenie praw do Wyników Prac B+R </w:t>
      </w:r>
      <w:r w:rsidRPr="00433679">
        <w:rPr>
          <w:rFonts w:asciiTheme="minorHAnsi" w:hAnsiTheme="minorHAnsi" w:cstheme="minorHAnsi"/>
          <w:color w:val="000000" w:themeColor="text1"/>
        </w:rPr>
        <w:t>] W terminie 30 dni od dnia zakończenia Prac B+R, Wykonawca i NCBR zobowiązują się wspólnie, w dobrej wierze, z poszanowaniem interesu każdej ze Stron oraz przy uwzględnieniu, że zasadniczym celem współpracy jest możliwie najszersza Komercjalizacja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ustalić, które Wyniki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będą podlegały zgłoszeniu w ramach odpowiednich procedur prowadzących do udzielenia praw wyłącznych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346"/>
    </w:p>
    <w:p w14:paraId="544B1FCE" w14:textId="0B3D6BEB"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terminie </w:t>
      </w:r>
      <w:ins w:id="347" w:author="Autor">
        <w:r w:rsidR="00D72DAD">
          <w:rPr>
            <w:rFonts w:asciiTheme="minorHAnsi" w:hAnsiTheme="minorHAnsi" w:cstheme="minorHAnsi"/>
            <w:color w:val="000000" w:themeColor="text1"/>
          </w:rPr>
          <w:t>180</w:t>
        </w:r>
      </w:ins>
      <w:del w:id="348" w:author="Autor">
        <w:r w:rsidRPr="00433679" w:rsidDel="00D72DAD">
          <w:rPr>
            <w:rFonts w:asciiTheme="minorHAnsi" w:hAnsiTheme="minorHAnsi" w:cstheme="minorHAnsi"/>
            <w:color w:val="000000" w:themeColor="text1"/>
          </w:rPr>
          <w:delText>90</w:delText>
        </w:r>
      </w:del>
      <w:r w:rsidRPr="00433679">
        <w:rPr>
          <w:rFonts w:asciiTheme="minorHAnsi" w:hAnsiTheme="minorHAnsi" w:cstheme="minorHAnsi"/>
          <w:color w:val="000000" w:themeColor="text1"/>
        </w:rPr>
        <w:t xml:space="preserve"> dni od dnia zakończenia Prac B+R, zgodnie z ustaleniami dokonanymi pomiędzy NCBR a Wykonawcą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_Ref69075429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(jeśli dotyczy), Wykonawca zobowiązuje się do zgłoszenia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ramach odpowiednich procedur prowadzących do udzielenia praw wyłącznych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powyższym terminie Wykonawca zobowiązany jest również przesłać NCBR dokumentację potwierdzającą złożenie zgłoszenia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 odpowiednich organów w ramach odpowiednich procedur prowadzących do udzielenia praw wyłącznych.</w:t>
      </w:r>
    </w:p>
    <w:p w14:paraId="61101766" w14:textId="50CA86D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9" w:name="_Ref69075602"/>
      <w:r w:rsidRPr="00433679">
        <w:rPr>
          <w:rFonts w:asciiTheme="minorHAnsi" w:hAnsiTheme="minorHAnsi" w:cstheme="minorHAnsi"/>
          <w:color w:val="000000" w:themeColor="text1"/>
        </w:rPr>
        <w:t>W celu uniknięcia wątpliwości oraz w związku z faktem, że to Wykonawcy będzie przysługiwać całość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Strony ustalają, że to Wykonawca będzie podmiotem zobowiązanym do wykonywania wszelkich czynności faktycznych i prawnych związanych ze zgłoszeniem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celu uzyskania prawa wyłącznego, a w szczególności to Wykonawca ponosić będzie koszty postępowania zgłoszeniowego w całości. W przypadku uzyskania praw wyłącznych do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Wykonawca zobowiązuje się uiszczać opłaty niezbędne do utrzymywania w mocy prawa wyłącznego (w szczególności opłaty za przedłużenie okresu obowiązywania prawa wyłącznego).</w:t>
      </w:r>
      <w:bookmarkEnd w:id="349"/>
    </w:p>
    <w:p w14:paraId="415E7DAB" w14:textId="2ED4D1A8"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Sankcja za naruszenie zobowiązań w zakresie zgłoszeń</w:t>
      </w:r>
      <w:r w:rsidRPr="00433679">
        <w:rPr>
          <w:rFonts w:asciiTheme="minorHAnsi" w:hAnsiTheme="minorHAnsi" w:cstheme="minorHAnsi"/>
          <w:color w:val="000000" w:themeColor="text1"/>
        </w:rPr>
        <w:t>] Jeżeli Wykonawca nie dokona zgłoszenia danego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(o ile dotyczy) w celu uzyskania praw wyłącznych w terminie wskazanym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_Ref69075602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ins w:id="350" w:author="Autor">
        <w:r w:rsidR="00D72DAD"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D72DAD">
          <w:rPr>
            <w:rFonts w:asciiTheme="minorHAnsi" w:eastAsia="Times New Roman" w:hAnsiTheme="minorHAnsi"/>
            <w:color w:val="000000" w:themeColor="text1"/>
            <w:lang w:eastAsia="ar-SA"/>
          </w:rPr>
          <w:t>30</w:t>
        </w:r>
        <w:r w:rsidR="00D72DAD" w:rsidRPr="0090300A">
          <w:rPr>
            <w:rFonts w:asciiTheme="minorHAnsi" w:eastAsia="Times New Roman" w:hAnsiTheme="minorHAnsi"/>
            <w:color w:val="000000" w:themeColor="text1"/>
            <w:lang w:eastAsia="ar-SA"/>
          </w:rPr>
          <w:t xml:space="preserve"> dni. W razie bezskutecznego upływu wyznaczonego przez NCBR terminu </w:t>
        </w:r>
      </w:ins>
      <w:r w:rsidRPr="00433679">
        <w:rPr>
          <w:rFonts w:asciiTheme="minorHAnsi" w:hAnsiTheme="minorHAnsi" w:cstheme="minorHAnsi"/>
          <w:color w:val="000000" w:themeColor="text1"/>
        </w:rPr>
        <w:t>NCBR jest uprawniony do żądania od Wykonawcy przeniesienia całości Foreground IP do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na NCBR,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_Ref69078052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6107EC40" w14:textId="0C5751DF"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niniejszego artykułu znajdują zastosowanie do wszelkich zgłoszeń, rejestracji czy wniosków o udzielenie ochrony prawnej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9D405D" w:rsidRPr="00433679">
        <w:rPr>
          <w:rFonts w:asciiTheme="minorHAnsi" w:hAnsiTheme="minorHAnsi" w:cstheme="minorHAnsi"/>
          <w:color w:val="000000" w:themeColor="text1"/>
        </w:rPr>
        <w:t xml:space="preserve"> </w:t>
      </w:r>
      <w:bookmarkStart w:id="351" w:name="_Hlk69075850"/>
      <w:r w:rsidRPr="00433679">
        <w:rPr>
          <w:rFonts w:asciiTheme="minorHAnsi" w:hAnsiTheme="minorHAnsi" w:cstheme="minorHAnsi"/>
          <w:color w:val="000000" w:themeColor="text1"/>
        </w:rPr>
        <w:t>Rozwiązania</w:t>
      </w:r>
      <w:bookmarkEnd w:id="351"/>
      <w:r w:rsidRPr="00433679">
        <w:rPr>
          <w:rFonts w:asciiTheme="minorHAnsi" w:hAnsiTheme="minorHAnsi" w:cstheme="minorHAnsi"/>
          <w:color w:val="000000" w:themeColor="text1"/>
        </w:rPr>
        <w:t xml:space="preserve">). </w:t>
      </w:r>
    </w:p>
    <w:p w14:paraId="07FF3902" w14:textId="78AE570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2" w:name="_Ref69076264"/>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Zobowiązanie do komercjalizacji pasywnej] </w:t>
      </w:r>
      <w:r w:rsidRPr="00433679">
        <w:rPr>
          <w:rFonts w:asciiTheme="minorHAnsi" w:hAnsiTheme="minorHAnsi" w:cstheme="minorHAnsi"/>
          <w:color w:val="000000" w:themeColor="text1"/>
        </w:rPr>
        <w:t xml:space="preserve">Pod warunkiem </w:t>
      </w:r>
      <w:bookmarkStart w:id="353" w:name="_Hlk57340727"/>
      <w:r w:rsidRPr="00433679">
        <w:rPr>
          <w:rFonts w:asciiTheme="minorHAnsi" w:hAnsiTheme="minorHAnsi" w:cstheme="minorHAnsi"/>
          <w:color w:val="000000" w:themeColor="text1"/>
        </w:rPr>
        <w:t xml:space="preserve">i od </w:t>
      </w:r>
      <w:bookmarkEnd w:id="353"/>
      <w:r w:rsidRPr="00433679">
        <w:rPr>
          <w:rFonts w:asciiTheme="minorHAnsi" w:hAnsiTheme="minorHAnsi" w:cstheme="minorHAnsi"/>
          <w:color w:val="000000" w:themeColor="text1"/>
        </w:rPr>
        <w:t>uzyskania w jakiejkolwiek części wynagrodzenia za realizację Etapu I, Wykonawca zobowiązuje się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poprzez utrzymywanie od dnia zakończenia Etapu I otwartego zaproszenia (w języku polskim i angielskim, opublikowanego na publicznie dostępnej stronie internetowej Wykonawcy, w widocznym miejscu, oraz na wskazanej przez NCBR stronie internetowej, </w:t>
      </w:r>
      <w:r w:rsidRPr="00433679">
        <w:rPr>
          <w:rFonts w:asciiTheme="minorHAnsi" w:hAnsiTheme="minorHAnsi" w:cstheme="minorHAnsi"/>
          <w:color w:val="000000" w:themeColor="text1"/>
        </w:rPr>
        <w:lastRenderedPageBreak/>
        <w:t>udostępnionej w tym celu Wykonawcy nieodpłatnie przez NCBR) do składania przez wszystkie podmioty zainteresowane ofert na udzielenie przez Wykonawcę niewyłącznej i odpłatnej licencji na korzystanie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i (łącznie z nimi i w niezbędnym dla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przedmiocie) Materiałów </w:t>
      </w:r>
      <w:bookmarkStart w:id="354" w:name="_Hlk63428842"/>
      <w:r w:rsidRPr="00433679">
        <w:rPr>
          <w:rFonts w:asciiTheme="minorHAnsi" w:hAnsiTheme="minorHAnsi" w:cstheme="minorHAnsi"/>
          <w:color w:val="000000" w:themeColor="text1"/>
        </w:rPr>
        <w:t>związanych z Wynikami Prac B+R</w:t>
      </w:r>
      <w:bookmarkEnd w:id="354"/>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przez okres nie krótszy niż 10 lat lecz nie dłużej niż do momentu zbycia przez Wykonawcę praw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przypadkach dopuszczalnych Umową.</w:t>
      </w:r>
      <w:bookmarkEnd w:id="352"/>
      <w:r w:rsidR="009D405D" w:rsidRPr="00433679">
        <w:rPr>
          <w:rFonts w:asciiTheme="minorHAnsi" w:hAnsiTheme="minorHAnsi" w:cstheme="minorHAnsi"/>
          <w:color w:val="000000" w:themeColor="text1"/>
        </w:rPr>
        <w:t xml:space="preserve"> </w:t>
      </w:r>
    </w:p>
    <w:p w14:paraId="653AA876" w14:textId="7FA04B3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5" w:name="_Ref69076270"/>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Zasady komercjalizacji Wyników Prac B+R</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b/>
          <w:bCs/>
          <w:color w:val="000000" w:themeColor="text1"/>
        </w:rPr>
        <w:t>Rozwiązania</w:t>
      </w:r>
      <w:r w:rsidRPr="00433679">
        <w:rPr>
          <w:rFonts w:asciiTheme="minorHAnsi" w:hAnsiTheme="minorHAnsi" w:cstheme="minorHAnsi"/>
          <w:color w:val="000000" w:themeColor="text1"/>
        </w:rPr>
        <w:t>] Wykonawca:</w:t>
      </w:r>
      <w:bookmarkEnd w:id="355"/>
    </w:p>
    <w:p w14:paraId="165DB38D" w14:textId="35CA2867" w:rsidR="009951B5" w:rsidRPr="00433679" w:rsidRDefault="009951B5" w:rsidP="00433679">
      <w:pPr>
        <w:pStyle w:val="Akapitzlist"/>
        <w:numPr>
          <w:ilvl w:val="1"/>
          <w:numId w:val="4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i od uzyskania w jakiejkolwiek części wynagrodzenia za realizację Etapu I, zobowiązuje się, że będzie każdorazowo dokonywał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na zasadach rynkowych. W przypadku licencji nastąpi to w drodze udzielenia podmiotom zainteresowanym odpłatnej, niewyłącznej licencji </w:t>
      </w:r>
      <w:r w:rsidRPr="00433679">
        <w:rPr>
          <w:rFonts w:asciiTheme="minorHAnsi" w:eastAsia="Times New Roman" w:hAnsiTheme="minorHAnsi" w:cstheme="minorHAnsi"/>
          <w:color w:val="000000" w:themeColor="text1"/>
          <w:lang w:eastAsia="ar-SA"/>
        </w:rPr>
        <w:t>(w tym w rozumieniu Ustawy o Prawie Autorskim oraz Ustawy PWP)</w:t>
      </w:r>
      <w:r w:rsidRPr="00433679">
        <w:rPr>
          <w:rFonts w:asciiTheme="minorHAnsi" w:hAnsiTheme="minorHAnsi" w:cstheme="minorHAnsi"/>
          <w:color w:val="000000" w:themeColor="text1"/>
        </w:rPr>
        <w:t xml:space="preserve"> do korzystania z Wyników Prac B+R Rozwiązania w przedmiocie określonym przez ofertę podmiotu zainteresowanego, na warunkach FRAND (tj. Komercjalizacja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356" w:name="_Hlk63429329"/>
      <w:r w:rsidRPr="00433679">
        <w:rPr>
          <w:rFonts w:asciiTheme="minorHAnsi" w:hAnsiTheme="minorHAnsi" w:cstheme="minorHAnsi"/>
          <w:color w:val="000000" w:themeColor="text1"/>
        </w:rPr>
        <w:t>na Wyniki Prac B+R</w:t>
      </w:r>
      <w:bookmarkEnd w:id="356"/>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podmiotowi zainteresowanemu, jeśli warunki, na których podmiot zainteresowany chce korzystać z licencji odpowiadają warunkom rynkowym</w:t>
      </w:r>
      <w:bookmarkStart w:id="357" w:name="_Hlk64450426"/>
      <w:r w:rsidRPr="00433679">
        <w:rPr>
          <w:rFonts w:asciiTheme="minorHAnsi" w:hAnsiTheme="minorHAnsi" w:cstheme="minorHAnsi"/>
          <w:color w:val="000000" w:themeColor="text1"/>
        </w:rPr>
        <w:t>, z zastrzeżeniem zdania kolejnego tego punktu 1). Wykonawca może odmówić udzielenia licencji podmiotowi trzeciemu bez konieczności uzyskiwania uprzedniej zgody NCBR:</w:t>
      </w:r>
    </w:p>
    <w:p w14:paraId="23BDE54B" w14:textId="77777777" w:rsidR="009951B5" w:rsidRPr="00433679" w:rsidRDefault="009951B5" w:rsidP="00433679">
      <w:pPr>
        <w:pStyle w:val="Akapitzlist"/>
        <w:numPr>
          <w:ilvl w:val="2"/>
          <w:numId w:val="48"/>
        </w:numPr>
        <w:spacing w:before="60" w:after="60"/>
        <w:ind w:left="1418" w:hanging="24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pod warunkiem uprzedniego poinformowania NCBR o takim zamiarze wraz z przekazaniem NCBR dowodów lub analiz </w:t>
      </w:r>
      <w:bookmarkStart w:id="358" w:name="_Hlk64631453"/>
      <w:r w:rsidRPr="00433679">
        <w:rPr>
          <w:rFonts w:asciiTheme="minorHAnsi" w:hAnsiTheme="minorHAnsi" w:cstheme="minorHAnsi"/>
          <w:color w:val="000000" w:themeColor="text1"/>
        </w:rPr>
        <w:t xml:space="preserve">uprawdopodabniających </w:t>
      </w:r>
      <w:bookmarkEnd w:id="358"/>
      <w:r w:rsidRPr="00433679">
        <w:rPr>
          <w:rFonts w:asciiTheme="minorHAnsi" w:hAnsiTheme="minorHAnsi" w:cs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47122325" w14:textId="77777777" w:rsidR="009951B5" w:rsidRPr="00433679" w:rsidRDefault="009951B5" w:rsidP="00433679">
      <w:pPr>
        <w:pStyle w:val="Akapitzlist"/>
        <w:numPr>
          <w:ilvl w:val="2"/>
          <w:numId w:val="48"/>
        </w:numPr>
        <w:spacing w:before="60" w:after="60"/>
        <w:ind w:left="1418" w:hanging="241"/>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podmiot zainteresowany pochodzi spoza Europejskiego Obszaru Gospodarczego i z jurysdykcji, która w uznaniu Wykonawcy nie chroni dostatecznie praw do Wyników Prac B+R</w:t>
      </w:r>
      <w:bookmarkEnd w:id="357"/>
      <w:r w:rsidRPr="00433679">
        <w:rPr>
          <w:rFonts w:asciiTheme="minorHAnsi" w:hAnsiTheme="minorHAnsi" w:cstheme="minorHAnsi"/>
          <w:color w:val="000000" w:themeColor="text1"/>
        </w:rPr>
        <w:t xml:space="preserve">; </w:t>
      </w:r>
    </w:p>
    <w:p w14:paraId="1DDB256D" w14:textId="77777777" w:rsidR="009951B5" w:rsidRPr="00433679" w:rsidRDefault="009951B5" w:rsidP="00433679">
      <w:pPr>
        <w:pStyle w:val="Akapitzlist"/>
        <w:numPr>
          <w:ilvl w:val="1"/>
          <w:numId w:val="48"/>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7B37780C" w14:textId="2F4B91EA" w:rsidR="009951B5" w:rsidRPr="00433679" w:rsidRDefault="009951B5" w:rsidP="00433679">
      <w:pPr>
        <w:pStyle w:val="Akapitzlist"/>
        <w:numPr>
          <w:ilvl w:val="1"/>
          <w:numId w:val="4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zobowiązuje się, że jeśli prowadzona przez niego Komercjalizacja Wyników Prac B+R jest niezgodna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_Ref69076264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lub niniejszym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oraz nie usunie tej niezgodności w terminie wyznaczonym przez NCBR, nie krótszym każdorazowo niż 14 dni, to Wykonawca dokona niezwłocznie, lecz nie później niż w terminie 3 dni od spełnienia określonego w tym punkcie modyfikacji otwartego zaproszenia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_Ref69076264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zgodnie z ich przeznaczeniem. Do udzielania w takim wypadku licencji na Background IP pkt 1) oraz 2) tego paragrafu stosuje się wprost. W zakresie w którym Wykonawca nie dysponuje całością praw własności </w:t>
      </w:r>
      <w:r w:rsidRPr="00433679">
        <w:rPr>
          <w:rFonts w:asciiTheme="minorHAnsi" w:hAnsiTheme="minorHAnsi" w:cstheme="minorHAnsi"/>
          <w:color w:val="000000" w:themeColor="text1"/>
        </w:rPr>
        <w:lastRenderedPageBreak/>
        <w:t xml:space="preserve">intelektualnej do Background IP jest zobowiązany w miejsce udzielenia licencji przedstawić podmiotom trzecim (wskazanym w zdaniach poprzedzających) na swój koszt i w ramach Wynagrodzenia Podstawowego,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1A056012" w14:textId="785477FA"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9" w:name="_Ref6910968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Zasady komercjalizacji Wyników Prac B+R</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b/>
          <w:bCs/>
          <w:color w:val="000000" w:themeColor="text1"/>
        </w:rPr>
        <w:t>Rozwiązania – dalsze postanowienia</w:t>
      </w:r>
      <w:r w:rsidRPr="00433679">
        <w:rPr>
          <w:rFonts w:asciiTheme="minorHAnsi" w:hAnsiTheme="minorHAnsi" w:cstheme="minorHAnsi"/>
          <w:color w:val="000000" w:themeColor="text1"/>
        </w:rPr>
        <w:t>] Z uwagi na decyzję Stron co do szerokiej dostępności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oraz skutecznego dotarcia do podmiotów zainteresowanych ich wykorzystaniem/wdrożeniem, z zastrzeżeniem innych postanowień niniejszego artykułu, Strony postanawiają, że Wykonawca będzie dokonywał Komercjalizacji Wyników Prac B+R</w:t>
      </w:r>
      <w:bookmarkStart w:id="360" w:name="_Hlk62656386"/>
      <w:r w:rsidRPr="00433679">
        <w:rPr>
          <w:rFonts w:asciiTheme="minorHAnsi" w:hAnsiTheme="minorHAnsi" w:cstheme="minorHAnsi"/>
        </w:rPr>
        <w:t xml:space="preserve"> </w:t>
      </w:r>
      <w:r w:rsidRPr="00433679">
        <w:rPr>
          <w:rFonts w:asciiTheme="minorHAnsi" w:hAnsiTheme="minorHAnsi" w:cstheme="minorHAnsi"/>
          <w:color w:val="000000" w:themeColor="text1"/>
        </w:rPr>
        <w:t>i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w:t>
      </w:r>
      <w:bookmarkEnd w:id="360"/>
      <w:r w:rsidRPr="00433679">
        <w:rPr>
          <w:rFonts w:asciiTheme="minorHAnsi" w:hAnsiTheme="minorHAnsi" w:cstheme="minorHAnsi"/>
          <w:color w:val="000000" w:themeColor="text1"/>
        </w:rPr>
        <w:t>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i potencjał tych Wyników Prac B+R w ramach tego rynku, nakłady poczynione przez Wykonawcę i NCBR na powstanie tych Wyników Prac B+R, zakres terytorialny i czasowy oraz liczbę zastosowań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361" w:name="_Hlk62656424"/>
      <w:r w:rsidRPr="00433679">
        <w:rPr>
          <w:rFonts w:asciiTheme="minorHAnsi" w:hAnsiTheme="minorHAnsi" w:cstheme="minorHAnsi"/>
          <w:color w:val="000000" w:themeColor="text1"/>
        </w:rPr>
        <w:t xml:space="preserve"> 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Rzeczoznawca przy dokonaniu wyceny, weźmie w szczególności pod uwagę czynnki wskazane w </w:t>
      </w:r>
      <w:bookmarkEnd w:id="361"/>
      <w:r w:rsidRPr="00433679">
        <w:rPr>
          <w:rFonts w:asciiTheme="minorHAnsi" w:hAnsiTheme="minorHAnsi" w:cstheme="minorHAnsi"/>
          <w:color w:val="000000" w:themeColor="text1"/>
        </w:rPr>
        <w:t>tym paragrafie. W takim wypadku Strony przyjmują, że jeżeli różnica pomiędzy wartością rynkową takiej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359"/>
      <w:r w:rsidRPr="00433679">
        <w:rPr>
          <w:rFonts w:asciiTheme="minorHAnsi" w:hAnsiTheme="minorHAnsi" w:cstheme="minorHAnsi"/>
          <w:color w:val="000000" w:themeColor="text1"/>
        </w:rPr>
        <w:t xml:space="preserve"> </w:t>
      </w:r>
    </w:p>
    <w:p w14:paraId="5B4341D1" w14:textId="5CC65110"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62" w:name="_Ref6915137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Ograniczenia zbycia Foreground IP do Wyników Prac B+R </w:t>
      </w:r>
      <w:r w:rsidRPr="00433679">
        <w:rPr>
          <w:rFonts w:asciiTheme="minorHAnsi" w:hAnsiTheme="minorHAnsi" w:cstheme="minorHAnsi"/>
          <w:color w:val="000000" w:themeColor="text1"/>
        </w:rPr>
        <w:t>] Wykonawca zobowiązuje się do niezbywania (pod jakimkolwiek tytułem prawnym) jakichkolwiek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bez uprzedniej zgody NCBR, udzielonej w formie pisemnej pod rygorem nieważności, przez okres 10 lat od dnia zawarcia Umowy. Zbycie Foreground IP do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części lub w całości, bez uprzedniej zgody NCBR wyrażonej w formie pisemnej pod rygorem nieważności, nie będzie uznane w żadnym przypadku za Komercjalizację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dokonaną zgodnie z Umową. NCBR nie odmówi zgody na zbycie części lub całości Foreground IP do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jeśli zostaną łącznie spełnione następujące warunki:</w:t>
      </w:r>
      <w:bookmarkEnd w:id="362"/>
    </w:p>
    <w:p w14:paraId="3E40E05E" w14:textId="1C8E633E" w:rsidR="009951B5" w:rsidRPr="00433679" w:rsidRDefault="009951B5" w:rsidP="00433679">
      <w:pPr>
        <w:pStyle w:val="Akapitzlist"/>
        <w:numPr>
          <w:ilvl w:val="0"/>
          <w:numId w:val="99"/>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zapewni NCBR, że nabywca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zagwarantuje NCBR i podmiotom upoważnionym przez NCBR zgodnie z Umową, korzystanie z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w zakresie zgodnym z Umową,</w:t>
      </w:r>
    </w:p>
    <w:p w14:paraId="59EC5023" w14:textId="51F45324" w:rsidR="009951B5" w:rsidRPr="00433679" w:rsidRDefault="009951B5" w:rsidP="00433679">
      <w:pPr>
        <w:pStyle w:val="Akapitzlist"/>
        <w:numPr>
          <w:ilvl w:val="0"/>
          <w:numId w:val="99"/>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cena za zbycie Foreground IP do Wyników Prac B+R :</w:t>
      </w:r>
    </w:p>
    <w:p w14:paraId="59CB2E52" w14:textId="317A0B1D" w:rsidR="009951B5" w:rsidRPr="00433679" w:rsidRDefault="009951B5" w:rsidP="00433679">
      <w:pPr>
        <w:pStyle w:val="Akapitzlist"/>
        <w:numPr>
          <w:ilvl w:val="2"/>
          <w:numId w:val="48"/>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jest nie mniejsza niż kwota pozwalająca NCBR uzyskać zwrot Kapitału Zwrotu Docelowego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_Ref69077979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oraz</w:t>
      </w:r>
    </w:p>
    <w:p w14:paraId="62BCF74C" w14:textId="77777777" w:rsidR="009951B5" w:rsidRPr="00433679" w:rsidRDefault="009951B5" w:rsidP="00433679">
      <w:pPr>
        <w:pStyle w:val="Akapitzlist"/>
        <w:numPr>
          <w:ilvl w:val="2"/>
          <w:numId w:val="48"/>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jest równa wartości rynkowej takich Foreground IP. W przypadku podjęcia wątpliwości przez NCBR czy cena zbycia Foreground IP odpowiada warunkom rynkowym, na żądanie NCBR Wykonawca, na swój koszt, zleci wycenę takich 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takich Foreground IP jest wyższa o więcej niż 30% od ceny, za którą Wykonawca planuje zbyć takie Foreground IP, Strony przyjmują, że cena takiego Foreground IP nie odpowiada warunkom rynkowym.</w:t>
      </w:r>
    </w:p>
    <w:p w14:paraId="066813F3"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63" w:name="_Ref6907797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Prawo NCBR do udziału w przychodach z komercjalizacji] </w:t>
      </w:r>
      <w:r w:rsidRPr="00433679">
        <w:rPr>
          <w:rFonts w:asciiTheme="minorHAnsi" w:hAnsiTheme="minorHAnsi" w:cstheme="minorHAnsi"/>
          <w:color w:val="000000" w:themeColor="text1"/>
        </w:rPr>
        <w:t>Wykonawca, pod warunkiem i od uzyskania wynagrodzenia za realizację Etapu I, jest zobowiązany do zapłaty na rzecz NCBR:</w:t>
      </w:r>
      <w:bookmarkEnd w:id="363"/>
    </w:p>
    <w:p w14:paraId="61D215FC" w14:textId="2097B088" w:rsidR="009951B5" w:rsidRPr="00433679" w:rsidRDefault="009951B5" w:rsidP="00433679">
      <w:pPr>
        <w:pStyle w:val="Akapitzlist"/>
        <w:numPr>
          <w:ilvl w:val="0"/>
          <w:numId w:val="49"/>
        </w:numPr>
        <w:spacing w:before="60" w:after="60"/>
        <w:jc w:val="both"/>
        <w:rPr>
          <w:rFonts w:asciiTheme="minorHAnsi" w:hAnsiTheme="minorHAnsi" w:cstheme="minorHAnsi"/>
          <w:color w:val="000000" w:themeColor="text1"/>
        </w:rPr>
      </w:pPr>
      <w:bookmarkStart w:id="364" w:name="_Ref69078211"/>
      <w:r w:rsidRPr="00433679">
        <w:rPr>
          <w:rFonts w:asciiTheme="minorHAnsi" w:hAnsiTheme="minorHAnsi" w:cstheme="minorHAnsi"/>
          <w:color w:val="000000" w:themeColor="text1"/>
        </w:rPr>
        <w:t>0,5% Przychodu z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powiększonego o:</w:t>
      </w:r>
      <w:bookmarkEnd w:id="364"/>
    </w:p>
    <w:p w14:paraId="53A2540A" w14:textId="22593C5B"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dodatkowy udział procentowy wskazany przez Wykonawcę we Wniosku albo</w:t>
      </w:r>
    </w:p>
    <w:p w14:paraId="157EE844" w14:textId="77777777"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40A12A02" w14:textId="612A892B" w:rsidR="009951B5" w:rsidRPr="00433679" w:rsidRDefault="009951B5" w:rsidP="00433679">
      <w:pPr>
        <w:spacing w:before="60" w:after="60"/>
        <w:ind w:left="150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terminie 30 dni od dnia uzyskania danego Przychodu z Komercjalizacji Wyników Prac B+R</w:t>
      </w:r>
      <w:r w:rsidR="00305436" w:rsidRPr="00433679">
        <w:rPr>
          <w:rFonts w:asciiTheme="minorHAnsi" w:hAnsiTheme="minorHAnsi" w:cstheme="minorHAnsi"/>
          <w:color w:val="000000" w:themeColor="text1"/>
        </w:rPr>
        <w:t>;</w:t>
      </w:r>
    </w:p>
    <w:p w14:paraId="01D55623" w14:textId="486459D9" w:rsidR="009951B5" w:rsidRPr="00433679" w:rsidRDefault="009951B5" w:rsidP="00433679">
      <w:pPr>
        <w:pStyle w:val="Akapitzlist"/>
        <w:numPr>
          <w:ilvl w:val="0"/>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0,5% Przychodu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powiększonego o:</w:t>
      </w:r>
    </w:p>
    <w:p w14:paraId="70563429" w14:textId="6E540AB0"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dodatkowy udział procentowy wskazany przez Wykonawcę we Wniosku albo</w:t>
      </w:r>
    </w:p>
    <w:p w14:paraId="361BF29F" w14:textId="77777777"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6937938D" w14:textId="113F700E" w:rsidR="009951B5" w:rsidRPr="00433679" w:rsidRDefault="009951B5" w:rsidP="00433679">
      <w:pPr>
        <w:pStyle w:val="Akapitzlist"/>
        <w:spacing w:before="60" w:after="60"/>
        <w:ind w:left="1560"/>
        <w:jc w:val="both"/>
        <w:rPr>
          <w:rFonts w:asciiTheme="minorHAnsi" w:hAnsiTheme="minorHAnsi" w:cstheme="minorHAnsi"/>
          <w:color w:val="000000" w:themeColor="text1"/>
        </w:rPr>
      </w:pPr>
      <w:r w:rsidRPr="00433679">
        <w:rPr>
          <w:rFonts w:asciiTheme="minorHAnsi" w:hAnsiTheme="minorHAnsi" w:cstheme="minorHAnsi"/>
          <w:color w:val="000000" w:themeColor="text1"/>
        </w:rPr>
        <w:t>w terminie 30 dni od dnia uzyskania danego Przychodu z Komercjalizacji Technologii Zależnych</w:t>
      </w:r>
      <w:r w:rsidR="00C444D8" w:rsidRPr="00433679">
        <w:rPr>
          <w:rFonts w:asciiTheme="minorHAnsi" w:hAnsiTheme="minorHAnsi" w:cstheme="minorHAnsi"/>
          <w:color w:val="000000" w:themeColor="text1"/>
        </w:rPr>
        <w:t>.</w:t>
      </w:r>
    </w:p>
    <w:p w14:paraId="1424879B" w14:textId="211FE0DF"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celu usunięcia wątpliwości Strony wskazują, że jeśli Komercjalizacja Wyników Prac B+R albo Komercjalizacja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następuje w ramach działalności Wykonawcy polegającej na produkcji towarów lub świadczeniu usług i jest możliwe wydzielenie pod względem konstrukcyjnym i rachunkowym elementów zawierających Wyniki Prac B+R lub Technologie Zależne</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(np. prefabrykatów, modułów, materiałów budowlanych), odpowiednio Przychód z Komercjalizacji Wyników Prac B+R lub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liczony od wartości wynagrodzenia uzyskanego przez Uczestnika Przedsięwzięcia w ramach umowy</w:t>
      </w:r>
      <w:r w:rsidR="62F1665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której zastosował Wyniki Prac B+R lub Technologię Zależną</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celu usunięcia wątpliwości Strony wskazują, że wynagrodzenie za komercjalizację Background IP niezależnie od Wyników Prac B+R lub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 zakresie z nimi niepowiązanym, nie wchodzi odpowiednio w zakres Przychodu z Komercjalizacji Wyników Prac B+R lub Przychodu z Komercjalizacji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o ile jest możliwe w ramach danej komercjalizacji techniczne, funkcjonalne i finansowe wydzielenie Background IP.</w:t>
      </w:r>
    </w:p>
    <w:p w14:paraId="5872F0B1" w14:textId="77777777"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Zobowiązanie objęte niniejszym paragrafem wygasa z upływem:</w:t>
      </w:r>
    </w:p>
    <w:p w14:paraId="4C8896A8" w14:textId="77777777" w:rsidR="009951B5" w:rsidRPr="00433679" w:rsidRDefault="009951B5" w:rsidP="00433679">
      <w:pPr>
        <w:pStyle w:val="Akapitzlist"/>
        <w:numPr>
          <w:ilvl w:val="0"/>
          <w:numId w:val="6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10 lat od dnia zakończenia Etapu I (publikacji Listy Rankingowej w ramach Selekcji Etapu I), albo </w:t>
      </w:r>
    </w:p>
    <w:p w14:paraId="2F089B80" w14:textId="3E18A7F0" w:rsidR="009951B5" w:rsidRPr="00433679" w:rsidRDefault="009951B5" w:rsidP="00433679">
      <w:pPr>
        <w:pStyle w:val="Akapitzlist"/>
        <w:numPr>
          <w:ilvl w:val="0"/>
          <w:numId w:val="63"/>
        </w:numPr>
        <w:spacing w:before="60" w:after="60"/>
        <w:jc w:val="both"/>
        <w:rPr>
          <w:rFonts w:asciiTheme="minorHAnsi" w:hAnsiTheme="minorHAnsi" w:cstheme="minorHAnsi"/>
          <w:color w:val="000000" w:themeColor="text1"/>
        </w:rPr>
      </w:pPr>
      <w:bookmarkStart w:id="365" w:name="_Ref68076534"/>
      <w:r w:rsidRPr="00433679">
        <w:rPr>
          <w:rFonts w:asciiTheme="minorHAnsi" w:hAnsiTheme="minorHAnsi" w:cstheme="minorHAnsi"/>
          <w:color w:val="000000" w:themeColor="text1"/>
        </w:rPr>
        <w:lastRenderedPageBreak/>
        <w:t>dnia gdy łączne przekazane NCBR wynagrodzenie tytułem 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osiągnie równowartość 105% wartości łącznego wynagrodzenia Wykonawcy uzyskanego w ramach Umowy</w:t>
      </w:r>
      <w:r w:rsidR="00907DE5" w:rsidRPr="00433679">
        <w:rPr>
          <w:rFonts w:asciiTheme="minorHAnsi" w:hAnsiTheme="minorHAnsi" w:cstheme="minorHAnsi"/>
          <w:color w:val="000000" w:themeColor="text1"/>
        </w:rPr>
        <w:t xml:space="preserve">, a </w:t>
      </w:r>
      <w:r w:rsidR="008F3785" w:rsidRPr="00433679">
        <w:rPr>
          <w:rFonts w:asciiTheme="minorHAnsi" w:hAnsiTheme="minorHAnsi" w:cstheme="minorHAnsi"/>
          <w:color w:val="000000" w:themeColor="text1"/>
        </w:rPr>
        <w:t xml:space="preserve">jeśli NCBR dokonał Odbioru Wyników Prac Etapu II: </w:t>
      </w:r>
      <w:r w:rsidR="00907DE5" w:rsidRPr="00433679">
        <w:rPr>
          <w:rFonts w:asciiTheme="minorHAnsi" w:hAnsiTheme="minorHAnsi" w:cstheme="minorHAnsi"/>
          <w:color w:val="000000" w:themeColor="text1"/>
        </w:rPr>
        <w:t>następnie pomniejszonego</w:t>
      </w:r>
      <w:r w:rsidRPr="00433679">
        <w:rPr>
          <w:rFonts w:asciiTheme="minorHAnsi" w:hAnsiTheme="minorHAnsi" w:cstheme="minorHAnsi"/>
          <w:color w:val="000000" w:themeColor="text1"/>
        </w:rPr>
        <w:t xml:space="preserve"> </w:t>
      </w:r>
      <w:r w:rsidR="00907DE5" w:rsidRPr="00433679">
        <w:rPr>
          <w:rFonts w:asciiTheme="minorHAnsi" w:hAnsiTheme="minorHAnsi" w:cstheme="minorHAnsi"/>
          <w:color w:val="000000" w:themeColor="text1"/>
        </w:rPr>
        <w:t xml:space="preserve">o wartość brutto kosztów wytworzenia Demonstratora (tj. </w:t>
      </w:r>
      <w:r w:rsidR="00A60695" w:rsidRPr="00433679">
        <w:rPr>
          <w:rFonts w:asciiTheme="minorHAnsi" w:hAnsiTheme="minorHAnsi" w:cstheme="minorHAnsi"/>
          <w:color w:val="000000" w:themeColor="text1"/>
        </w:rPr>
        <w:t xml:space="preserve">wartość jego składowych i kosztów </w:t>
      </w:r>
      <w:r w:rsidR="00734D13" w:rsidRPr="00433679">
        <w:rPr>
          <w:rFonts w:asciiTheme="minorHAnsi" w:hAnsiTheme="minorHAnsi" w:cstheme="minorHAnsi"/>
          <w:color w:val="000000" w:themeColor="text1"/>
        </w:rPr>
        <w:t>robocizny w zakresie ich integracji</w:t>
      </w:r>
      <w:r w:rsidR="00907DE5" w:rsidRPr="00433679">
        <w:rPr>
          <w:rFonts w:asciiTheme="minorHAnsi" w:hAnsiTheme="minorHAnsi" w:cstheme="minorHAnsi"/>
          <w:color w:val="000000" w:themeColor="text1"/>
        </w:rPr>
        <w:t xml:space="preserve">, z pominięciem wartości prac badawczo-rozwojowych) określoną w Harmonogramie </w:t>
      </w:r>
      <w:r w:rsidR="007D3389" w:rsidRPr="00433679">
        <w:rPr>
          <w:rFonts w:asciiTheme="minorHAnsi" w:hAnsiTheme="minorHAnsi" w:cstheme="minorHAnsi"/>
          <w:color w:val="000000" w:themeColor="text1"/>
        </w:rPr>
        <w:t>Prac</w:t>
      </w:r>
      <w:ins w:id="366" w:author="Autor">
        <w:r w:rsidR="00D72DAD">
          <w:rPr>
            <w:rFonts w:asciiTheme="minorHAnsi" w:hAnsiTheme="minorHAnsi" w:cstheme="minorHAnsi"/>
            <w:color w:val="000000" w:themeColor="text1"/>
          </w:rPr>
          <w:t xml:space="preserve"> </w:t>
        </w:r>
        <w:r w:rsidR="00D72DAD">
          <w:rPr>
            <w:rFonts w:asciiTheme="minorHAnsi" w:hAnsiTheme="minorHAnsi"/>
            <w:color w:val="000000" w:themeColor="text1"/>
          </w:rPr>
          <w:t>przy czym takie pomniejszenie nie przekroczy 50% wartości wynagrodzenia brutto Wykonawcy za Etap II</w:t>
        </w:r>
      </w:ins>
      <w:r w:rsidR="00907DE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(„Kapitał Zwrotu Docelowego”), powiększonego o odsetki ustawowe wskazane w art. 359 §2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365"/>
    </w:p>
    <w:p w14:paraId="784249A0" w14:textId="77777777"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w zależności, które z tych zdarzeń nastąpi wcześniej.</w:t>
      </w:r>
    </w:p>
    <w:p w14:paraId="220F6DF2" w14:textId="5AE6CD3C" w:rsidR="009951B5" w:rsidRPr="00433679" w:rsidRDefault="009951B5"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Udział (procent) w Przychodach z Komercjalizacji Wyników Prac B+ i Przychodach z Komercjalizacji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przekazywanych NCBR, który został określony we Wniosku, nie może być obniżony względem wartości podanej we Wniosku.</w:t>
      </w:r>
    </w:p>
    <w:p w14:paraId="44F9A944" w14:textId="61086D9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NCBR do udziału w przychodach z komercjalizacji – ciąg dalszy]</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color w:val="000000" w:themeColor="text1"/>
        </w:rPr>
        <w:t>Z zastrzeżeniem</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_Ref69151373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przypadku zbycia jakichkolwiek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przez Wykonawcę, Wykonawca zobowiązany jest uiścić na rzecz NCBR kwotę stanowiącą iloczyn wartości rynkowej zbywanych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i wartości procentowej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_Ref69077979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shd w:val="clear" w:color="auto" w:fill="E6E6E6"/>
        </w:rPr>
        <w:instrText xml:space="preserve"> REF _Ref69078211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przez Wykonawcę. Przyjmuje się, że wartość zbywanych Foreground IP określona w ekspertyzie rzeczoznawcy jest wartością rynkową.</w:t>
      </w:r>
    </w:p>
    <w:p w14:paraId="38DF731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67" w:name="_Ref6911434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Zobowiązania raportowe</w:t>
      </w:r>
      <w:r w:rsidRPr="00433679">
        <w:rPr>
          <w:rFonts w:asciiTheme="minorHAnsi" w:hAnsiTheme="minorHAnsi" w:cstheme="minorHAnsi"/>
          <w:color w:val="000000" w:themeColor="text1"/>
        </w:rPr>
        <w:t>] Wykonawca zobowiązuje się do sporządzania i dostarczania NCBR okresowych raportów. Każdorazowy raport będzie zawierał:</w:t>
      </w:r>
      <w:bookmarkEnd w:id="367"/>
    </w:p>
    <w:p w14:paraId="6F4E1316" w14:textId="389952DA"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dokładne informacje dotyczące wysokości Przychodu z Komercjalizacji Wyników Prac B+R i Przychodu z Komercjalizacji Technologii Zależnych</w:t>
      </w:r>
      <w:r w:rsidR="00305436" w:rsidRPr="00433679">
        <w:rPr>
          <w:rFonts w:asciiTheme="minorHAnsi" w:hAnsiTheme="minorHAnsi" w:cstheme="minorHAnsi"/>
          <w:color w:val="000000" w:themeColor="text1"/>
        </w:rPr>
        <w:t>;</w:t>
      </w:r>
    </w:p>
    <w:p w14:paraId="213F30E0" w14:textId="09BFDAC9"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szczegółowy opis działań podjętych celem Komercjalizacji Wyników Prac B+R w i Komercjalizacji Technologii Zależnych</w:t>
      </w:r>
      <w:r w:rsidR="00305436" w:rsidRPr="00433679">
        <w:rPr>
          <w:rFonts w:asciiTheme="minorHAnsi" w:hAnsiTheme="minorHAnsi" w:cstheme="minorHAnsi"/>
          <w:color w:val="000000" w:themeColor="text1"/>
        </w:rPr>
        <w:t>;</w:t>
      </w:r>
    </w:p>
    <w:p w14:paraId="1042BAD9" w14:textId="1F712790"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kserokopie poświadczone za zgodność z oryginałem lub skany wszelkich umów zawartych w związku z Komercjalizacją Wyników Prac B+R i Komercjalizacją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a w szczególności umów licencyjnych lub innych umów upoważniających do korzystania z Wyników Prac B+R i Technologii Zależnych</w:t>
      </w:r>
      <w:ins w:id="368" w:author="Autor">
        <w:r w:rsidR="00D72DAD">
          <w:rPr>
            <w:rFonts w:asciiTheme="minorHAnsi" w:hAnsiTheme="minorHAnsi" w:cstheme="minorHAnsi"/>
            <w:color w:val="000000" w:themeColor="text1"/>
          </w:rPr>
          <w:t>,</w:t>
        </w:r>
        <w:r w:rsidR="00D72DAD">
          <w:rPr>
            <w:rFonts w:asciiTheme="minorHAnsi" w:hAnsiTheme="minorHAnsi" w:cs="Calibri"/>
            <w:color w:val="000000" w:themeColor="text1"/>
          </w:rPr>
          <w:t xml:space="preserve"> z zastrzeżeniem zdania kolejnego tego punktu. W przypadku, jeśli pomimo należytych starań Wykonawcy nie udało mu się uzyskać zgody podmiotów trzecich na przekazanie NCBR pełnej treści dokumentu, Wykonawca jest zobowiązany przedstawić NCBR uzasadnienie takiej okoliczności (w tym próby uzyskania zwolnienia z tajemnicy przedsiębiorstwa względem wskazanych dokumentów), a w miejsce wskazanych dokumentów źródłowych: dane wewnętrzne Wykonawcy dotyczące takich umów w zakresie w którym wykorzystuje je na potrzeby sprawozdawczości finansowej</w:t>
        </w:r>
      </w:ins>
      <w:del w:id="369" w:author="Autor">
        <w:r w:rsidR="00305436" w:rsidRPr="00433679" w:rsidDel="00D72DAD">
          <w:rPr>
            <w:rFonts w:asciiTheme="minorHAnsi" w:hAnsiTheme="minorHAnsi" w:cstheme="minorHAnsi"/>
            <w:color w:val="000000" w:themeColor="text1"/>
          </w:rPr>
          <w:delText>;</w:delText>
        </w:r>
      </w:del>
      <w:ins w:id="370" w:author="Autor">
        <w:r w:rsidR="00D72DAD">
          <w:rPr>
            <w:rFonts w:asciiTheme="minorHAnsi" w:hAnsiTheme="minorHAnsi" w:cstheme="minorHAnsi"/>
            <w:color w:val="000000" w:themeColor="text1"/>
          </w:rPr>
          <w:t>;</w:t>
        </w:r>
      </w:ins>
    </w:p>
    <w:p w14:paraId="6B06D685" w14:textId="77777777" w:rsidR="009951B5" w:rsidRPr="00433679" w:rsidRDefault="009951B5" w:rsidP="00433679">
      <w:pPr>
        <w:pStyle w:val="Akapitzlist"/>
        <w:spacing w:before="60" w:after="60"/>
        <w:ind w:left="425"/>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i będzie obejmował okres 6 kolejnych miesięcy, począwszy od dnia zakończenia Prac B+R w ramach Umowy. Wykonawca będzie każdorazowo dostarczał NCBR raport w terminie 14 dni od dnia upływu danego sześciomiesięcznego okresu, o którym mowa w zadaniu poprzedzającym.</w:t>
      </w:r>
    </w:p>
    <w:p w14:paraId="0060954C" w14:textId="67D2640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1" w:name="_Ref6911533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Zobowiązania audytowe</w:t>
      </w:r>
      <w:r w:rsidRPr="00433679">
        <w:rPr>
          <w:rFonts w:asciiTheme="minorHAnsi" w:hAnsiTheme="minorHAnsi" w:cstheme="minorHAnsi"/>
          <w:color w:val="000000" w:themeColor="text1"/>
        </w:rPr>
        <w:t xml:space="preserve">] Wykonawca zobowiązuje się udostępnić, na każde żądanie NCBR, w terminie 7 dni od dnia przekazania przez NCBR żądania Wykonawcy, wszelkie informacje i dokumenty istotne </w:t>
      </w:r>
      <w:ins w:id="372" w:author="Autor">
        <w:r w:rsidR="00D72DAD">
          <w:rPr>
            <w:rFonts w:asciiTheme="minorHAnsi" w:hAnsiTheme="minorHAnsi"/>
            <w:color w:val="000000" w:themeColor="text1"/>
          </w:rPr>
          <w:t xml:space="preserve">(przy czym w zakresie dokumentów objętych tajemnicą przedsiębiorstwa podmiotów trzecich </w:t>
        </w:r>
        <w:r w:rsidR="00D72DAD">
          <w:rPr>
            <w:rFonts w:asciiTheme="minorHAnsi" w:hAnsiTheme="minorHAnsi" w:cstheme="minorHAnsi"/>
            <w:color w:val="000000" w:themeColor="text1"/>
          </w:rPr>
          <w:t>§</w:t>
        </w:r>
        <w:r w:rsidR="00D72DAD">
          <w:rPr>
            <w:rFonts w:asciiTheme="minorHAnsi" w:hAnsiTheme="minorHAnsi"/>
            <w:color w:val="000000" w:themeColor="text1"/>
          </w:rPr>
          <w:t xml:space="preserve">13 pkt 3 zdanie ostatnie stosuje się odpowiednio) </w:t>
        </w:r>
      </w:ins>
      <w:r w:rsidRPr="00433679">
        <w:rPr>
          <w:rFonts w:asciiTheme="minorHAnsi" w:hAnsiTheme="minorHAnsi" w:cstheme="minorHAnsi"/>
          <w:color w:val="000000" w:themeColor="text1"/>
        </w:rPr>
        <w:t>dla określenia Przychodu z Komercjalizacji Wyników Prac B+R i Przychodu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oraz zobowiązuje się poddać audytowi zewnętrznemu (audyt może być również prowadzony samodzielnie przez NCBR) w zakresie korzystania z Wyników Prac B+R 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celem ustalenia wysokości osiągniętego Przychodu z Komercjalizacji Wyników Prac B+R i Przychodu z Komercjalizacji Technologii Zależnych</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Audyt będzie przebiegał następująco: NCBR na co najmniej 14 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Komercjalizacji Wyników Prac B+R i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został prawidłowo obliczony.</w:t>
      </w:r>
      <w:bookmarkEnd w:id="371"/>
    </w:p>
    <w:p w14:paraId="144C2428" w14:textId="37820DD6"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3" w:name="_Ref6907768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Zastrzeżenie dodatkowe dot. komercjalizacji</w:t>
      </w:r>
      <w:r w:rsidRPr="00433679">
        <w:rPr>
          <w:rFonts w:asciiTheme="minorHAnsi" w:hAnsiTheme="minorHAnsi" w:cstheme="minorHAnsi"/>
          <w:color w:val="000000" w:themeColor="text1"/>
        </w:rPr>
        <w:t>] W każdym przypadku Komercjalizacja Wyników Prac B+R lub Komercjalizacja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nie może ograniczać możliwości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przez NCBR w jakimkolwiek zakresie określonym w tym artykule.</w:t>
      </w:r>
      <w:bookmarkEnd w:id="373"/>
      <w:r w:rsidRPr="00433679">
        <w:rPr>
          <w:rFonts w:asciiTheme="minorHAnsi" w:hAnsiTheme="minorHAnsi" w:cstheme="minorHAnsi"/>
          <w:color w:val="000000" w:themeColor="text1"/>
        </w:rPr>
        <w:t xml:space="preserve"> </w:t>
      </w:r>
    </w:p>
    <w:p w14:paraId="4813D811" w14:textId="2AD56364"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4" w:name="_Ref68077751"/>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Naruszenie </w:t>
      </w:r>
      <w:r w:rsidR="00305436" w:rsidRPr="00433679">
        <w:rPr>
          <w:rFonts w:asciiTheme="minorHAnsi" w:hAnsiTheme="minorHAnsi" w:cstheme="minorHAnsi"/>
          <w:b/>
          <w:bCs/>
          <w:color w:val="000000" w:themeColor="text1"/>
        </w:rPr>
        <w:t>zobowiązań</w:t>
      </w:r>
      <w:r w:rsidRPr="00433679">
        <w:rPr>
          <w:rFonts w:asciiTheme="minorHAnsi" w:hAnsiTheme="minorHAnsi" w:cstheme="minorHAnsi"/>
          <w:b/>
          <w:bCs/>
          <w:color w:val="000000" w:themeColor="text1"/>
        </w:rPr>
        <w:t xml:space="preserve"> przez Wykonawcę</w:t>
      </w:r>
      <w:r w:rsidRPr="00433679">
        <w:rPr>
          <w:rFonts w:asciiTheme="minorHAnsi" w:hAnsiTheme="minorHAnsi" w:cstheme="minorHAnsi"/>
          <w:color w:val="000000" w:themeColor="text1"/>
        </w:rPr>
        <w:t>] W przypadku podejmowania przez Wykonawcę działań skutkujących niewykonaniem lub nienależytym wykonaniem przez Wykonawcę zobowiązania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_Ref69077683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_Ref69108760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do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_Ref69077688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NCBR będzie równolegle uprawniony do:</w:t>
      </w:r>
      <w:bookmarkEnd w:id="374"/>
    </w:p>
    <w:p w14:paraId="3C54DB99" w14:textId="5BBC3B8F" w:rsidR="009951B5" w:rsidRPr="00433679" w:rsidRDefault="009951B5" w:rsidP="00433679">
      <w:pPr>
        <w:pStyle w:val="Akapitzlist"/>
        <w:numPr>
          <w:ilvl w:val="0"/>
          <w:numId w:val="51"/>
        </w:numPr>
        <w:spacing w:before="60" w:after="60"/>
        <w:jc w:val="both"/>
        <w:rPr>
          <w:rFonts w:asciiTheme="minorHAnsi" w:hAnsiTheme="minorHAnsi" w:cstheme="minorHAnsi"/>
          <w:color w:val="000000" w:themeColor="text1"/>
        </w:rPr>
      </w:pPr>
      <w:bookmarkStart w:id="375" w:name="_Ref69077761"/>
      <w:r w:rsidRPr="00433679">
        <w:rPr>
          <w:rFonts w:asciiTheme="minorHAnsi" w:hAnsiTheme="minorHAnsi" w:cstheme="minorHAnsi"/>
          <w:color w:val="000000" w:themeColor="text1"/>
        </w:rPr>
        <w:t>wezwania Wykonawcy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zgodnie z Umową, w terminie określonym w wezwaniu</w:t>
      </w:r>
      <w:ins w:id="376" w:author="Autor">
        <w:r w:rsidR="00D72DAD">
          <w:rPr>
            <w:rFonts w:asciiTheme="minorHAnsi" w:hAnsiTheme="minorHAnsi" w:cstheme="minorHAnsi"/>
            <w:color w:val="000000" w:themeColor="text1"/>
          </w:rPr>
          <w:t xml:space="preserve">, </w:t>
        </w:r>
        <w:r w:rsidR="00D72DAD">
          <w:rPr>
            <w:rFonts w:asciiTheme="minorHAnsi" w:hAnsiTheme="minorHAnsi"/>
            <w:color w:val="000000" w:themeColor="text1"/>
          </w:rPr>
          <w:t>nie krótszym niż 14 dni</w:t>
        </w:r>
      </w:ins>
      <w:r w:rsidRPr="00433679">
        <w:rPr>
          <w:rFonts w:asciiTheme="minorHAnsi" w:hAnsiTheme="minorHAnsi" w:cstheme="minorHAnsi"/>
          <w:color w:val="000000" w:themeColor="text1"/>
        </w:rPr>
        <w:t>;</w:t>
      </w:r>
      <w:bookmarkEnd w:id="375"/>
      <w:r w:rsidRPr="00433679">
        <w:rPr>
          <w:rFonts w:asciiTheme="minorHAnsi" w:hAnsiTheme="minorHAnsi" w:cstheme="minorHAnsi"/>
          <w:color w:val="000000" w:themeColor="text1"/>
        </w:rPr>
        <w:t xml:space="preserve"> </w:t>
      </w:r>
    </w:p>
    <w:p w14:paraId="1E795D51" w14:textId="03BE7726" w:rsidR="009951B5" w:rsidRPr="00433679" w:rsidRDefault="009951B5" w:rsidP="00433679">
      <w:pPr>
        <w:pStyle w:val="Akapitzlist"/>
        <w:numPr>
          <w:ilvl w:val="0"/>
          <w:numId w:val="51"/>
        </w:numPr>
        <w:spacing w:before="60" w:after="60"/>
        <w:jc w:val="both"/>
        <w:rPr>
          <w:rFonts w:asciiTheme="minorHAnsi" w:hAnsiTheme="minorHAnsi" w:cstheme="minorHAnsi"/>
          <w:color w:val="000000" w:themeColor="text1"/>
        </w:rPr>
      </w:pPr>
      <w:bookmarkStart w:id="377" w:name="_Ref68077755"/>
      <w:r w:rsidRPr="00433679">
        <w:rPr>
          <w:rFonts w:asciiTheme="minorHAnsi" w:hAnsiTheme="minorHAnsi" w:cstheme="minorHAnsi"/>
          <w:color w:val="000000" w:themeColor="text1"/>
        </w:rPr>
        <w:t xml:space="preserve">udzielania sublicencji na korzystanie z Wyników Prac B+R, a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_Ref69108994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nie stosuje się.</w:t>
      </w:r>
      <w:bookmarkEnd w:id="377"/>
    </w:p>
    <w:p w14:paraId="30FDB302" w14:textId="3A79708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8" w:name="_Ref69078052"/>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Sankcja za naruszenie zobowiązań związanych z </w:t>
      </w:r>
      <w:r w:rsidR="00305436" w:rsidRPr="00433679">
        <w:rPr>
          <w:rFonts w:asciiTheme="minorHAnsi" w:hAnsiTheme="minorHAnsi" w:cstheme="minorHAnsi"/>
          <w:b/>
          <w:bCs/>
          <w:color w:val="000000" w:themeColor="text1"/>
        </w:rPr>
        <w:t>komercjalizacją</w:t>
      </w:r>
      <w:r w:rsidRPr="00433679">
        <w:rPr>
          <w:rFonts w:asciiTheme="minorHAnsi" w:hAnsiTheme="minorHAnsi" w:cstheme="minorHAnsi"/>
          <w:color w:val="000000" w:themeColor="text1"/>
        </w:rPr>
        <w:t>] W przypadku:</w:t>
      </w:r>
      <w:bookmarkEnd w:id="378"/>
    </w:p>
    <w:p w14:paraId="0FC9319D" w14:textId="36C9F6DF" w:rsidR="009951B5" w:rsidRPr="00433679" w:rsidRDefault="009951B5" w:rsidP="00433679">
      <w:pPr>
        <w:pStyle w:val="Akapitzlist"/>
        <w:numPr>
          <w:ilvl w:val="2"/>
          <w:numId w:val="14"/>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niewykonania lub nienależytego wykonania zobowiązania Wykonawcy do realizacji wezwania w terminie wskazanym w wezwaniu,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_Ref68077751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shd w:val="clear" w:color="auto" w:fill="E6E6E6"/>
        </w:rPr>
        <w:instrText xml:space="preserve"> REF _Ref69077761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albo </w:t>
      </w:r>
    </w:p>
    <w:p w14:paraId="34811E5D" w14:textId="44CA4A78" w:rsidR="009951B5" w:rsidRPr="00433679" w:rsidRDefault="009951B5" w:rsidP="00433679">
      <w:pPr>
        <w:pStyle w:val="Akapitzlist"/>
        <w:numPr>
          <w:ilvl w:val="2"/>
          <w:numId w:val="14"/>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w terminie 5 lat od uzyskania przez Wykonawcę Odbioru Etapu I albo Odbioru Etapu I z Uwagami nie doszło do Komercjalizacji Wyników Prac B+R</w:t>
      </w:r>
      <w:r w:rsidR="00365D57" w:rsidRPr="00433679">
        <w:rPr>
          <w:rFonts w:asciiTheme="minorHAnsi" w:hAnsiTheme="minorHAnsi" w:cstheme="minorHAnsi"/>
          <w:color w:val="000000" w:themeColor="text1"/>
        </w:rPr>
        <w:t>,</w:t>
      </w:r>
    </w:p>
    <w:p w14:paraId="5876B6D1" w14:textId="6D8A0D36" w:rsidR="009951B5" w:rsidRPr="00433679" w:rsidRDefault="009951B5" w:rsidP="00433679">
      <w:pPr>
        <w:pStyle w:val="Akapitzlist"/>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uprawniony żądać, aby Wykonawca w terminie maksymalnie 60 dni od wystąpienia którejkolwiek z przesłanek wskazanych w powyższych punktach i bez zbędnej zwłoki dokonał zawarcia umowy (w formie pisemnej pod rygorem nieważności) przenoszącej całość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Pr="00433679">
        <w:rPr>
          <w:rFonts w:asciiTheme="minorHAnsi" w:eastAsia="Times New Roman" w:hAnsiTheme="minorHAnsi" w:cstheme="minorHAnsi"/>
          <w:color w:val="000000" w:themeColor="text1"/>
          <w:lang w:eastAsia="ar-SA"/>
        </w:rPr>
        <w:t>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hAnsiTheme="minorHAnsi" w:cstheme="minorHAnsi"/>
          <w:color w:val="000000" w:themeColor="text1"/>
          <w:shd w:val="clear" w:color="auto" w:fill="E6E6E6"/>
        </w:rPr>
        <w:t xml:space="preserve">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(tj. przeniesienie Foreground IP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będzie uprawiało NCBR w szczególności do korzystania z i rozporządzania wszelkimi Wynikami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na polach eksploatacji </w:t>
      </w:r>
      <w:r w:rsidRPr="00433679">
        <w:rPr>
          <w:rFonts w:asciiTheme="minorHAnsi" w:hAnsiTheme="minorHAnsi" w:cstheme="minorHAnsi"/>
          <w:color w:val="000000" w:themeColor="text1"/>
        </w:rPr>
        <w:t>określonyc</w:t>
      </w:r>
      <w:r w:rsidRPr="00433679">
        <w:rPr>
          <w:rFonts w:asciiTheme="minorHAnsi" w:eastAsia="Times New Roman" w:hAnsiTheme="minorHAnsi" w:cstheme="minorHAnsi"/>
          <w:color w:val="000000" w:themeColor="text1"/>
          <w:lang w:eastAsia="ar-SA"/>
        </w:rPr>
        <w:t xml:space="preserve">h </w:t>
      </w:r>
      <w:r w:rsidRPr="00433679">
        <w:rPr>
          <w:rFonts w:asciiTheme="minorHAnsi" w:hAnsiTheme="minorHAnsi" w:cstheme="minorHAnsi"/>
          <w:color w:val="000000" w:themeColor="text1"/>
        </w:rPr>
        <w:t xml:space="preserve">w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hAnsiTheme="minorHAnsi" w:cstheme="minorHAnsi"/>
          <w:color w:val="000000" w:themeColor="text1"/>
          <w:shd w:val="clear" w:color="auto" w:fill="E6E6E6"/>
        </w:rPr>
        <w:t xml:space="preserve">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626DDB"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Pr="00433679">
        <w:rPr>
          <w:rFonts w:asciiTheme="minorHAnsi" w:eastAsia="Times New Roman" w:hAnsiTheme="minorHAnsi" w:cstheme="minorHAnsi"/>
          <w:color w:val="000000" w:themeColor="text1"/>
          <w:lang w:eastAsia="ar-SA"/>
        </w:rPr>
        <w:t xml:space="preserve">. Zobowiązania, oświadczenia i gwarancje Wykonawcy zawarte w </w:t>
      </w:r>
      <w:r w:rsidR="00626DDB" w:rsidRPr="00433679">
        <w:rPr>
          <w:rFonts w:asciiTheme="minorHAnsi" w:eastAsia="Times New Roman" w:hAnsiTheme="minorHAnsi" w:cstheme="minorHAnsi"/>
          <w:color w:val="000000" w:themeColor="text1"/>
          <w:shd w:val="clear" w:color="auto" w:fill="E6E6E6"/>
          <w:lang w:eastAsia="ar-SA"/>
        </w:rPr>
        <w:fldChar w:fldCharType="begin"/>
      </w:r>
      <w:r w:rsidR="00626DDB" w:rsidRPr="00433679">
        <w:rPr>
          <w:rFonts w:asciiTheme="minorHAnsi" w:eastAsia="Times New Roman" w:hAnsiTheme="minorHAnsi" w:cstheme="minorHAnsi"/>
          <w:color w:val="000000" w:themeColor="text1"/>
          <w:lang w:eastAsia="ar-SA"/>
        </w:rPr>
        <w:instrText xml:space="preserve"> REF _Ref69139558 \n \h </w:instrText>
      </w:r>
      <w:r w:rsidR="0090300A"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00626DDB" w:rsidRPr="00433679">
        <w:rPr>
          <w:rFonts w:asciiTheme="minorHAnsi" w:eastAsia="Times New Roman" w:hAnsiTheme="minorHAnsi" w:cstheme="minorHAnsi"/>
          <w:color w:val="000000" w:themeColor="text1"/>
          <w:shd w:val="clear" w:color="auto" w:fill="E6E6E6"/>
          <w:lang w:eastAsia="ar-SA"/>
        </w:rPr>
      </w:r>
      <w:r w:rsidR="00626DDB"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ART. 27</w:t>
      </w:r>
      <w:r w:rsidR="00626DDB"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stosuje się odpowiednio. Wykonawca może zwolnić się od zobowiązania do przeniesienia na NCBR całości Foreground IP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 xml:space="preserve">zawartego w zdaniach poprzedzających poprzez zapłatę na rzecz NCBR, w terminie w którym powinien dokonać przeniesienia na rzecz NCBR całości Foreground IP do </w:t>
      </w:r>
      <w:r w:rsidRPr="00433679">
        <w:rPr>
          <w:rFonts w:asciiTheme="minorHAnsi" w:hAnsiTheme="minorHAnsi" w:cstheme="minorHAnsi"/>
          <w:color w:val="000000" w:themeColor="text1"/>
        </w:rPr>
        <w:t>Wyników Prac B+R</w:t>
      </w:r>
      <w:r w:rsidR="00365D57" w:rsidRPr="00433679">
        <w:rPr>
          <w:rFonts w:asciiTheme="minorHAnsi" w:hAnsiTheme="minorHAnsi" w:cstheme="minorHAnsi"/>
          <w:color w:val="000000" w:themeColor="text1"/>
        </w:rPr>
        <w:t>,</w:t>
      </w:r>
      <w:r w:rsidRPr="00433679">
        <w:rPr>
          <w:rFonts w:asciiTheme="minorHAnsi" w:eastAsia="Times New Roman" w:hAnsiTheme="minorHAnsi" w:cstheme="minorHAnsi"/>
          <w:color w:val="000000" w:themeColor="text1"/>
          <w:lang w:eastAsia="ar-SA"/>
        </w:rPr>
        <w:t xml:space="preserve"> kwoty </w:t>
      </w:r>
      <w:r w:rsidRPr="00433679">
        <w:rPr>
          <w:rFonts w:asciiTheme="minorHAnsi" w:eastAsia="Times New Roman" w:hAnsiTheme="minorHAnsi" w:cstheme="minorHAnsi"/>
          <w:color w:val="000000" w:themeColor="text1"/>
          <w:lang w:eastAsia="ar-SA"/>
        </w:rPr>
        <w:lastRenderedPageBreak/>
        <w:t xml:space="preserve">odpowiadającej Kapitałowi Zwrotu Docelowego wskazanego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_Ref69077979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C444D8" w:rsidRPr="00433679">
        <w:rPr>
          <w:rFonts w:asciiTheme="minorHAnsi" w:hAnsiTheme="minorHAnsi" w:cstheme="minorHAnsi"/>
          <w:color w:val="000000" w:themeColor="text1"/>
        </w:rPr>
        <w:t>.</w:t>
      </w:r>
    </w:p>
    <w:p w14:paraId="5D505261" w14:textId="7FED8EB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9" w:name="_Ref69114545"/>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Sankcja za naruszenie zobowiązań związanych z </w:t>
      </w:r>
      <w:r w:rsidR="00305436" w:rsidRPr="00433679">
        <w:rPr>
          <w:rFonts w:asciiTheme="minorHAnsi" w:hAnsiTheme="minorHAnsi" w:cstheme="minorHAnsi"/>
          <w:b/>
          <w:bCs/>
          <w:color w:val="000000" w:themeColor="text1"/>
        </w:rPr>
        <w:t>komercjalizacją</w:t>
      </w:r>
      <w:r w:rsidRPr="00433679">
        <w:rPr>
          <w:rFonts w:asciiTheme="minorHAnsi" w:hAnsiTheme="minorHAnsi" w:cstheme="minorHAnsi"/>
          <w:b/>
          <w:bCs/>
          <w:color w:val="000000" w:themeColor="text1"/>
        </w:rPr>
        <w:t xml:space="preserve"> – ciąg dalszy</w:t>
      </w:r>
      <w:r w:rsidRPr="00433679">
        <w:rPr>
          <w:rFonts w:asciiTheme="minorHAnsi" w:hAnsiTheme="minorHAnsi" w:cstheme="minorHAnsi"/>
          <w:color w:val="000000" w:themeColor="text1"/>
        </w:rPr>
        <w:t xml:space="preserve">] Na terenie państw, których systemy prawne nie przewidują możliwości zbycia praw majątkowych w zakresie,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Wykonawca zobowiązuje się dokonać na rzecz NCBR odpowiednio w terminie,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Jeżeli skuteczne nabycie przez NCBR lub zarejestrowanie na jego rzecz jakichkolwiek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379"/>
    </w:p>
    <w:p w14:paraId="6D754700" w14:textId="3553B5F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pierwszeństwa</w:t>
      </w:r>
      <w:r w:rsidRPr="00433679">
        <w:rPr>
          <w:rFonts w:asciiTheme="minorHAnsi" w:hAnsiTheme="minorHAnsi" w:cstheme="minorHAnsi"/>
          <w:color w:val="000000" w:themeColor="text1"/>
        </w:rPr>
        <w:t xml:space="preserve">] Niezależnie od innych postanowień Umowy, w przypadku zamiaru zbycia przez Wykonawcę jakiegokolwiek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Wykonawca zobowiązuje się również do złożenia NCBR jako pierwszemu pisemnej oferty nabycia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(prawo pierwszeństwa).</w:t>
      </w:r>
    </w:p>
    <w:p w14:paraId="4731BD3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Obowiązki związane z promocją Rozwiązania</w:t>
      </w:r>
      <w:r w:rsidRPr="00433679">
        <w:rPr>
          <w:rFonts w:asciiTheme="minorHAnsi" w:hAnsiTheme="minorHAnsi" w:cstheme="minorHAnsi"/>
          <w:color w:val="000000" w:themeColor="text1"/>
        </w:rPr>
        <w:t>] Wykonawca, w razie uzyskania Wyniku Pozytywnego Końcowego, jest zobowiązany do wspierania NCBR w działaniach promocyjnych związanych z promowaniem efektów Przedsięwzięcia w postaci Rozwiązania, bez odrębnego wynagrodzenia z tego tytułu, przy czym Wykonawca nie jest zobowiązany do ponoszenia dodatkowych kosztów promocji efektów Przedsięwzięcia. W ramach zobowiązania określonego niniejszym paragrafem NCBR jest uprawniony do żądania od Wykonawcy świadczeń określonych w Załączniku nr 4 do Regulaminu. Zobowiązanie określone niniejszym paragrafem wygasa z upływem pięciu lat od otrzymania Wyniku Pozytywnego Końcowego.</w:t>
      </w:r>
    </w:p>
    <w:p w14:paraId="5A33D3BF" w14:textId="55A7225E"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80" w:name="_Ref69109617"/>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 xml:space="preserve">Licencja niewyłączna na korzystanie z Wyników Prac B+R </w:t>
      </w:r>
      <w:r w:rsidRPr="00433679">
        <w:rPr>
          <w:rFonts w:asciiTheme="minorHAnsi" w:eastAsia="Times New Roman" w:hAnsiTheme="minorHAnsi" w:cstheme="minorHAnsi"/>
          <w:color w:val="000000" w:themeColor="text1"/>
          <w:lang w:eastAsia="ar-SA"/>
        </w:rPr>
        <w:t xml:space="preserve">] Z zastrzeżeniem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_Ref69108994 \n \h </w:instrText>
      </w:r>
      <w:r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§22</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Wykonawca z chwilą udostępnienia NCBR jakiegokolwiek Wyniku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w jakimkolwiek zakresie i w jakikolwiek sposób, w każdym przypadku jednak nie później niż w dniu zakończenia danego Etapu (odpowiednio Etapu I lub Etapu II) w stosunku do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powstałych w danym Etapie, udziela NCBR, </w:t>
      </w:r>
      <w:r w:rsidRPr="00433679">
        <w:rPr>
          <w:rFonts w:asciiTheme="minorHAnsi" w:hAnsiTheme="minorHAnsi" w:cstheme="minorHAnsi"/>
          <w:color w:val="000000" w:themeColor="text1"/>
        </w:rPr>
        <w:t xml:space="preserve">w ramach Wynagrodzenia Podstawowego za realizację danego Etapu,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eastAsia="Times New Roman" w:hAnsiTheme="minorHAnsi" w:cstheme="minorHAnsi"/>
          <w:color w:val="000000" w:themeColor="text1"/>
          <w:lang w:eastAsia="ar-SA"/>
        </w:rPr>
        <w:t>, licencji na korzystanie z Wyników Prac B+R, powstałych w danym Etapie:</w:t>
      </w:r>
      <w:bookmarkEnd w:id="380"/>
    </w:p>
    <w:p w14:paraId="114F2327" w14:textId="77777777" w:rsidR="009951B5" w:rsidRPr="00433679" w:rsidRDefault="009951B5" w:rsidP="00433679">
      <w:pPr>
        <w:pStyle w:val="Akapitzlist"/>
        <w:numPr>
          <w:ilvl w:val="0"/>
          <w:numId w:val="10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24043DB3" w14:textId="77777777"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51BFCE26" w14:textId="77777777"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bookmarkStart w:id="381" w:name="_Ref69109083"/>
      <w:r w:rsidRPr="00433679">
        <w:rPr>
          <w:rFonts w:asciiTheme="minorHAnsi" w:eastAsia="Times New Roman" w:hAnsiTheme="minorHAnsi" w:cstheme="minorHAnsi"/>
          <w:color w:val="000000" w:themeColor="text1"/>
          <w:lang w:eastAsia="ar-SA"/>
        </w:rPr>
        <w:t>w zakresie obrotu oryginałem albo egzemplarzami, na których utwory utrwalono - wprowadzanie do obrotu, użyczenie lub najem oryginału albo egzemplarzy;</w:t>
      </w:r>
      <w:bookmarkEnd w:id="381"/>
    </w:p>
    <w:p w14:paraId="465464A4" w14:textId="322C702A"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lastRenderedPageBreak/>
        <w:t xml:space="preserve">w zakresie rozpowszechniania utworów w sposób inny niż określony w lit.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_Ref69109083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b)</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wyżej - publiczne wykonanie, wystawienie, wyświetlenie, odtworzenie oraz nadawanie i reemitowanie, a także publiczne udostępnianie utworów w taki sposób, aby każdy mógł mieć do nich dostęp w miejscu i w czasie przez siebie wybranym;</w:t>
      </w:r>
    </w:p>
    <w:p w14:paraId="2EA5C371" w14:textId="77777777" w:rsidR="009951B5" w:rsidRPr="00433679" w:rsidRDefault="009951B5" w:rsidP="00433679">
      <w:pPr>
        <w:pStyle w:val="Akapitzlist"/>
        <w:suppressAutoHyphens/>
        <w:spacing w:before="60" w:after="60"/>
        <w:ind w:left="709"/>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2847940E"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D0793EF"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06C3102B"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tłumaczenie, przystosowywanie, zmiany układu oraz wprowadzanie jakichkolwiek innych zmian w programie komputerowym;</w:t>
      </w:r>
    </w:p>
    <w:p w14:paraId="044FFB05"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0B5DA78A" w14:textId="77777777" w:rsidR="009951B5" w:rsidRPr="00433679" w:rsidRDefault="009951B5" w:rsidP="00433679">
      <w:pPr>
        <w:suppressAutoHyphens/>
        <w:spacing w:before="60" w:after="60"/>
        <w:ind w:left="709"/>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22F11FDE"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17604D1C"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zwielokrotnianie dowolną techniką;</w:t>
      </w:r>
    </w:p>
    <w:p w14:paraId="647AED42"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wprowadzenie do obrotu;</w:t>
      </w:r>
    </w:p>
    <w:p w14:paraId="5AECDEC2"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najem oraz użyczanie egzemplarzy;</w:t>
      </w:r>
    </w:p>
    <w:p w14:paraId="4C2A93E3"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publiczne udostępniania fonogramu lub wideogramu w taki sposób, aby każdy mógł mieć do niego dostęp w miejscu i w czasie przez siebie wybranym;</w:t>
      </w:r>
    </w:p>
    <w:p w14:paraId="18785C62" w14:textId="77777777" w:rsidR="009951B5" w:rsidRPr="00433679" w:rsidRDefault="009951B5" w:rsidP="00433679">
      <w:pPr>
        <w:pStyle w:val="Akapitzlist"/>
        <w:suppressAutoHyphens/>
        <w:spacing w:before="60" w:after="60"/>
        <w:ind w:left="709"/>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p>
    <w:p w14:paraId="5C7CEB2D"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F56F371" w14:textId="77777777" w:rsidR="009951B5" w:rsidRPr="00433679" w:rsidRDefault="009951B5" w:rsidP="00433679">
      <w:pPr>
        <w:suppressAutoHyphens/>
        <w:spacing w:before="60" w:after="60"/>
        <w:ind w:left="709"/>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p>
    <w:p w14:paraId="05C60494"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8AA6308"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korzystania z tych przedmiotów praw własności przemysłowej w sposób zarobkowy lub zawodowy;</w:t>
      </w:r>
    </w:p>
    <w:p w14:paraId="5BA5E566"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modyfikowania, rozszerzania, ulepszania tych przedmiotów praw własności przemysłowej;</w:t>
      </w:r>
    </w:p>
    <w:p w14:paraId="065E5C70"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łączenia przedmiotów tych praw własności przemysłowej z innymi elementami twórczymi i nietwórczymi, niezależnie czy posiadają zdolność patentową czy rejestracyjną;</w:t>
      </w:r>
    </w:p>
    <w:p w14:paraId="6D0CFB1E" w14:textId="1217E52E"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tworzenia innych praw własności przemysłowej (np. nowych wynalazków) zawierających w sobie przedmioty praw własności przemysłowej stanowiące Wynik Prac B+R</w:t>
      </w:r>
      <w:r w:rsidR="00305436" w:rsidRPr="00433679">
        <w:rPr>
          <w:rFonts w:asciiTheme="minorHAnsi" w:eastAsia="Times New Roman" w:hAnsiTheme="minorHAnsi" w:cstheme="minorHAnsi"/>
          <w:color w:val="000000" w:themeColor="text1"/>
          <w:lang w:eastAsia="ar-SA"/>
        </w:rPr>
        <w:t>;</w:t>
      </w:r>
    </w:p>
    <w:p w14:paraId="260AA436" w14:textId="77777777" w:rsidR="009951B5" w:rsidRPr="00433679" w:rsidRDefault="009951B5" w:rsidP="00433679">
      <w:pPr>
        <w:suppressAutoHyphens/>
        <w:spacing w:before="60" w:after="60"/>
        <w:ind w:left="709"/>
        <w:contextualSpacing/>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r w:rsidRPr="00433679">
        <w:rPr>
          <w:rFonts w:asciiTheme="minorHAnsi" w:hAnsiTheme="minorHAnsi" w:cstheme="minorHAnsi"/>
          <w:color w:val="000000" w:themeColor="text1"/>
        </w:rPr>
        <w:t>;</w:t>
      </w:r>
    </w:p>
    <w:p w14:paraId="014A7E44"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 odniesieniu do Know-how – pełnej, niewyłącznej, nieograniczonej terytorialnie i czasowo licencji na dowolne korzystanie z Know-how, a w szczególności w następującym zakresie:</w:t>
      </w:r>
    </w:p>
    <w:p w14:paraId="21DAB798" w14:textId="0F5673F0"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korzystania z wiedzy technicznej, organizacyjnej i innej, zawartych w Wynikach Prac B+R</w:t>
      </w:r>
      <w:r w:rsidR="00305436" w:rsidRPr="00433679">
        <w:rPr>
          <w:rFonts w:asciiTheme="minorHAnsi" w:eastAsia="Times New Roman" w:hAnsiTheme="minorHAnsi" w:cstheme="minorHAnsi"/>
          <w:color w:val="000000" w:themeColor="text1"/>
          <w:lang w:eastAsia="ar-SA"/>
        </w:rPr>
        <w:t>;</w:t>
      </w:r>
    </w:p>
    <w:p w14:paraId="5EC2013C" w14:textId="04B616E1"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prowadzenia wszelkich prac związanych z rozwojem, modyfikacją oraz ulepszeniem Know-how, w tym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powstałych w oparciu o Know-how;</w:t>
      </w:r>
    </w:p>
    <w:p w14:paraId="53B636EC" w14:textId="77777777"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udostępniania lub umożliwiania osobom trzecim korzystania z Know-how, w tym Wyników Prac B+R powstałych w oparciu o Know-how;</w:t>
      </w:r>
    </w:p>
    <w:p w14:paraId="1065CEE8" w14:textId="77777777" w:rsidR="009951B5" w:rsidRPr="00433679" w:rsidRDefault="009951B5" w:rsidP="00433679">
      <w:pPr>
        <w:suppressAutoHyphens/>
        <w:spacing w:before="60" w:after="60"/>
        <w:ind w:left="709"/>
        <w:contextualSpacing/>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r w:rsidRPr="00433679">
        <w:rPr>
          <w:rFonts w:asciiTheme="minorHAnsi" w:hAnsiTheme="minorHAnsi" w:cstheme="minorHAnsi"/>
          <w:color w:val="000000" w:themeColor="text1"/>
        </w:rPr>
        <w:t>.</w:t>
      </w:r>
    </w:p>
    <w:p w14:paraId="2CBF6596" w14:textId="4A5C26EE"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82" w:name="_Ref58605295"/>
      <w:bookmarkStart w:id="383" w:name="_Ref69108994"/>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Ograniczenie czasowe udzielania sublicencji dla przedsiębiorców</w:t>
      </w:r>
      <w:r w:rsidRPr="00433679">
        <w:rPr>
          <w:rFonts w:asciiTheme="minorHAnsi" w:eastAsia="Times New Roman" w:hAnsiTheme="minorHAnsi" w:cstheme="minorHAnsi"/>
          <w:color w:val="000000" w:themeColor="text1"/>
          <w:lang w:eastAsia="ar-SA"/>
        </w:rPr>
        <w:t>] Z zastrzeżeniem zdania ostatniego niniejszego paragrafu, biorąc pod uwagę, że celem Stron jest umożliwienie Wykonawcy dokonywania swobodnej i pełnej Komercjalizacji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Rozwiązania, NCBR zobowiązuje się przez okres 24 miesięcy od dnia </w:t>
      </w:r>
      <w:r w:rsidRPr="00433679">
        <w:rPr>
          <w:rFonts w:asciiTheme="minorHAnsi" w:hAnsiTheme="minorHAnsi" w:cstheme="minorHAnsi"/>
          <w:color w:val="000000" w:themeColor="text1"/>
        </w:rPr>
        <w:t xml:space="preserve">(i) Odbioru Etapu I albo Odbioru Etapu I z Uwagami, a jeśli Wykonawcę dopuszczono do Etapu II: (ii) dnia Odbioru Etapu II albo Odbioru Etapu II z Uwagami </w:t>
      </w:r>
      <w:r w:rsidRPr="00433679">
        <w:rPr>
          <w:rFonts w:asciiTheme="minorHAnsi" w:eastAsia="Times New Roman" w:hAnsiTheme="minorHAnsi" w:cstheme="minorHAnsi"/>
          <w:color w:val="000000" w:themeColor="text1"/>
          <w:lang w:eastAsia="ar-SA"/>
        </w:rPr>
        <w:t>nie udzielać sublicencji na korzystanie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Rozwiązania, o których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w:t>
      </w:r>
      <w:r w:rsidRPr="00433679">
        <w:rPr>
          <w:rFonts w:asciiTheme="minorHAnsi" w:hAnsiTheme="minorHAnsi" w:cstheme="minorHAnsi"/>
          <w:color w:val="000000" w:themeColor="text1"/>
        </w:rPr>
        <w:t xml:space="preserve"> z zastrzeżeniem paragrafu kolejnego. </w:t>
      </w:r>
      <w:r w:rsidRPr="00433679">
        <w:rPr>
          <w:rFonts w:asciiTheme="minorHAnsi" w:eastAsia="Times New Roman" w:hAnsiTheme="minorHAnsi" w:cs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384" w:name="_Hlk57782059"/>
      <w:r w:rsidRPr="00433679">
        <w:rPr>
          <w:rFonts w:asciiTheme="minorHAnsi" w:eastAsia="Times New Roman" w:hAnsiTheme="minorHAnsi" w:cstheme="minorHAnsi"/>
          <w:color w:val="000000" w:themeColor="text1"/>
          <w:lang w:eastAsia="ar-SA"/>
        </w:rPr>
        <w:t>na warunkach określonych w Umowie</w:t>
      </w:r>
      <w:bookmarkEnd w:id="384"/>
      <w:r w:rsidRPr="00433679">
        <w:rPr>
          <w:rFonts w:asciiTheme="minorHAnsi" w:eastAsia="Times New Roman" w:hAnsiTheme="minorHAnsi" w:cstheme="minorHAnsi"/>
          <w:color w:val="000000" w:themeColor="text1"/>
          <w:lang w:eastAsia="ar-SA"/>
        </w:rPr>
        <w:t xml:space="preserve"> (z wyłączeniem przypadków, gdy </w:t>
      </w:r>
      <w:r w:rsidRPr="00433679">
        <w:rPr>
          <w:rFonts w:asciiTheme="minorHAnsi" w:hAnsiTheme="minorHAnsi" w:cstheme="minorHAnsi"/>
          <w:color w:val="000000" w:themeColor="text1"/>
        </w:rPr>
        <w:t xml:space="preserve">Wykonawca odmówił udzielenia licencji podmiotowi trzeciemu w ramach uprawnienia Wykonawcy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_Ref69109988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bookmarkStart w:id="385" w:name="_Hlk63435128"/>
      <w:r w:rsidRPr="00433679">
        <w:rPr>
          <w:rFonts w:asciiTheme="minorHAnsi" w:eastAsia="Times New Roman" w:hAnsiTheme="minorHAnsi" w:cstheme="minorHAnsi"/>
          <w:color w:val="000000" w:themeColor="text1"/>
          <w:lang w:eastAsia="ar-SA"/>
        </w:rPr>
        <w:t>.</w:t>
      </w:r>
      <w:bookmarkEnd w:id="382"/>
      <w:bookmarkEnd w:id="385"/>
      <w:r w:rsidRPr="00433679">
        <w:rPr>
          <w:rFonts w:asciiTheme="minorHAnsi" w:hAnsiTheme="minorHAnsi" w:cstheme="minorHAnsi"/>
          <w:color w:val="000000" w:themeColor="text1"/>
        </w:rPr>
        <w:t xml:space="preserve"> W celu uniknięcia wszelkich wątpliwości, Strony potwierdzają, że NCBR od chwili udzielenia licencji wskazanej określonej </w:t>
      </w:r>
      <w:r w:rsidRPr="00433679">
        <w:rPr>
          <w:rFonts w:asciiTheme="minorHAnsi" w:eastAsia="Times New Roman" w:hAnsiTheme="minorHAnsi" w:cstheme="minorHAnsi"/>
          <w:color w:val="000000" w:themeColor="text1"/>
          <w:lang w:eastAsia="ar-SA"/>
        </w:rPr>
        <w:t xml:space="preserve">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będzie uprawniony do samodzielnego korzystania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w ramach własnej działalności dla celów niekomercyjnych, tj. w celach związanych z przygotowaniem kolejnych działań służących realizacji zadań ustawowych NCBR. </w:t>
      </w:r>
    </w:p>
    <w:p w14:paraId="45A8F406" w14:textId="76D181F3"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 xml:space="preserve">Ograniczenie prawa do udzielania sublicencji przez NCBR] </w:t>
      </w:r>
      <w:r w:rsidRPr="00433679">
        <w:rPr>
          <w:rFonts w:asciiTheme="minorHAnsi" w:eastAsia="Times New Roman" w:hAnsiTheme="minorHAnsi" w:cstheme="minorHAnsi"/>
          <w:color w:val="000000" w:themeColor="text1"/>
          <w:lang w:eastAsia="ar-SA"/>
        </w:rPr>
        <w:t>Każdorazowo prawo do udzielania sublicencji przez NCBR na korzystanie z Wyników Prac B+R</w:t>
      </w:r>
      <w:r w:rsidR="00365D57"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o którym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oraz udostępnianie przez NCBR Materiałów w niezbędnym dla korzystania z sublicencji zakresie jest ograniczone w ten sposób, że NCBR będzie mogło udzielać sublicencji wyłącznie odpłatnie i na zasadach rynkowych, stosując</w:t>
      </w:r>
      <w:r w:rsidRPr="00433679">
        <w:rPr>
          <w:rFonts w:asciiTheme="minorHAnsi" w:hAnsiTheme="minorHAnsi" w:cstheme="minorHAnsi"/>
          <w:color w:val="000000" w:themeColor="text1"/>
        </w:rPr>
        <w:t xml:space="preserve"> zasady FRAND (tj. uczciwie, należycie i w sposób niedyskryminujący </w:t>
      </w:r>
      <w:r w:rsidRPr="00433679">
        <w:rPr>
          <w:rFonts w:asciiTheme="minorHAnsi" w:hAnsiTheme="minorHAnsi" w:cstheme="minorHAnsi"/>
          <w:color w:val="000000" w:themeColor="text1"/>
        </w:rPr>
        <w:lastRenderedPageBreak/>
        <w:t>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383"/>
    </w:p>
    <w:p w14:paraId="7DA65D6C" w14:textId="5FC41503" w:rsidR="009951B5" w:rsidRPr="00433679" w:rsidRDefault="009951B5" w:rsidP="00433679">
      <w:pPr>
        <w:pStyle w:val="Akapitzlist"/>
        <w:numPr>
          <w:ilvl w:val="1"/>
          <w:numId w:val="52"/>
        </w:numPr>
        <w:suppressAutoHyphens/>
        <w:spacing w:before="60" w:after="60"/>
        <w:ind w:left="993"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do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_Ref69109689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przez Wykonawcę, lub </w:t>
      </w:r>
    </w:p>
    <w:p w14:paraId="725AF0DE" w14:textId="77777777" w:rsidR="009951B5" w:rsidRPr="00433679" w:rsidRDefault="009951B5" w:rsidP="00433679">
      <w:pPr>
        <w:pStyle w:val="Akapitzlist"/>
        <w:numPr>
          <w:ilvl w:val="1"/>
          <w:numId w:val="52"/>
        </w:numPr>
        <w:suppressAutoHyphens/>
        <w:spacing w:before="60" w:after="60"/>
        <w:ind w:left="993"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25D75F93" w14:textId="0A3D9EE4" w:rsidR="009951B5" w:rsidRPr="00433679" w:rsidRDefault="009951B5" w:rsidP="00433679">
      <w:pPr>
        <w:suppressAutoHyphens/>
        <w:spacing w:before="60" w:after="60"/>
        <w:ind w:left="567"/>
        <w:jc w:val="both"/>
        <w:rPr>
          <w:rFonts w:asciiTheme="minorHAnsi" w:hAnsiTheme="minorHAnsi" w:cstheme="minorHAnsi"/>
          <w:color w:val="000000" w:themeColor="text1"/>
        </w:rPr>
      </w:pPr>
      <w:bookmarkStart w:id="386" w:name="_Hlk62470657"/>
      <w:r w:rsidRPr="00433679">
        <w:rPr>
          <w:rFonts w:asciiTheme="minorHAnsi" w:eastAsia="Calibri" w:hAnsiTheme="minorHAnsi" w:cstheme="minorHAnsi"/>
          <w:color w:val="000000" w:themeColor="text1"/>
        </w:rPr>
        <w:t>Dodatkowo prawo NCBR do udzielania sublicencji jest ograniczone w ten sposób, że NCBR może udzielić danemu podmiotowi trzeciemu sublicencji na korzystanie z Wyników Prac B+R</w:t>
      </w:r>
      <w:r w:rsidR="009D405D" w:rsidRPr="00433679">
        <w:rPr>
          <w:rFonts w:asciiTheme="minorHAnsi" w:eastAsia="Calibri" w:hAnsiTheme="minorHAnsi" w:cstheme="minorHAnsi"/>
          <w:color w:val="000000" w:themeColor="text1"/>
        </w:rPr>
        <w:t xml:space="preserve"> </w:t>
      </w:r>
      <w:r w:rsidRPr="00433679">
        <w:rPr>
          <w:rFonts w:asciiTheme="minorHAnsi" w:eastAsia="Calibri" w:hAnsiTheme="minorHAnsi" w:cstheme="minorHAns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433679">
        <w:rPr>
          <w:rFonts w:asciiTheme="minorHAnsi" w:hAnsiTheme="minorHAnsi" w:cstheme="minorHAnsi"/>
          <w:color w:val="000000" w:themeColor="text1"/>
        </w:rPr>
        <w:t xml:space="preserve">, przy czym zastrzeżenie to nie dotyczy odmowy udzielenia licencji podmiotowi trzeciemu w ramach uprawnienia Wykonawcy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_Ref69109988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r w:rsidRPr="00433679">
        <w:rPr>
          <w:rFonts w:asciiTheme="minorHAnsi" w:eastAsia="Calibri" w:hAnsiTheme="minorHAnsi" w:cstheme="minorHAnsi"/>
          <w:color w:val="000000" w:themeColor="text1"/>
        </w:rPr>
        <w:t>. Jeśli NCBR poweźmie informację, że podmiot trzeci naruszył warunki wskazane w zdaniach poprzedzających, nie udzieli mu sublicencji, a udzieloną su</w:t>
      </w:r>
      <w:r w:rsidR="001041CD" w:rsidRPr="00433679">
        <w:rPr>
          <w:rFonts w:asciiTheme="minorHAnsi" w:eastAsia="Calibri" w:hAnsiTheme="minorHAnsi" w:cstheme="minorHAnsi"/>
          <w:color w:val="000000" w:themeColor="text1"/>
        </w:rPr>
        <w:t>b</w:t>
      </w:r>
      <w:r w:rsidRPr="00433679">
        <w:rPr>
          <w:rFonts w:asciiTheme="minorHAnsi" w:eastAsia="Calibri" w:hAnsiTheme="minorHAnsi" w:cstheme="minorHAnsi"/>
          <w:color w:val="000000" w:themeColor="text1"/>
        </w:rPr>
        <w:t>licencję niezwłocznie wypowie. Jeśli podmiot trzeci nie wystąpił do Wykonawcy o udzielenie licencji na korzystanie z Wyników Prac B+R</w:t>
      </w:r>
      <w:r w:rsidR="00365D57" w:rsidRPr="00433679">
        <w:rPr>
          <w:rFonts w:asciiTheme="minorHAnsi" w:eastAsia="Calibri" w:hAnsiTheme="minorHAnsi" w:cstheme="minorHAnsi"/>
          <w:color w:val="000000" w:themeColor="text1"/>
        </w:rPr>
        <w:t>,</w:t>
      </w:r>
      <w:r w:rsidRPr="00433679">
        <w:rPr>
          <w:rFonts w:asciiTheme="minorHAnsi" w:eastAsia="Calibri" w:hAnsiTheme="minorHAnsi" w:cstheme="minorHAnsi"/>
          <w:color w:val="000000" w:themeColor="text1"/>
        </w:rPr>
        <w:t xml:space="preserve"> NCBR w pierwszej kolejności kieruje go do Wykonawcy</w:t>
      </w:r>
      <w:r w:rsidRPr="00433679">
        <w:rPr>
          <w:rFonts w:asciiTheme="minorHAnsi" w:hAnsiTheme="minorHAnsi" w:cstheme="minorHAnsi"/>
          <w:color w:val="000000" w:themeColor="text1"/>
        </w:rPr>
        <w:t>.</w:t>
      </w:r>
    </w:p>
    <w:p w14:paraId="527A45AB" w14:textId="77777777" w:rsidR="009951B5" w:rsidRPr="00433679" w:rsidRDefault="009951B5" w:rsidP="00433679">
      <w:pPr>
        <w:suppressAutoHyphens/>
        <w:spacing w:before="60" w:after="60"/>
        <w:ind w:left="567"/>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podejmie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433679">
        <w:rPr>
          <w:rFonts w:asciiTheme="minorHAnsi" w:eastAsia="Times New Roman" w:hAnsiTheme="minorHAnsi" w:cstheme="minorHAnsi"/>
          <w:color w:val="000000" w:themeColor="text1"/>
          <w:lang w:eastAsia="ar-SA"/>
        </w:rPr>
        <w:t xml:space="preserve"> </w:t>
      </w:r>
    </w:p>
    <w:bookmarkEnd w:id="386"/>
    <w:p w14:paraId="37CFA4F6" w14:textId="1E2429B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eastAsia="Times New Roman" w:hAnsiTheme="minorHAnsi" w:cstheme="minorHAnsi"/>
          <w:b/>
          <w:bCs/>
          <w:color w:val="000000" w:themeColor="text1"/>
          <w:lang w:eastAsia="ar-SA"/>
        </w:rPr>
        <w:t xml:space="preserve">[Wyłączne prawo NCBR do przychodów z komercjalizacji za pośrednictwem NCBR] </w:t>
      </w:r>
      <w:r w:rsidRPr="00433679">
        <w:rPr>
          <w:rFonts w:asciiTheme="minorHAnsi" w:hAnsiTheme="minorHAnsi" w:cstheme="minorHAnsi"/>
          <w:color w:val="000000" w:themeColor="text1"/>
        </w:rPr>
        <w:t>Strony potwierdzają, że NCBR, w ramach licencji, o której mowa 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hAnsiTheme="minorHAnsi" w:cstheme="minorHAnsi"/>
          <w:color w:val="000000" w:themeColor="text1"/>
        </w:rPr>
        <w:t>, uprawniony jest także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niezależnie od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dokonywanej przez Wykonawcę zgodnie z Umową. Wszelkie przychody uzyskane w ramach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przez NCBR, przysługują wyłącznie NCBR. Przychody z tego tytułu nie są zaliczane na poczet Kapitału Zwrotu Docelowego,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_Ref69077979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33F8442A" w14:textId="496DCC85"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87" w:name="_Ref69114606"/>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Prawo licencji i pierwokupu do nowych pól eksploatacji</w:t>
      </w:r>
      <w:r w:rsidRPr="00433679">
        <w:rPr>
          <w:rFonts w:asciiTheme="minorHAnsi" w:eastAsia="Times New Roman" w:hAnsiTheme="minorHAnsi" w:cstheme="minorHAnsi"/>
          <w:color w:val="000000" w:themeColor="text1"/>
          <w:lang w:eastAsia="ar-SA"/>
        </w:rPr>
        <w:t xml:space="preserve">] 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433679">
        <w:rPr>
          <w:rFonts w:asciiTheme="minorHAnsi" w:hAnsiTheme="minorHAnsi" w:cstheme="minorHAnsi"/>
          <w:color w:val="000000" w:themeColor="text1"/>
        </w:rPr>
        <w:t>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3 miesięcy od dnia otrzymania pisemnego (forma </w:t>
      </w:r>
      <w:r w:rsidRPr="00433679">
        <w:rPr>
          <w:rFonts w:asciiTheme="minorHAnsi" w:eastAsia="Times New Roman" w:hAnsiTheme="minorHAnsi" w:cstheme="minorHAnsi"/>
          <w:color w:val="000000" w:themeColor="text1"/>
          <w:lang w:eastAsia="ar-SA"/>
        </w:rPr>
        <w:lastRenderedPageBreak/>
        <w:t>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387"/>
    </w:p>
    <w:p w14:paraId="565BCE15" w14:textId="3D46322C"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Prawa zależne</w:t>
      </w:r>
      <w:r w:rsidRPr="00433679">
        <w:rPr>
          <w:rFonts w:asciiTheme="minorHAnsi" w:eastAsia="Times New Roman" w:hAnsiTheme="minorHAnsi" w:cstheme="minorHAnsi"/>
          <w:color w:val="000000" w:themeColor="text1"/>
          <w:lang w:eastAsia="ar-SA"/>
        </w:rPr>
        <w:t xml:space="preserve">] Z chwilą udzielenia NCBR licencji wskazanej </w:t>
      </w:r>
      <w:r w:rsidRPr="00433679">
        <w:rPr>
          <w:rFonts w:asciiTheme="minorHAnsi" w:hAnsiTheme="minorHAnsi" w:cstheme="minorHAnsi"/>
          <w:color w:val="000000" w:themeColor="text1"/>
        </w:rPr>
        <w:t>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hAnsiTheme="minorHAnsi" w:cstheme="minorHAnsi"/>
          <w:color w:val="000000" w:themeColor="text1"/>
        </w:rPr>
        <w:t xml:space="preserve">, z uwzględnieniem pozostałych postanowień tego Rozdziału, </w:t>
      </w:r>
      <w:r w:rsidRPr="00433679">
        <w:rPr>
          <w:rFonts w:asciiTheme="minorHAnsi" w:eastAsia="Times New Roman" w:hAnsiTheme="minorHAnsi" w:cstheme="minorHAnsi"/>
          <w:color w:val="000000" w:themeColor="text1"/>
          <w:lang w:eastAsia="ar-SA"/>
        </w:rPr>
        <w:t>Strony wyłączają zastosowanie przepisu art. 2 ust. 3 Ustawy o Prawie Autorskim wobec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Jeżeli Wykonawca nie będzie wyłącznym twórcą wszystkich utworów stanowiących Wyniki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zobowiązuje się uzyskać od wszystkich twórców takich Wyników Prac B+R 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oraz zobowiązuje się on do niekorzystania z tych uprawnień.</w:t>
      </w:r>
    </w:p>
    <w:p w14:paraId="1AFDD8C4" w14:textId="77777777"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88" w:name="_Ref6807764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Nośniki</w:t>
      </w:r>
      <w:r w:rsidRPr="00433679">
        <w:rPr>
          <w:rFonts w:asciiTheme="minorHAnsi" w:eastAsia="Times New Roman" w:hAnsiTheme="minorHAnsi" w:cstheme="minorHAnsi"/>
          <w:color w:val="000000" w:themeColor="text1"/>
          <w:lang w:eastAsia="ar-SA"/>
        </w:rPr>
        <w:t>] W przypadku, gdy W</w:t>
      </w:r>
      <w:r w:rsidRPr="00433679">
        <w:rPr>
          <w:rFonts w:asciiTheme="minorHAnsi" w:hAnsiTheme="minorHAnsi" w:cstheme="minorHAnsi"/>
          <w:color w:val="000000" w:themeColor="text1"/>
        </w:rPr>
        <w:t xml:space="preserve">ynik Prac B+R </w:t>
      </w:r>
      <w:r w:rsidRPr="00433679">
        <w:rPr>
          <w:rFonts w:asciiTheme="minorHAnsi" w:eastAsia="Times New Roman" w:hAnsiTheme="minorHAnsi" w:cs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388"/>
    </w:p>
    <w:p w14:paraId="1771A894" w14:textId="77777777"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Pisemne potwierdzenie praw NCBR</w:t>
      </w:r>
      <w:r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Na żądanie NCBR, Wykonawca zobowiązuje się, w terminie 30 dni, zawrzeć umowę lub złożyć oświadczenie (w formie pisemnej lub elektronicznej opatrzonej kwalifikowanym podpisem elektronicznym pod rygorem nieważności) potwierdzające przeniesienie praw, udzielenie licencji, zezwoleń, gwarancji, upoważnień w zakresie, o którym mowa w Umowie.</w:t>
      </w:r>
    </w:p>
    <w:p w14:paraId="7E5CF347" w14:textId="18F07AE4" w:rsidR="009951B5" w:rsidRPr="00812E73" w:rsidRDefault="009951B5" w:rsidP="00433679">
      <w:pPr>
        <w:pStyle w:val="Akapitzlist"/>
        <w:numPr>
          <w:ilvl w:val="1"/>
          <w:numId w:val="14"/>
        </w:numPr>
        <w:spacing w:before="60" w:after="60"/>
        <w:ind w:left="426" w:hanging="426"/>
        <w:jc w:val="both"/>
        <w:rPr>
          <w:ins w:id="389" w:author="Autor"/>
          <w:rFonts w:asciiTheme="minorHAnsi" w:hAnsiTheme="minorHAnsi" w:cstheme="minorHAnsi"/>
          <w:color w:val="000000" w:themeColor="text1"/>
        </w:rPr>
      </w:pPr>
      <w:bookmarkStart w:id="390" w:name="_Ref69116328"/>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_Ref69116354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29</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_Ref69115580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ins w:id="391" w:author="Autor">
        <w:r w:rsidR="00812E73">
          <w:rPr>
            <w:rFonts w:asciiTheme="minorHAnsi" w:hAnsiTheme="minorHAnsi" w:cstheme="minorHAnsi"/>
            <w:color w:val="000000" w:themeColor="text1"/>
          </w:rPr>
          <w:t xml:space="preserve"> </w:t>
        </w:r>
        <w:r w:rsidR="00812E73">
          <w:rPr>
            <w:rFonts w:asciiTheme="minorHAnsi" w:hAnsiTheme="minorHAnsi"/>
            <w:color w:val="000000" w:themeColor="text1"/>
          </w:rPr>
          <w:t xml:space="preserve">oraz </w:t>
        </w:r>
        <w:r w:rsidR="00812E73">
          <w:rPr>
            <w:rFonts w:asciiTheme="minorHAnsi" w:hAnsiTheme="minorHAnsi"/>
            <w:color w:val="000000" w:themeColor="text1"/>
          </w:rPr>
          <w:fldChar w:fldCharType="begin"/>
        </w:r>
        <w:r w:rsidR="00812E73">
          <w:rPr>
            <w:rFonts w:asciiTheme="minorHAnsi" w:hAnsiTheme="minorHAnsi"/>
            <w:color w:val="000000" w:themeColor="text1"/>
          </w:rPr>
          <w:instrText xml:space="preserve"> REF _Ref62657837 \n \h </w:instrText>
        </w:r>
      </w:ins>
      <w:r w:rsidR="00812E73">
        <w:rPr>
          <w:rFonts w:asciiTheme="minorHAnsi" w:hAnsiTheme="minorHAnsi"/>
          <w:color w:val="000000" w:themeColor="text1"/>
        </w:rPr>
      </w:r>
      <w:ins w:id="392" w:author="Autor">
        <w:r w:rsidR="00812E73">
          <w:rPr>
            <w:rFonts w:asciiTheme="minorHAnsi" w:hAnsiTheme="minorHAnsi"/>
            <w:color w:val="000000" w:themeColor="text1"/>
          </w:rPr>
          <w:fldChar w:fldCharType="separate"/>
        </w:r>
        <w:r w:rsidR="00812E73">
          <w:rPr>
            <w:rFonts w:asciiTheme="minorHAnsi" w:hAnsiTheme="minorHAnsi"/>
            <w:color w:val="000000" w:themeColor="text1"/>
          </w:rPr>
          <w:t>§30</w:t>
        </w:r>
        <w:r w:rsidR="00812E73">
          <w:rPr>
            <w:rFonts w:asciiTheme="minorHAnsi" w:hAnsiTheme="minorHAnsi"/>
            <w:color w:val="000000" w:themeColor="text1"/>
          </w:rPr>
          <w:fldChar w:fldCharType="end"/>
        </w:r>
        <w:r w:rsidR="00812E73">
          <w:rPr>
            <w:rFonts w:asciiTheme="minorHAnsi" w:hAnsiTheme="minorHAnsi"/>
            <w:color w:val="000000" w:themeColor="text1"/>
          </w:rPr>
          <w:t xml:space="preserve"> - </w:t>
        </w:r>
        <w:r w:rsidR="00812E73">
          <w:rPr>
            <w:rFonts w:asciiTheme="minorHAnsi" w:hAnsiTheme="minorHAnsi"/>
            <w:color w:val="000000" w:themeColor="text1"/>
          </w:rPr>
          <w:fldChar w:fldCharType="begin"/>
        </w:r>
        <w:r w:rsidR="00812E73">
          <w:rPr>
            <w:rFonts w:asciiTheme="minorHAnsi" w:hAnsiTheme="minorHAnsi"/>
            <w:color w:val="000000" w:themeColor="text1"/>
          </w:rPr>
          <w:instrText xml:space="preserve"> REF _Ref72350192 \n \h </w:instrText>
        </w:r>
      </w:ins>
      <w:r w:rsidR="00812E73">
        <w:rPr>
          <w:rFonts w:asciiTheme="minorHAnsi" w:hAnsiTheme="minorHAnsi"/>
          <w:color w:val="000000" w:themeColor="text1"/>
        </w:rPr>
      </w:r>
      <w:ins w:id="393" w:author="Autor">
        <w:r w:rsidR="00812E73">
          <w:rPr>
            <w:rFonts w:asciiTheme="minorHAnsi" w:hAnsiTheme="minorHAnsi"/>
            <w:color w:val="000000" w:themeColor="text1"/>
          </w:rPr>
          <w:fldChar w:fldCharType="separate"/>
        </w:r>
        <w:r w:rsidR="00812E73">
          <w:rPr>
            <w:rFonts w:asciiTheme="minorHAnsi" w:hAnsiTheme="minorHAnsi"/>
            <w:color w:val="000000" w:themeColor="text1"/>
          </w:rPr>
          <w:t>§32</w:t>
        </w:r>
        <w:r w:rsidR="00812E73">
          <w:rPr>
            <w:rFonts w:asciiTheme="minorHAnsi" w:hAnsiTheme="minorHAnsi"/>
            <w:color w:val="000000" w:themeColor="text1"/>
          </w:rPr>
          <w:fldChar w:fldCharType="end"/>
        </w:r>
        <w:r w:rsidR="00812E73">
          <w:rPr>
            <w:rFonts w:asciiTheme="minorHAnsi" w:hAnsiTheme="minorHAnsi"/>
            <w:color w:val="000000" w:themeColor="text1"/>
          </w:rPr>
          <w:t xml:space="preserve"> tego artykułu</w:t>
        </w:r>
      </w:ins>
      <w:r w:rsidRPr="00433679">
        <w:rPr>
          <w:rFonts w:asciiTheme="minorHAnsi" w:hAnsiTheme="minorHAnsi" w:cstheme="minorHAnsi"/>
          <w:color w:val="000000" w:themeColor="text1"/>
        </w:rPr>
        <w:t xml:space="preserve">, postanowienia niniejszego artykułu wygasają w każdym przypadku w razie i z dniem odmowy przez NCBR Odbioru Etapu I albo z upływem 10 lat od dnia zakończenia Etapu I (publikacji Listy Rankingowej w ramach Selekcji Etapu I), a w razie uzyskania jakiegokolwiek wynagrodzenia za realizację Etapu I Wykonawca nie jest uprawniony do jego wypowiedzenia. </w:t>
      </w:r>
      <w:r w:rsidRPr="00433679">
        <w:rPr>
          <w:rFonts w:asciiTheme="minorHAnsi" w:eastAsia="Times New Roman" w:hAnsiTheme="minorHAnsi" w:cs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90"/>
    </w:p>
    <w:p w14:paraId="1DEBAE79" w14:textId="77777777" w:rsidR="00812E73" w:rsidRPr="0090300A" w:rsidRDefault="00812E73" w:rsidP="00812E73">
      <w:pPr>
        <w:pStyle w:val="Akapitzlist"/>
        <w:numPr>
          <w:ilvl w:val="1"/>
          <w:numId w:val="14"/>
        </w:numPr>
        <w:spacing w:before="60" w:after="60" w:line="276" w:lineRule="auto"/>
        <w:ind w:left="426" w:hanging="426"/>
        <w:jc w:val="both"/>
        <w:rPr>
          <w:ins w:id="394" w:author="Autor"/>
          <w:rFonts w:asciiTheme="minorHAnsi" w:eastAsia="Times New Roman" w:hAnsiTheme="minorHAnsi"/>
          <w:color w:val="000000" w:themeColor="text1"/>
          <w:lang w:eastAsia="ar-SA"/>
        </w:rPr>
      </w:pPr>
      <w:ins w:id="395" w:author="Auto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Licencja na potrzeby oceny Wyników Prac Etapu</w:t>
        </w:r>
        <w:r w:rsidRPr="0090300A">
          <w:rPr>
            <w:rFonts w:asciiTheme="minorHAnsi" w:eastAsia="Times New Roman" w:hAnsiTheme="minorHAnsi"/>
            <w:color w:val="000000" w:themeColor="text1"/>
            <w:lang w:eastAsia="ar-SA"/>
          </w:rPr>
          <w:t xml:space="preserve">] Niezależnie od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_Ref69115914 \n \h  \* MERGEFORMAT </w:instrText>
        </w:r>
      </w:ins>
      <w:r w:rsidRPr="0090300A">
        <w:rPr>
          <w:rFonts w:asciiTheme="minorHAnsi" w:eastAsia="Times New Roman" w:hAnsiTheme="minorHAnsi"/>
          <w:color w:val="000000" w:themeColor="text1"/>
          <w:lang w:eastAsia="ar-SA"/>
        </w:rPr>
      </w:r>
      <w:ins w:id="396" w:author="Auto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ART. 28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ins>
      <w:r w:rsidRPr="0090300A">
        <w:rPr>
          <w:rFonts w:asciiTheme="minorHAnsi" w:eastAsia="Times New Roman" w:hAnsiTheme="minorHAnsi"/>
          <w:color w:val="000000" w:themeColor="text1"/>
          <w:lang w:eastAsia="ar-SA"/>
        </w:rPr>
      </w:r>
      <w:ins w:id="397" w:author="Auto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Wykonawca z chwilą udostępnienia NCBR jakiegokolwiek Wyniku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ins>
      <w:r w:rsidRPr="0090300A">
        <w:rPr>
          <w:rFonts w:asciiTheme="minorHAnsi" w:hAnsiTheme="minorHAnsi"/>
          <w:color w:val="000000" w:themeColor="text1"/>
          <w:shd w:val="clear" w:color="auto" w:fill="E6E6E6"/>
        </w:rPr>
      </w:r>
      <w:ins w:id="398" w:author="Autor">
        <w:r w:rsidRPr="0090300A">
          <w:rPr>
            <w:rFonts w:asciiTheme="minorHAnsi" w:hAnsiTheme="minorHAnsi"/>
            <w:color w:val="000000" w:themeColor="text1"/>
            <w:shd w:val="clear" w:color="auto" w:fill="E6E6E6"/>
          </w:rPr>
          <w:fldChar w:fldCharType="separate"/>
        </w:r>
        <w:r>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oraz przedmiotów Background IP wykorzystanych w danym Etapie, </w:t>
        </w:r>
        <w:r w:rsidRPr="0090300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90300A">
          <w:rPr>
            <w:rFonts w:asciiTheme="minorHAnsi" w:eastAsia="Times New Roman" w:hAnsiTheme="minorHAnsi"/>
            <w:color w:val="000000" w:themeColor="text1"/>
            <w:lang w:eastAsia="ar-SA"/>
          </w:rPr>
          <w:t xml:space="preserve"> (w szczególności w zakresie umożliwiającym NCBR dokonanie Odbiorów Etapów i </w:t>
        </w:r>
        <w:r w:rsidRPr="0090300A">
          <w:rPr>
            <w:rFonts w:asciiTheme="minorHAnsi" w:hAnsiTheme="minorHAnsi"/>
            <w:color w:val="000000" w:themeColor="text1"/>
          </w:rPr>
          <w:t xml:space="preserve">przeprowadzenie </w:t>
        </w:r>
        <w:r w:rsidRPr="0090300A">
          <w:rPr>
            <w:rFonts w:asciiTheme="minorHAnsi" w:hAnsiTheme="minorHAnsi"/>
            <w:color w:val="000000" w:themeColor="text1"/>
          </w:rPr>
          <w:lastRenderedPageBreak/>
          <w:t>testów oraz Demonstratora). NCBR jest uprawnione do upoważniania podmiotów trzecich, którymi się posługuje w tych czynnościach, do korzystania z Wyników Prac B+R</w:t>
        </w:r>
        <w:r>
          <w:rPr>
            <w:rFonts w:asciiTheme="minorHAnsi" w:hAnsiTheme="minorHAnsi"/>
            <w:color w:val="000000" w:themeColor="text1"/>
          </w:rPr>
          <w:t xml:space="preserve"> </w:t>
        </w:r>
        <w:r w:rsidRPr="0090300A">
          <w:rPr>
            <w:rFonts w:asciiTheme="minorHAnsi" w:hAnsiTheme="minorHAnsi"/>
            <w:color w:val="000000" w:themeColor="text1"/>
          </w:rPr>
          <w:t xml:space="preserve">i Background IP, w celach wskazanych w zdaniu poprzedzającym. </w:t>
        </w:r>
        <w:r w:rsidRPr="0090300A">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sublicencji na korzystanie z niego.</w:t>
        </w:r>
      </w:ins>
    </w:p>
    <w:p w14:paraId="75912A00" w14:textId="77777777" w:rsidR="00812E73" w:rsidRPr="0090300A" w:rsidRDefault="00812E73" w:rsidP="00812E73">
      <w:pPr>
        <w:pStyle w:val="Akapitzlist"/>
        <w:numPr>
          <w:ilvl w:val="1"/>
          <w:numId w:val="14"/>
        </w:numPr>
        <w:spacing w:before="60" w:after="60" w:line="276" w:lineRule="auto"/>
        <w:ind w:left="426" w:hanging="426"/>
        <w:jc w:val="both"/>
        <w:rPr>
          <w:ins w:id="399" w:author="Autor"/>
          <w:rFonts w:asciiTheme="minorHAnsi" w:eastAsia="Times New Roman" w:hAnsiTheme="minorHAnsi"/>
          <w:color w:val="000000" w:themeColor="text1"/>
          <w:lang w:eastAsia="ar-SA"/>
        </w:rPr>
      </w:pPr>
      <w:ins w:id="400" w:author="Auto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ynik Prac B+R lub przedmiot Background IP</w:t>
        </w:r>
        <w:r w:rsidRPr="0090300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ins>
    </w:p>
    <w:p w14:paraId="5D053E3B" w14:textId="77777777" w:rsidR="00812E73" w:rsidRPr="005A72D1" w:rsidRDefault="00812E73" w:rsidP="00812E73">
      <w:pPr>
        <w:pStyle w:val="Akapitzlist"/>
        <w:numPr>
          <w:ilvl w:val="1"/>
          <w:numId w:val="14"/>
        </w:numPr>
        <w:spacing w:before="60" w:after="60" w:line="276" w:lineRule="auto"/>
        <w:ind w:left="426" w:hanging="426"/>
        <w:jc w:val="both"/>
        <w:rPr>
          <w:ins w:id="401" w:author="Autor"/>
          <w:rFonts w:asciiTheme="minorHAnsi" w:eastAsia="Times New Roman" w:hAnsiTheme="minorHAnsi"/>
          <w:color w:val="000000" w:themeColor="text1"/>
          <w:lang w:eastAsia="ar-SA"/>
        </w:rPr>
      </w:pPr>
      <w:bookmarkStart w:id="402" w:name="_Ref72350192"/>
      <w:ins w:id="403" w:author="Auto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Czas trwania szczególnej licencji</w:t>
        </w:r>
        <w:r w:rsidRPr="0090300A">
          <w:rPr>
            <w:rFonts w:asciiTheme="minorHAnsi" w:eastAsia="Times New Roman" w:hAnsiTheme="minorHAnsi"/>
            <w:color w:val="000000" w:themeColor="text1"/>
            <w:lang w:eastAsia="ar-SA"/>
          </w:rPr>
          <w:t xml:space="preserve">] Licencja wskazana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_Ref62657837 \n \h  \* MERGEFORMAT </w:instrText>
        </w:r>
      </w:ins>
      <w:r w:rsidRPr="0090300A">
        <w:rPr>
          <w:rFonts w:asciiTheme="minorHAnsi" w:eastAsia="Times New Roman" w:hAnsiTheme="minorHAnsi"/>
          <w:color w:val="000000" w:themeColor="text1"/>
          <w:lang w:eastAsia="ar-SA"/>
        </w:rPr>
      </w:r>
      <w:ins w:id="404" w:author="Auto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§30</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402"/>
      </w:ins>
    </w:p>
    <w:p w14:paraId="5CA74462" w14:textId="77777777" w:rsidR="00812E73" w:rsidRPr="00812E73" w:rsidRDefault="00812E73" w:rsidP="00812E73">
      <w:pPr>
        <w:spacing w:before="60" w:after="60"/>
        <w:jc w:val="both"/>
        <w:rPr>
          <w:rFonts w:asciiTheme="minorHAnsi" w:hAnsiTheme="minorHAnsi" w:cstheme="minorHAnsi"/>
          <w:color w:val="000000" w:themeColor="text1"/>
        </w:rPr>
      </w:pPr>
    </w:p>
    <w:p w14:paraId="1917E1E8" w14:textId="1BABDCED" w:rsidR="009951B5" w:rsidRPr="00433679" w:rsidRDefault="009951B5" w:rsidP="00433679">
      <w:pPr>
        <w:pStyle w:val="Nagwek2"/>
      </w:pPr>
      <w:bookmarkStart w:id="405" w:name="_Toc52745920"/>
      <w:bookmarkStart w:id="406" w:name="_Ref68076503"/>
      <w:bookmarkStart w:id="407" w:name="_Ref68077631"/>
      <w:bookmarkStart w:id="408" w:name="_Ref69116245"/>
      <w:bookmarkStart w:id="409" w:name="_Ref69116354"/>
      <w:bookmarkStart w:id="410" w:name="_Toc69416824"/>
      <w:bookmarkStart w:id="411" w:name="_Toc70340608"/>
      <w:r w:rsidRPr="00433679">
        <w:t>[WARIANT B]</w:t>
      </w:r>
      <w:bookmarkEnd w:id="405"/>
      <w:bookmarkEnd w:id="406"/>
      <w:bookmarkEnd w:id="407"/>
      <w:r w:rsidRPr="00433679">
        <w:t>*</w:t>
      </w:r>
      <w:bookmarkEnd w:id="408"/>
      <w:bookmarkEnd w:id="409"/>
      <w:bookmarkEnd w:id="410"/>
      <w:bookmarkEnd w:id="411"/>
    </w:p>
    <w:p w14:paraId="444234FB" w14:textId="14D56025" w:rsidR="009951B5" w:rsidRPr="00433679" w:rsidRDefault="009951B5" w:rsidP="00433679">
      <w:pPr>
        <w:spacing w:before="60" w:after="60"/>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 xml:space="preserve">[Postanowienia niniejszego artykułu mają </w:t>
      </w:r>
      <w:r w:rsidR="002A17A3" w:rsidRPr="00433679">
        <w:rPr>
          <w:rFonts w:asciiTheme="minorHAnsi" w:hAnsiTheme="minorHAnsi" w:cstheme="minorHAnsi"/>
          <w:i/>
          <w:iCs/>
          <w:color w:val="000000" w:themeColor="text1"/>
        </w:rPr>
        <w:t>zastosowanie</w:t>
      </w:r>
      <w:r w:rsidRPr="00433679">
        <w:rPr>
          <w:rFonts w:asciiTheme="minorHAnsi" w:hAnsiTheme="minorHAnsi" w:cstheme="minorHAnsi"/>
          <w:i/>
          <w:iCs/>
          <w:color w:val="000000" w:themeColor="text1"/>
        </w:rPr>
        <w:t xml:space="preserve"> wyłączenie, jeśli w ramach Wniosku Wykonawca przedstawił Plan Komercjalizacji, który w ramach Postępowania został zaakceptowany przez NCBR – w przypadku odmiennym treść tego artykułu zostaje zastąpiona oznaczeniem „celowo pusty”] </w:t>
      </w:r>
    </w:p>
    <w:p w14:paraId="3AF767C3" w14:textId="59A238DD"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Wariant B</w:t>
      </w:r>
      <w:r w:rsidRPr="00433679">
        <w:rPr>
          <w:rFonts w:asciiTheme="minorHAnsi" w:eastAsia="Times New Roman" w:hAnsiTheme="minorHAnsi" w:cstheme="minorHAnsi"/>
          <w:color w:val="000000" w:themeColor="text1"/>
          <w:lang w:eastAsia="ar-SA"/>
        </w:rPr>
        <w:t>] Ze względu na przedstawiony przez Wykonawcę wniosek o realizację Umowy w ramach Wariantu B oraz akceptację przez NCBR przedstawionego przez Wykonawcę Planu Komercjalizacji, postanowienia dotyczące praw własności intelektualnej do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oraz ich komercjalizacji określone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_Ref69113996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podlegają modyfikacji zgodnie z tym artykułem.</w:t>
      </w:r>
    </w:p>
    <w:p w14:paraId="405470DE" w14:textId="13375425"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bookmarkStart w:id="412" w:name="_Ref6911558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Wariant B – ciąg dalszy</w:t>
      </w:r>
      <w:r w:rsidRPr="00433679">
        <w:rPr>
          <w:rFonts w:asciiTheme="minorHAnsi" w:eastAsia="Times New Roman" w:hAnsiTheme="minorHAnsi" w:cstheme="minorHAnsi"/>
          <w:color w:val="000000" w:themeColor="text1"/>
          <w:lang w:eastAsia="ar-SA"/>
        </w:rPr>
        <w:t xml:space="preserve">] Tak długo, jak trwają nieprzerwanie okoliczności wskazane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(warunek zawieszający):</w:t>
      </w:r>
      <w:bookmarkEnd w:id="412"/>
    </w:p>
    <w:p w14:paraId="027AC400" w14:textId="4DDCFB9B"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postanowienia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_Ref69076264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§7</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_Ref69109689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§9</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[zobowiązania co do sposobu komercjalizacji],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_Ref69114349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_Ref69115338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§14</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[zobowiązania raportowe i audytowe] oraz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_Ref69114606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[postanowienia dot. udzielenia licencji na rzecz NCBR oraz prawa NCBR do udzielania sublicencji] i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_Ref69116328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§29</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są zawieszone, czyli skutki prawne w nich określone nie powstają z chwilą zawarcia Umowy, lecz na zasadach opisanych poniżej,</w:t>
      </w:r>
    </w:p>
    <w:p w14:paraId="3ABDF530" w14:textId="31E17B71"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postanowienia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_Ref68077751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_Ref69114545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stosuje się z uwzględnieniem tego paragrafu,</w:t>
      </w:r>
    </w:p>
    <w:p w14:paraId="24740D54" w14:textId="48582E30" w:rsidR="009951B5" w:rsidRPr="00433679" w:rsidRDefault="002E0112"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pozostałe</w:t>
      </w:r>
      <w:r w:rsidR="009951B5" w:rsidRPr="00433679">
        <w:rPr>
          <w:rFonts w:asciiTheme="minorHAnsi" w:eastAsia="Times New Roman" w:hAnsiTheme="minorHAnsi" w:cstheme="minorHAnsi"/>
          <w:color w:val="000000" w:themeColor="text1"/>
          <w:lang w:eastAsia="ar-SA"/>
        </w:rPr>
        <w:t xml:space="preserve"> postanowienia </w:t>
      </w:r>
      <w:r w:rsidR="009951B5" w:rsidRPr="00433679">
        <w:rPr>
          <w:rFonts w:asciiTheme="minorHAnsi" w:eastAsia="Times New Roman" w:hAnsiTheme="minorHAnsi" w:cstheme="minorHAnsi"/>
          <w:color w:val="000000" w:themeColor="text1"/>
          <w:lang w:eastAsia="ar-SA"/>
        </w:rPr>
        <w:fldChar w:fldCharType="begin"/>
      </w:r>
      <w:r w:rsidR="009951B5" w:rsidRPr="00433679">
        <w:rPr>
          <w:rFonts w:asciiTheme="minorHAnsi" w:eastAsia="Times New Roman" w:hAnsiTheme="minorHAnsi" w:cstheme="minorHAnsi"/>
          <w:color w:val="000000" w:themeColor="text1"/>
          <w:lang w:eastAsia="ar-SA"/>
        </w:rPr>
        <w:instrText xml:space="preserve"> REF _Ref69114206 \n \h </w:instrText>
      </w:r>
      <w:r w:rsidR="009951B5" w:rsidRPr="00433679">
        <w:rPr>
          <w:rFonts w:asciiTheme="minorHAnsi" w:hAnsiTheme="minorHAnsi" w:cstheme="minorHAnsi"/>
          <w:lang w:eastAsia="ar-SA"/>
        </w:rPr>
        <w:instrText xml:space="preserve"> \* MERGEFORMAT </w:instrText>
      </w:r>
      <w:r w:rsidR="009951B5" w:rsidRPr="00433679">
        <w:rPr>
          <w:rFonts w:asciiTheme="minorHAnsi" w:eastAsia="Times New Roman" w:hAnsiTheme="minorHAnsi" w:cstheme="minorHAnsi"/>
          <w:color w:val="000000" w:themeColor="text1"/>
          <w:lang w:eastAsia="ar-SA"/>
        </w:rPr>
      </w:r>
      <w:r w:rsidR="009951B5"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009951B5" w:rsidRPr="00433679">
        <w:rPr>
          <w:rFonts w:asciiTheme="minorHAnsi" w:eastAsia="Times New Roman" w:hAnsiTheme="minorHAnsi" w:cstheme="minorHAnsi"/>
          <w:color w:val="000000" w:themeColor="text1"/>
          <w:lang w:eastAsia="ar-SA"/>
        </w:rPr>
        <w:fldChar w:fldCharType="end"/>
      </w:r>
      <w:r w:rsidR="009951B5" w:rsidRPr="00433679">
        <w:rPr>
          <w:rFonts w:asciiTheme="minorHAnsi" w:eastAsia="Times New Roman" w:hAnsiTheme="minorHAnsi" w:cstheme="minorHAnsi"/>
          <w:color w:val="000000" w:themeColor="text1"/>
          <w:lang w:eastAsia="ar-SA"/>
        </w:rPr>
        <w:t xml:space="preserve"> stosuje się wprost.</w:t>
      </w:r>
    </w:p>
    <w:p w14:paraId="133026A9" w14:textId="25A941A8"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bookmarkStart w:id="413" w:name="_Ref69115505"/>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Warunki zawieszające</w:t>
      </w:r>
      <w:r w:rsidRPr="00433679">
        <w:rPr>
          <w:rFonts w:asciiTheme="minorHAnsi" w:eastAsia="Times New Roman" w:hAnsiTheme="minorHAnsi" w:cstheme="minorHAnsi"/>
          <w:color w:val="000000" w:themeColor="text1"/>
          <w:lang w:eastAsia="ar-SA"/>
        </w:rPr>
        <w:t xml:space="preserve">] Warunek zawieszający, o którym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polega na łącznym i nieprzerwanym trwaniu poniższych okoliczności:</w:t>
      </w:r>
      <w:bookmarkEnd w:id="413"/>
    </w:p>
    <w:p w14:paraId="3947DE63" w14:textId="77777777"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bookmarkStart w:id="414" w:name="_Ref69115506"/>
      <w:r w:rsidRPr="00433679">
        <w:rPr>
          <w:rFonts w:asciiTheme="minorHAnsi" w:eastAsia="Times New Roman" w:hAnsiTheme="minorHAnsi" w:cs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dodatkowe zobowiązania samodzielnie </w:t>
      </w:r>
      <w:r w:rsidRPr="00433679">
        <w:rPr>
          <w:rFonts w:asciiTheme="minorHAnsi" w:eastAsia="Times New Roman" w:hAnsiTheme="minorHAnsi" w:cstheme="minorHAnsi"/>
          <w:color w:val="000000" w:themeColor="text1"/>
          <w:lang w:eastAsia="ar-SA"/>
        </w:rPr>
        <w:lastRenderedPageBreak/>
        <w:t xml:space="preserve">zaproponowane przez Wykonawcę w ramach Planu Komercjalizacji przez Wykonawcę oraz zgodnie z harmonogramem wskazanym w tym Planie Komercjalizacji, </w:t>
      </w:r>
      <w:bookmarkStart w:id="415" w:name="_Hlk62591261"/>
      <w:r w:rsidRPr="00433679">
        <w:rPr>
          <w:rFonts w:asciiTheme="minorHAnsi" w:eastAsia="Times New Roman" w:hAnsiTheme="minorHAnsi" w:cstheme="minorHAnsi"/>
          <w:color w:val="000000" w:themeColor="text1"/>
          <w:lang w:eastAsia="ar-SA"/>
        </w:rPr>
        <w:t>z zastrzeżeniem, że Wykonawca zobowiązuje się, że:</w:t>
      </w:r>
      <w:bookmarkEnd w:id="414"/>
    </w:p>
    <w:p w14:paraId="152B5043" w14:textId="79EB301B"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terminie 5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co najmniej 20%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9B2DB14" w14:textId="22E8DECE"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terminie 10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co najmniej 50%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D8B65B6" w14:textId="6CC493A6"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terminie 15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100%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07C9A99F" w14:textId="1BFCD233"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dla przykładu: jeśli Wykonawca w ramach Umowy uzyskał 1 000 000 złotych brutto tytułem wynagrodzenia za wykonanie usług badawczo-rozwojowych</w:t>
      </w:r>
      <w:r w:rsidR="009D405D" w:rsidRPr="00433679">
        <w:rPr>
          <w:rFonts w:asciiTheme="minorHAnsi" w:eastAsia="Times New Roman" w:hAnsiTheme="minorHAnsi" w:cstheme="minorHAnsi"/>
          <w:color w:val="000000" w:themeColor="text1"/>
          <w:lang w:eastAsia="ar-SA"/>
        </w:rPr>
        <w:t xml:space="preserve"> </w:t>
      </w:r>
      <w:r w:rsidR="00E046F5" w:rsidRPr="00433679">
        <w:rPr>
          <w:rFonts w:asciiTheme="minorHAnsi" w:eastAsia="Times New Roman" w:hAnsiTheme="minorHAnsi" w:cstheme="minorHAnsi"/>
          <w:color w:val="000000" w:themeColor="text1"/>
          <w:lang w:eastAsia="ar-SA"/>
        </w:rPr>
        <w:t xml:space="preserve">dotyczących </w:t>
      </w:r>
      <w:r w:rsidRPr="00433679">
        <w:rPr>
          <w:rFonts w:asciiTheme="minorHAnsi" w:hAnsiTheme="minorHAnsi" w:cstheme="minorHAnsi"/>
          <w:color w:val="000000" w:themeColor="text1"/>
        </w:rPr>
        <w:t>Rozwiązania</w:t>
      </w:r>
      <w:r w:rsidR="00004AA4" w:rsidRPr="00433679">
        <w:rPr>
          <w:rFonts w:asciiTheme="minorHAnsi" w:hAnsiTheme="minorHAnsi" w:cstheme="minorHAnsi"/>
          <w:color w:val="000000" w:themeColor="text1"/>
        </w:rPr>
        <w:t xml:space="preserve"> po pominięciu w wynagrodzeniu Wykonawcy wartości składowych Demonstratora oraz robocizny związanej z jego wykonaniem</w:t>
      </w:r>
      <w:r w:rsidRPr="00433679">
        <w:rPr>
          <w:rFonts w:asciiTheme="minorHAnsi" w:eastAsia="Times New Roman" w:hAnsiTheme="minorHAnsi" w:cstheme="minorHAnsi"/>
          <w:color w:val="000000" w:themeColor="text1"/>
          <w:lang w:eastAsia="ar-SA"/>
        </w:rPr>
        <w:t>, zakończył realizację Prac B+R z Wynikiem Końcowym Pozytywnym oraz przekazuje środki NCBR w trzech transzach, to jest zobowiązany przekazać NCBR:</w:t>
      </w:r>
      <w:r w:rsidRPr="00433679">
        <w:rPr>
          <w:rFonts w:asciiTheme="minorHAnsi" w:eastAsia="Times New Roman" w:hAnsiTheme="minorHAnsi" w:cstheme="minorHAnsi"/>
          <w:color w:val="000000" w:themeColor="text1"/>
          <w:lang w:eastAsia="ar-SA"/>
        </w:rPr>
        <w:tab/>
      </w:r>
    </w:p>
    <w:p w14:paraId="5E7CFC92"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 upływie 5 lat: 210 000 złotych (20%*105%*1 000 000 zł) [20% Kapitału Zwrotu Docelowego] powiększone o odsetki ustawowe od kwoty 210 000 złotych naliczane od dnia otrzymania Wyniku Końcowego Pozytywnego do dnia zapłaty [tj. za 5 lat],</w:t>
      </w:r>
    </w:p>
    <w:p w14:paraId="7BF255A3"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 upływie 10 lat: dalsze względem ppkt i. 315 000 złotych ((50%-20%)*105%*1 000 000 zł) [kwota potrzebna do osiągniecia łącznego progu 50% Kapitału Zwrotu Docelowego] powiększone o odsetki ustawowe od kwoty 315 000 złotych naliczane od dnia otrzymania Wyniku Końcowego Pozytywnego do dnia zapłaty [tj. za 10 lat],</w:t>
      </w:r>
    </w:p>
    <w:p w14:paraId="1ACC3DEF"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po upływie 15 lat: dalsze względem ppkt i. oraz ii. 525 000 złotych ((100%-30%-20%)*105%*1 000 000 zł) [kwota potrzebna do osiągniecia łącznego progu 100% Kapitału Zwrotu Docelowego 100%] powiększone o odsetki ustawowe od kwoty </w:t>
      </w:r>
      <w:r w:rsidRPr="00433679">
        <w:rPr>
          <w:rFonts w:asciiTheme="minorHAnsi" w:eastAsia="Times New Roman" w:hAnsiTheme="minorHAnsi" w:cstheme="minorHAnsi"/>
          <w:color w:val="000000" w:themeColor="text1"/>
          <w:lang w:eastAsia="ar-SA"/>
        </w:rPr>
        <w:lastRenderedPageBreak/>
        <w:t>525 000 złotych naliczane od dnia otrzymania Wyniku Końcowego Pozytywnego do dnia zapłaty [tj. za 15 lat];</w:t>
      </w:r>
      <w:bookmarkEnd w:id="415"/>
    </w:p>
    <w:p w14:paraId="2870CD12" w14:textId="33514270" w:rsidR="009951B5" w:rsidRPr="00433679" w:rsidRDefault="009951B5" w:rsidP="00433679">
      <w:pPr>
        <w:pStyle w:val="Akapitzlist"/>
        <w:numPr>
          <w:ilvl w:val="2"/>
          <w:numId w:val="105"/>
        </w:numPr>
        <w:suppressAutoHyphens/>
        <w:spacing w:before="60" w:after="60"/>
        <w:ind w:left="1134" w:hanging="32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§4</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jednak z zastrzeżeniem zobowiązania Wykonawcy do przekazywania NCBR udziału w Przychodach z Komercjalizacji Wyników Prac B+R oraz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zawartego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_Ref69115272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_Ref69077979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365D57"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w:t>
      </w:r>
    </w:p>
    <w:p w14:paraId="0A77FDD0" w14:textId="77777777" w:rsidR="009951B5" w:rsidRPr="00433679" w:rsidRDefault="009951B5" w:rsidP="00433679">
      <w:pPr>
        <w:pStyle w:val="Akapitzlist"/>
        <w:numPr>
          <w:ilvl w:val="1"/>
          <w:numId w:val="105"/>
        </w:numPr>
        <w:suppressAutoHyphens/>
        <w:spacing w:before="60" w:after="60"/>
        <w:ind w:left="851"/>
        <w:jc w:val="both"/>
        <w:rPr>
          <w:rFonts w:asciiTheme="minorHAnsi" w:eastAsiaTheme="minorEastAsia"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trwa okres ujęty w Planie Komercjalizacji, nie dłużej jednak niż </w:t>
      </w:r>
      <w:r w:rsidRPr="00433679">
        <w:rPr>
          <w:rFonts w:asciiTheme="minorHAnsi" w:eastAsia="Calibri" w:hAnsiTheme="minorHAnsi" w:cstheme="minorHAnsi"/>
          <w:color w:val="000000" w:themeColor="text1"/>
        </w:rPr>
        <w:t>piętnaście lat od zakończenia Etapu I</w:t>
      </w:r>
      <w:r w:rsidRPr="00433679">
        <w:rPr>
          <w:rFonts w:asciiTheme="minorHAnsi" w:eastAsia="Times New Roman" w:hAnsiTheme="minorHAnsi" w:cstheme="minorHAnsi"/>
          <w:color w:val="000000" w:themeColor="text1"/>
          <w:lang w:eastAsia="ar-SA"/>
        </w:rPr>
        <w:t>, oraz</w:t>
      </w:r>
    </w:p>
    <w:p w14:paraId="3850D8F9" w14:textId="605565C6"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terminowo (z dopuszczalnością każdorazowego opóźnienia wynoszącego nie więcej niż 14 dni) dostarcza NCBR raporty, o których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oraz</w:t>
      </w:r>
    </w:p>
    <w:p w14:paraId="10A09C15" w14:textId="57C91DC2"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realizuje zobowiązania związane z poddawaniem się audytowi wskazanemu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_Ref69115799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oraz</w:t>
      </w:r>
    </w:p>
    <w:p w14:paraId="7C907A03" w14:textId="77777777"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bookmarkStart w:id="416" w:name="_Ref69115509"/>
      <w:r w:rsidRPr="00433679">
        <w:rPr>
          <w:rFonts w:asciiTheme="minorHAnsi" w:eastAsia="Times New Roman" w:hAnsiTheme="minorHAnsi" w:cstheme="minorHAnsi"/>
          <w:color w:val="000000" w:themeColor="text1"/>
          <w:lang w:eastAsia="ar-SA"/>
        </w:rPr>
        <w:t>Wykonawca terminowo realizuje zobowiązania samodzielnie zaproponowane w ramach Planu Komercjalizacji przez Wykonawcę.</w:t>
      </w:r>
      <w:bookmarkEnd w:id="416"/>
    </w:p>
    <w:p w14:paraId="4DA5C19F" w14:textId="668E82DB" w:rsidR="009951B5" w:rsidRPr="00433679" w:rsidRDefault="009951B5" w:rsidP="00433679">
      <w:pPr>
        <w:pStyle w:val="Akapitzlist"/>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Jeśli wskutek rzeczywistej Komercjalizacji Wyników Prac B+R i Komercjalizacji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6B01C667" w14:textId="0B1739A3" w:rsidR="009951B5" w:rsidRPr="00433679"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bookmarkStart w:id="417" w:name="_Ref6911578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Skutki naruszenia warunków Wariantu B</w:t>
      </w:r>
      <w:r w:rsidRPr="00433679">
        <w:rPr>
          <w:rFonts w:asciiTheme="minorHAnsi" w:eastAsia="Times New Roman" w:hAnsiTheme="minorHAnsi" w:cstheme="minorHAnsi"/>
          <w:color w:val="000000" w:themeColor="text1"/>
          <w:lang w:eastAsia="ar-SA"/>
        </w:rPr>
        <w:t xml:space="preserve">] W razie naruszenia dowolnego z zobowiązań Wykonawcy wskazanych w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w:instrText>
      </w:r>
      <w:r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shd w:val="clear" w:color="auto" w:fill="E6E6E6"/>
          <w:lang w:eastAsia="ar-SA"/>
        </w:rPr>
        <w:t xml:space="preserve"> </w:t>
      </w:r>
      <w:r w:rsidRPr="00433679">
        <w:rPr>
          <w:rFonts w:asciiTheme="minorHAnsi" w:eastAsia="Times New Roman" w:hAnsiTheme="minorHAnsi" w:cstheme="minorHAnsi"/>
          <w:color w:val="000000" w:themeColor="text1"/>
          <w:lang w:eastAsia="ar-SA"/>
        </w:rPr>
        <w:t xml:space="preserve">od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shd w:val="clear" w:color="auto" w:fill="E6E6E6"/>
          <w:lang w:eastAsia="ar-SA"/>
        </w:rPr>
        <w:instrText xml:space="preserve"> REF _Ref69115506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shd w:val="clear" w:color="auto" w:fill="E6E6E6"/>
          <w:lang w:eastAsia="ar-SA"/>
        </w:rPr>
        <w:t>1)</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shd w:val="clear" w:color="auto" w:fill="E6E6E6"/>
          <w:lang w:eastAsia="ar-SA"/>
        </w:rPr>
        <w:instrText xml:space="preserve"> REF _Ref69115509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shd w:val="clear" w:color="auto" w:fill="E6E6E6"/>
          <w:lang w:eastAsia="ar-SA"/>
        </w:rPr>
        <w:t>5)</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postanowienia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w:instrText>
      </w:r>
      <w:r w:rsidR="0090300A" w:rsidRPr="00433679">
        <w:rPr>
          <w:rFonts w:asciiTheme="minorHAnsi" w:eastAsia="Times New Roman" w:hAnsiTheme="minorHAnsi" w:cstheme="minorHAnsi"/>
          <w:color w:val="000000" w:themeColor="text1"/>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oraz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_Ref69115799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wygasają, przez co zastosowanie ma od tego momentu w całym zakresie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następuje najpóźniej z chwilą doręczenia Wykonawcy pisma, o którym mowa w zdaniu pierwszym.</w:t>
      </w:r>
      <w:bookmarkEnd w:id="417"/>
    </w:p>
    <w:p w14:paraId="3E254EDC" w14:textId="77777777" w:rsidR="009951B5" w:rsidRPr="00433679" w:rsidRDefault="009951B5" w:rsidP="00433679">
      <w:pPr>
        <w:pStyle w:val="Akapitzlist"/>
        <w:numPr>
          <w:ilvl w:val="0"/>
          <w:numId w:val="105"/>
        </w:numPr>
        <w:suppressAutoHyphens/>
        <w:spacing w:before="60" w:after="60"/>
        <w:ind w:left="426" w:hanging="426"/>
        <w:jc w:val="both"/>
        <w:rPr>
          <w:rFonts w:asciiTheme="minorHAnsi" w:hAnsiTheme="minorHAnsi" w:cstheme="minorHAnsi"/>
          <w:color w:val="000000" w:themeColor="text1"/>
        </w:rPr>
      </w:pPr>
      <w:bookmarkStart w:id="418" w:name="_Ref6911578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Szczególne obowiązki raportowe w Wariancie B</w:t>
      </w:r>
      <w:r w:rsidRPr="00433679">
        <w:rPr>
          <w:rFonts w:asciiTheme="minorHAnsi" w:hAnsiTheme="minorHAnsi" w:cstheme="minorHAnsi"/>
          <w:color w:val="000000" w:themeColor="text1"/>
        </w:rPr>
        <w:t>] 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12 kolejnych miesięcy, począwszy od dnia zakończenia Prac B+R w ramach Umowy. Wykonawca będzie każdorazowo dostarczał NCBR raport w terminie 14 dni od dnia upływu danego dwunastomiesięcznego okresu, o którym mowa w zadaniu poprzedzającym.</w:t>
      </w:r>
      <w:bookmarkEnd w:id="418"/>
    </w:p>
    <w:p w14:paraId="384F2810" w14:textId="77777777" w:rsidR="009951B5" w:rsidRPr="00433679" w:rsidRDefault="009951B5" w:rsidP="00433679">
      <w:pPr>
        <w:pStyle w:val="Akapitzlist"/>
        <w:numPr>
          <w:ilvl w:val="0"/>
          <w:numId w:val="105"/>
        </w:numPr>
        <w:suppressAutoHyphens/>
        <w:spacing w:before="60" w:after="60"/>
        <w:ind w:left="426" w:hanging="426"/>
        <w:jc w:val="both"/>
        <w:rPr>
          <w:rFonts w:asciiTheme="minorHAnsi" w:hAnsiTheme="minorHAnsi" w:cstheme="minorHAnsi"/>
          <w:color w:val="000000" w:themeColor="text1"/>
        </w:rPr>
      </w:pPr>
      <w:bookmarkStart w:id="419" w:name="_Ref69115799"/>
      <w:r w:rsidRPr="00433679">
        <w:rPr>
          <w:rFonts w:asciiTheme="minorHAnsi" w:hAnsiTheme="minorHAnsi" w:cstheme="minorHAnsi"/>
          <w:color w:val="000000" w:themeColor="text1"/>
        </w:rPr>
        <w:lastRenderedPageBreak/>
        <w:t>[</w:t>
      </w:r>
      <w:r w:rsidRPr="00433679">
        <w:rPr>
          <w:rFonts w:asciiTheme="minorHAnsi" w:hAnsiTheme="minorHAnsi" w:cstheme="minorHAnsi"/>
          <w:b/>
          <w:bCs/>
          <w:color w:val="000000" w:themeColor="text1"/>
        </w:rPr>
        <w:t>Szczególny obowiązek audytowy w Wariancie B</w:t>
      </w:r>
      <w:r w:rsidRPr="00433679">
        <w:rPr>
          <w:rFonts w:asciiTheme="minorHAnsi" w:hAnsiTheme="minorHAnsi" w:cstheme="minorHAnsi"/>
          <w:color w:val="000000" w:themeColor="text1"/>
        </w:rPr>
        <w:t>] Wykonawca zobowiązuje się udostępnić, na każde żądanie NCBR, w terminie 7 dni 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14 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419"/>
    </w:p>
    <w:p w14:paraId="4FC0B4FE" w14:textId="3C1F9C6F" w:rsidR="009951B5" w:rsidRPr="00433679"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Postanowienie interpretacyjne</w:t>
      </w:r>
      <w:r w:rsidRPr="00433679">
        <w:rPr>
          <w:rFonts w:asciiTheme="minorHAnsi" w:eastAsia="Times New Roman" w:hAnsiTheme="minorHAnsi" w:cstheme="minorHAnsi"/>
          <w:color w:val="000000" w:themeColor="text1"/>
          <w:lang w:eastAsia="ar-SA"/>
        </w:rPr>
        <w:t xml:space="preserve">] Zawieszenie niektórych postanowień Umowy zgodnie z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nie wpływa na sposób liczenia innych terminów określonych w Umowie, które odwołują się do zawieszonych postanowień tj. terminy te są liczone jakby do zawieszenia tych postanowień nie doszło.</w:t>
      </w:r>
    </w:p>
    <w:p w14:paraId="2EEC638B" w14:textId="3799609C" w:rsidR="009951B5" w:rsidRPr="00433679" w:rsidDel="00812E73" w:rsidRDefault="00812E73" w:rsidP="00433679">
      <w:pPr>
        <w:pStyle w:val="Akapitzlist"/>
        <w:numPr>
          <w:ilvl w:val="0"/>
          <w:numId w:val="105"/>
        </w:numPr>
        <w:suppressAutoHyphens/>
        <w:spacing w:before="60" w:after="60"/>
        <w:ind w:left="426" w:hanging="426"/>
        <w:jc w:val="both"/>
        <w:rPr>
          <w:del w:id="420" w:author="Autor"/>
          <w:rFonts w:asciiTheme="minorHAnsi" w:eastAsia="Times New Roman" w:hAnsiTheme="minorHAnsi" w:cstheme="minorHAnsi"/>
          <w:color w:val="000000" w:themeColor="text1"/>
          <w:lang w:eastAsia="ar-SA"/>
        </w:rPr>
      </w:pPr>
      <w:bookmarkStart w:id="421" w:name="_Ref62657837"/>
      <w:ins w:id="422" w:author="Autor">
        <w:r w:rsidRPr="00433679" w:rsidDel="00812E73">
          <w:rPr>
            <w:rFonts w:asciiTheme="minorHAnsi" w:eastAsia="Times New Roman" w:hAnsiTheme="minorHAnsi" w:cstheme="minorHAnsi"/>
            <w:color w:val="000000" w:themeColor="text1"/>
            <w:lang w:eastAsia="ar-SA"/>
          </w:rPr>
          <w:t xml:space="preserve"> </w:t>
        </w:r>
      </w:ins>
      <w:del w:id="423" w:author="Autor">
        <w:r w:rsidR="009951B5" w:rsidRPr="00433679" w:rsidDel="00812E73">
          <w:rPr>
            <w:rFonts w:asciiTheme="minorHAnsi" w:eastAsia="Times New Roman" w:hAnsiTheme="minorHAnsi" w:cstheme="minorHAnsi"/>
            <w:color w:val="000000" w:themeColor="text1"/>
            <w:lang w:eastAsia="ar-SA"/>
          </w:rPr>
          <w:delText>[</w:delText>
        </w:r>
        <w:r w:rsidR="009951B5" w:rsidRPr="00433679" w:rsidDel="00812E73">
          <w:rPr>
            <w:rFonts w:asciiTheme="minorHAnsi" w:eastAsia="Times New Roman" w:hAnsiTheme="minorHAnsi" w:cstheme="minorHAnsi"/>
            <w:b/>
            <w:bCs/>
            <w:color w:val="000000" w:themeColor="text1"/>
            <w:lang w:eastAsia="ar-SA"/>
          </w:rPr>
          <w:delText>Licencja na potrzeby oceny Wyników Prac Etapu</w:delText>
        </w:r>
        <w:r w:rsidR="009951B5" w:rsidRPr="00433679" w:rsidDel="00812E73">
          <w:rPr>
            <w:rFonts w:asciiTheme="minorHAnsi" w:eastAsia="Times New Roman" w:hAnsiTheme="minorHAnsi" w:cstheme="minorHAnsi"/>
            <w:color w:val="000000" w:themeColor="text1"/>
            <w:lang w:eastAsia="ar-SA"/>
          </w:rPr>
          <w:delText xml:space="preserve">] Niezależnie od licencji wskazanej w </w:delText>
        </w:r>
        <w:r w:rsidR="009951B5" w:rsidRPr="00433679" w:rsidDel="00812E73">
          <w:rPr>
            <w:rFonts w:asciiTheme="minorHAnsi" w:eastAsia="Times New Roman" w:hAnsiTheme="minorHAnsi" w:cstheme="minorHAnsi"/>
            <w:color w:val="000000" w:themeColor="text1"/>
            <w:lang w:eastAsia="ar-SA"/>
          </w:rPr>
          <w:fldChar w:fldCharType="begin"/>
        </w:r>
        <w:r w:rsidR="009951B5" w:rsidRPr="00433679" w:rsidDel="00812E73">
          <w:rPr>
            <w:rFonts w:asciiTheme="minorHAnsi" w:eastAsia="Times New Roman" w:hAnsiTheme="minorHAnsi" w:cstheme="minorHAnsi"/>
            <w:color w:val="000000" w:themeColor="text1"/>
            <w:lang w:eastAsia="ar-SA"/>
          </w:rPr>
          <w:delInstrText xml:space="preserve"> REF _Ref69115914 \n \h  \* MERGEFORMAT </w:delInstrText>
        </w:r>
        <w:r w:rsidR="009951B5" w:rsidRPr="00433679" w:rsidDel="00812E73">
          <w:rPr>
            <w:rFonts w:asciiTheme="minorHAnsi" w:eastAsia="Times New Roman" w:hAnsiTheme="minorHAnsi" w:cstheme="minorHAnsi"/>
            <w:color w:val="000000" w:themeColor="text1"/>
            <w:lang w:eastAsia="ar-SA"/>
          </w:rPr>
        </w:r>
        <w:r w:rsidR="009951B5" w:rsidRPr="00433679" w:rsidDel="00812E73">
          <w:rPr>
            <w:rFonts w:asciiTheme="minorHAnsi" w:eastAsia="Times New Roman" w:hAnsiTheme="minorHAnsi" w:cstheme="minorHAnsi"/>
            <w:color w:val="000000" w:themeColor="text1"/>
            <w:lang w:eastAsia="ar-SA"/>
          </w:rPr>
          <w:fldChar w:fldCharType="separate"/>
        </w:r>
        <w:r w:rsidR="0071785C" w:rsidRPr="00433679" w:rsidDel="00812E73">
          <w:rPr>
            <w:rFonts w:asciiTheme="minorHAnsi" w:eastAsia="Times New Roman" w:hAnsiTheme="minorHAnsi" w:cstheme="minorHAnsi"/>
            <w:color w:val="000000" w:themeColor="text1"/>
            <w:lang w:eastAsia="ar-SA"/>
          </w:rPr>
          <w:delText>ART. 28</w:delText>
        </w:r>
        <w:r w:rsidR="009951B5" w:rsidRPr="00433679" w:rsidDel="00812E73">
          <w:rPr>
            <w:rFonts w:asciiTheme="minorHAnsi" w:eastAsia="Times New Roman" w:hAnsiTheme="minorHAnsi" w:cstheme="minorHAnsi"/>
            <w:color w:val="000000" w:themeColor="text1"/>
            <w:lang w:eastAsia="ar-SA"/>
          </w:rPr>
          <w:fldChar w:fldCharType="end"/>
        </w:r>
        <w:r w:rsidR="009951B5" w:rsidRPr="00433679" w:rsidDel="00812E73">
          <w:rPr>
            <w:rFonts w:asciiTheme="minorHAnsi" w:eastAsia="Times New Roman" w:hAnsiTheme="minorHAnsi" w:cstheme="minorHAnsi"/>
            <w:color w:val="000000" w:themeColor="text1"/>
            <w:lang w:eastAsia="ar-SA"/>
          </w:rPr>
          <w:delText xml:space="preserve"> </w:delText>
        </w:r>
        <w:r w:rsidR="009951B5" w:rsidRPr="00433679" w:rsidDel="00812E73">
          <w:rPr>
            <w:rFonts w:asciiTheme="minorHAnsi" w:eastAsia="Times New Roman" w:hAnsiTheme="minorHAnsi" w:cstheme="minorHAnsi"/>
            <w:color w:val="000000" w:themeColor="text1"/>
            <w:lang w:eastAsia="ar-SA"/>
          </w:rPr>
          <w:fldChar w:fldCharType="begin"/>
        </w:r>
        <w:r w:rsidR="009951B5" w:rsidRPr="00433679" w:rsidDel="00812E73">
          <w:rPr>
            <w:rFonts w:asciiTheme="minorHAnsi" w:eastAsia="Times New Roman" w:hAnsiTheme="minorHAnsi" w:cstheme="minorHAnsi"/>
            <w:color w:val="000000" w:themeColor="text1"/>
            <w:lang w:eastAsia="ar-SA"/>
          </w:rPr>
          <w:delInstrText xml:space="preserve"> REF _Ref69109617 \n \h  \* MERGEFORMAT </w:delInstrText>
        </w:r>
        <w:r w:rsidR="009951B5" w:rsidRPr="00433679" w:rsidDel="00812E73">
          <w:rPr>
            <w:rFonts w:asciiTheme="minorHAnsi" w:eastAsia="Times New Roman" w:hAnsiTheme="minorHAnsi" w:cstheme="minorHAnsi"/>
            <w:color w:val="000000" w:themeColor="text1"/>
            <w:lang w:eastAsia="ar-SA"/>
          </w:rPr>
        </w:r>
        <w:r w:rsidR="009951B5" w:rsidRPr="00433679" w:rsidDel="00812E73">
          <w:rPr>
            <w:rFonts w:asciiTheme="minorHAnsi" w:eastAsia="Times New Roman" w:hAnsiTheme="minorHAnsi" w:cstheme="minorHAnsi"/>
            <w:color w:val="000000" w:themeColor="text1"/>
            <w:lang w:eastAsia="ar-SA"/>
          </w:rPr>
          <w:fldChar w:fldCharType="separate"/>
        </w:r>
        <w:r w:rsidR="0071785C" w:rsidRPr="00433679" w:rsidDel="00812E73">
          <w:rPr>
            <w:rFonts w:asciiTheme="minorHAnsi" w:eastAsia="Times New Roman" w:hAnsiTheme="minorHAnsi" w:cstheme="minorHAnsi"/>
            <w:color w:val="000000" w:themeColor="text1"/>
            <w:lang w:eastAsia="ar-SA"/>
          </w:rPr>
          <w:delText>§21</w:delText>
        </w:r>
        <w:r w:rsidR="009951B5" w:rsidRPr="00433679" w:rsidDel="00812E73">
          <w:rPr>
            <w:rFonts w:asciiTheme="minorHAnsi" w:eastAsia="Times New Roman" w:hAnsiTheme="minorHAnsi" w:cstheme="minorHAnsi"/>
            <w:color w:val="000000" w:themeColor="text1"/>
            <w:lang w:eastAsia="ar-SA"/>
          </w:rPr>
          <w:fldChar w:fldCharType="end"/>
        </w:r>
        <w:r w:rsidR="009951B5" w:rsidRPr="00433679" w:rsidDel="00812E73">
          <w:rPr>
            <w:rFonts w:asciiTheme="minorHAnsi" w:eastAsia="Times New Roman" w:hAnsiTheme="minorHAnsi" w:cstheme="minorHAnsi"/>
            <w:color w:val="000000" w:themeColor="text1"/>
            <w:lang w:eastAsia="ar-SA"/>
          </w:rPr>
          <w:delText>, Wykonawca z chwilą udostępnienia NCBR jakiegokolwiek Wyniku Prac B+R</w:delText>
        </w:r>
        <w:r w:rsidR="009D405D" w:rsidRPr="00433679" w:rsidDel="00812E73">
          <w:rPr>
            <w:rFonts w:asciiTheme="minorHAnsi" w:eastAsia="Times New Roman" w:hAnsiTheme="minorHAnsi" w:cstheme="minorHAnsi"/>
            <w:color w:val="000000" w:themeColor="text1"/>
            <w:lang w:eastAsia="ar-SA"/>
          </w:rPr>
          <w:delText xml:space="preserve"> </w:delText>
        </w:r>
        <w:r w:rsidR="009951B5" w:rsidRPr="00433679" w:rsidDel="00812E73">
          <w:rPr>
            <w:rFonts w:asciiTheme="minorHAnsi" w:eastAsia="Times New Roman" w:hAnsiTheme="minorHAnsi" w:cstheme="minorHAnsi"/>
            <w:color w:val="000000" w:themeColor="text1"/>
            <w:lang w:eastAsia="ar-SA"/>
          </w:rPr>
          <w:delTex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delText>
        </w:r>
        <w:r w:rsidR="009951B5" w:rsidRPr="00433679" w:rsidDel="00812E73">
          <w:rPr>
            <w:rFonts w:asciiTheme="minorHAnsi" w:hAnsiTheme="minorHAnsi" w:cstheme="minorHAnsi"/>
            <w:color w:val="000000" w:themeColor="text1"/>
          </w:rPr>
          <w:delText xml:space="preserve">w ramach Wynagrodzenia Podstawowego za realizację danego Etapu, o którym mowa w </w:delText>
        </w:r>
        <w:r w:rsidR="009951B5" w:rsidRPr="00433679" w:rsidDel="00812E73">
          <w:rPr>
            <w:rFonts w:asciiTheme="minorHAnsi" w:hAnsiTheme="minorHAnsi" w:cstheme="minorHAnsi"/>
            <w:color w:val="000000" w:themeColor="text1"/>
            <w:shd w:val="clear" w:color="auto" w:fill="E6E6E6"/>
          </w:rPr>
          <w:fldChar w:fldCharType="begin"/>
        </w:r>
        <w:r w:rsidR="009951B5" w:rsidRPr="00433679" w:rsidDel="00812E73">
          <w:rPr>
            <w:rFonts w:asciiTheme="minorHAnsi" w:hAnsiTheme="minorHAnsi" w:cstheme="minorHAnsi"/>
            <w:color w:val="000000" w:themeColor="text1"/>
          </w:rPr>
          <w:delInstrText xml:space="preserve"> REF _Ref479976521 \n \h  \* MERGEFORMAT </w:delInstrText>
        </w:r>
        <w:r w:rsidR="009951B5" w:rsidRPr="00433679" w:rsidDel="00812E73">
          <w:rPr>
            <w:rFonts w:asciiTheme="minorHAnsi" w:hAnsiTheme="minorHAnsi" w:cstheme="minorHAnsi"/>
            <w:color w:val="000000" w:themeColor="text1"/>
            <w:shd w:val="clear" w:color="auto" w:fill="E6E6E6"/>
          </w:rPr>
        </w:r>
        <w:r w:rsidR="009951B5" w:rsidRPr="00433679" w:rsidDel="00812E73">
          <w:rPr>
            <w:rFonts w:asciiTheme="minorHAnsi" w:hAnsiTheme="minorHAnsi" w:cstheme="minorHAnsi"/>
            <w:color w:val="000000" w:themeColor="text1"/>
            <w:shd w:val="clear" w:color="auto" w:fill="E6E6E6"/>
          </w:rPr>
          <w:fldChar w:fldCharType="separate"/>
        </w:r>
        <w:r w:rsidR="0071785C" w:rsidRPr="00433679" w:rsidDel="00812E73">
          <w:rPr>
            <w:rFonts w:asciiTheme="minorHAnsi" w:hAnsiTheme="minorHAnsi" w:cstheme="minorHAnsi"/>
            <w:color w:val="000000" w:themeColor="text1"/>
          </w:rPr>
          <w:delText>ART. 23</w:delText>
        </w:r>
        <w:r w:rsidR="009951B5" w:rsidRPr="00433679" w:rsidDel="00812E73">
          <w:rPr>
            <w:rFonts w:asciiTheme="minorHAnsi" w:hAnsiTheme="minorHAnsi" w:cstheme="minorHAnsi"/>
            <w:color w:val="000000" w:themeColor="text1"/>
            <w:shd w:val="clear" w:color="auto" w:fill="E6E6E6"/>
          </w:rPr>
          <w:fldChar w:fldCharType="end"/>
        </w:r>
        <w:r w:rsidR="009951B5" w:rsidRPr="00433679" w:rsidDel="00812E73">
          <w:rPr>
            <w:rFonts w:asciiTheme="minorHAnsi" w:eastAsia="Times New Roman" w:hAnsiTheme="minorHAnsi" w:cstheme="minorHAnsi"/>
            <w:color w:val="000000" w:themeColor="text1"/>
            <w:lang w:eastAsia="ar-SA"/>
          </w:rPr>
          <w:delText>, licencji na korzystanie z Wyników Prac B+R</w:delText>
        </w:r>
        <w:r w:rsidR="009D405D" w:rsidRPr="00433679" w:rsidDel="00812E73">
          <w:rPr>
            <w:rFonts w:asciiTheme="minorHAnsi" w:eastAsia="Times New Roman" w:hAnsiTheme="minorHAnsi" w:cstheme="minorHAnsi"/>
            <w:color w:val="000000" w:themeColor="text1"/>
            <w:lang w:eastAsia="ar-SA"/>
          </w:rPr>
          <w:delText xml:space="preserve"> </w:delText>
        </w:r>
        <w:r w:rsidR="009951B5" w:rsidRPr="00433679" w:rsidDel="00812E73">
          <w:rPr>
            <w:rFonts w:asciiTheme="minorHAnsi" w:eastAsia="Times New Roman" w:hAnsiTheme="minorHAnsi" w:cstheme="minorHAnsi"/>
            <w:color w:val="000000" w:themeColor="text1"/>
            <w:lang w:eastAsia="ar-SA"/>
          </w:rPr>
          <w:delText xml:space="preserve">powstałych w danym Etapie oraz przedmiotów Background IP wykorzystanych w danym Etapie, </w:delText>
        </w:r>
        <w:r w:rsidR="009951B5" w:rsidRPr="00433679" w:rsidDel="00812E73">
          <w:rPr>
            <w:rFonts w:asciiTheme="minorHAnsi" w:eastAsia="Times New Roman" w:hAnsiTheme="minorHAnsi" w:cstheme="minorHAnsi"/>
            <w:b/>
            <w:bCs/>
            <w:color w:val="000000" w:themeColor="text1"/>
            <w:lang w:eastAsia="ar-SA"/>
          </w:rPr>
          <w:delText>jednakże wyłącznie w celu wykonywania Umowy, a w tym weryfikacji prawidłowego wykonywania Umowy przez Wykonawcę</w:delText>
        </w:r>
        <w:r w:rsidR="009951B5" w:rsidRPr="00433679" w:rsidDel="00812E73">
          <w:rPr>
            <w:rFonts w:asciiTheme="minorHAnsi" w:eastAsia="Times New Roman" w:hAnsiTheme="minorHAnsi" w:cstheme="minorHAnsi"/>
            <w:color w:val="000000" w:themeColor="text1"/>
            <w:lang w:eastAsia="ar-SA"/>
          </w:rPr>
          <w:delText xml:space="preserve"> (w szczególności w zakresie umożliwiającym NCBR dokonanie Odbiorów Etapów i </w:delText>
        </w:r>
        <w:r w:rsidR="009951B5" w:rsidRPr="00433679" w:rsidDel="00812E73">
          <w:rPr>
            <w:rFonts w:asciiTheme="minorHAnsi" w:hAnsiTheme="minorHAnsi" w:cstheme="minorHAnsi"/>
            <w:color w:val="000000" w:themeColor="text1"/>
          </w:rPr>
          <w:delText>przeprowadzenie testów oraz Demonstratora). NCBR jest uprawnione do upoważniania podmiotów trzecich, którymi się posługuje w tych czynnościach, do korzystania z Wyników Prac B+R</w:delText>
        </w:r>
        <w:r w:rsidR="009D405D" w:rsidRPr="00433679" w:rsidDel="00812E73">
          <w:rPr>
            <w:rFonts w:asciiTheme="minorHAnsi" w:hAnsiTheme="minorHAnsi" w:cstheme="minorHAnsi"/>
            <w:color w:val="000000" w:themeColor="text1"/>
          </w:rPr>
          <w:delText xml:space="preserve"> </w:delText>
        </w:r>
        <w:r w:rsidR="009951B5" w:rsidRPr="00433679" w:rsidDel="00812E73">
          <w:rPr>
            <w:rFonts w:asciiTheme="minorHAnsi" w:hAnsiTheme="minorHAnsi" w:cstheme="minorHAnsi"/>
            <w:color w:val="000000" w:themeColor="text1"/>
          </w:rPr>
          <w:delText xml:space="preserve">i Background IP, w celach wskazanych w zdaniu poprzedzającym. </w:delText>
        </w:r>
        <w:r w:rsidR="009951B5" w:rsidRPr="00433679" w:rsidDel="00812E73">
          <w:rPr>
            <w:rFonts w:asciiTheme="minorHAnsi" w:eastAsia="Times New Roman" w:hAnsiTheme="minorHAnsi" w:cstheme="minorHAnsi"/>
            <w:color w:val="000000" w:themeColor="text1"/>
            <w:lang w:eastAsia="ar-SA"/>
          </w:rPr>
          <w:delText>W celu usunięcia wątpliwości Strony wskazują, że NCBR poza zakresem wskazanym w dwóch zdaniach poprzedzających, nie jest uprawnione do korzystania z Background IP ani do udzielania sublicencji na korzystanie z niego.</w:delText>
        </w:r>
        <w:bookmarkEnd w:id="421"/>
      </w:del>
    </w:p>
    <w:p w14:paraId="3DB39B38" w14:textId="46696102" w:rsidR="009951B5" w:rsidRPr="00433679" w:rsidDel="00812E73" w:rsidRDefault="009951B5" w:rsidP="00433679">
      <w:pPr>
        <w:pStyle w:val="Akapitzlist"/>
        <w:numPr>
          <w:ilvl w:val="0"/>
          <w:numId w:val="105"/>
        </w:numPr>
        <w:suppressAutoHyphens/>
        <w:spacing w:before="60" w:after="60"/>
        <w:ind w:left="426" w:hanging="426"/>
        <w:jc w:val="both"/>
        <w:rPr>
          <w:del w:id="424" w:author="Autor"/>
          <w:rFonts w:asciiTheme="minorHAnsi" w:eastAsia="Times New Roman" w:hAnsiTheme="minorHAnsi" w:cstheme="minorHAnsi"/>
          <w:color w:val="000000" w:themeColor="text1"/>
          <w:lang w:eastAsia="ar-SA"/>
        </w:rPr>
      </w:pPr>
      <w:del w:id="425" w:author="Autor">
        <w:r w:rsidRPr="00433679" w:rsidDel="00812E73">
          <w:rPr>
            <w:rFonts w:asciiTheme="minorHAnsi" w:eastAsia="Times New Roman" w:hAnsiTheme="minorHAnsi" w:cstheme="minorHAnsi"/>
            <w:color w:val="000000" w:themeColor="text1"/>
            <w:lang w:eastAsia="ar-SA"/>
          </w:rPr>
          <w:delText>[</w:delText>
        </w:r>
        <w:r w:rsidRPr="00433679" w:rsidDel="00812E73">
          <w:rPr>
            <w:rFonts w:asciiTheme="minorHAnsi" w:eastAsia="Times New Roman" w:hAnsiTheme="minorHAnsi" w:cstheme="minorHAnsi"/>
            <w:b/>
            <w:bCs/>
            <w:color w:val="000000" w:themeColor="text1"/>
            <w:lang w:eastAsia="ar-SA"/>
          </w:rPr>
          <w:delText>Nośniki</w:delText>
        </w:r>
        <w:r w:rsidRPr="00433679" w:rsidDel="00812E73">
          <w:rPr>
            <w:rFonts w:asciiTheme="minorHAnsi" w:eastAsia="Times New Roman" w:hAnsiTheme="minorHAnsi" w:cstheme="minorHAnsi"/>
            <w:color w:val="000000" w:themeColor="text1"/>
            <w:lang w:eastAsia="ar-SA"/>
          </w:rPr>
          <w:delText>] W przypadku, gdy W</w:delText>
        </w:r>
        <w:r w:rsidRPr="00433679" w:rsidDel="00812E73">
          <w:rPr>
            <w:rFonts w:asciiTheme="minorHAnsi" w:hAnsiTheme="minorHAnsi" w:cstheme="minorHAnsi"/>
            <w:color w:val="000000" w:themeColor="text1"/>
          </w:rPr>
          <w:delText>ynik Prac B+R lub przedmiot Background IP</w:delText>
        </w:r>
        <w:r w:rsidRPr="00433679" w:rsidDel="00812E73">
          <w:rPr>
            <w:rFonts w:asciiTheme="minorHAnsi" w:eastAsia="Times New Roman" w:hAnsiTheme="minorHAnsi" w:cstheme="minorHAnsi"/>
            <w:color w:val="000000" w:themeColor="text1"/>
            <w:lang w:eastAsia="ar-SA"/>
          </w:rPr>
          <w:delText xml:space="preserve"> zostaną przekazane NCBR na nośniku, na którym je utrwalono, w szczególności na nośniku elektronicznym (płyta CD, DVD, tzw. pendrive itp.) wraz z przekazaniem NCBR danego nośnika, przechodzi nieodpłatnie na NCBR prawo własności tego nośnika.</w:delText>
        </w:r>
      </w:del>
    </w:p>
    <w:p w14:paraId="2E569760" w14:textId="007585C4" w:rsidR="009951B5" w:rsidRPr="00433679" w:rsidDel="00812E73" w:rsidRDefault="009951B5" w:rsidP="00433679">
      <w:pPr>
        <w:pStyle w:val="Akapitzlist"/>
        <w:numPr>
          <w:ilvl w:val="0"/>
          <w:numId w:val="105"/>
        </w:numPr>
        <w:suppressAutoHyphens/>
        <w:spacing w:before="60" w:after="60"/>
        <w:ind w:left="426" w:hanging="426"/>
        <w:jc w:val="both"/>
        <w:rPr>
          <w:del w:id="426" w:author="Autor"/>
          <w:rFonts w:asciiTheme="minorHAnsi" w:eastAsia="Times New Roman" w:hAnsiTheme="minorHAnsi" w:cstheme="minorHAnsi"/>
          <w:color w:val="000000" w:themeColor="text1"/>
          <w:lang w:eastAsia="ar-SA"/>
        </w:rPr>
      </w:pPr>
      <w:del w:id="427" w:author="Autor">
        <w:r w:rsidRPr="00433679" w:rsidDel="00812E73">
          <w:rPr>
            <w:rFonts w:asciiTheme="minorHAnsi" w:eastAsia="Times New Roman" w:hAnsiTheme="minorHAnsi" w:cstheme="minorHAnsi"/>
            <w:color w:val="000000" w:themeColor="text1"/>
            <w:lang w:eastAsia="ar-SA"/>
          </w:rPr>
          <w:delText>[</w:delText>
        </w:r>
        <w:r w:rsidRPr="00433679" w:rsidDel="00812E73">
          <w:rPr>
            <w:rFonts w:asciiTheme="minorHAnsi" w:eastAsia="Times New Roman" w:hAnsiTheme="minorHAnsi" w:cstheme="minorHAnsi"/>
            <w:b/>
            <w:bCs/>
            <w:color w:val="000000" w:themeColor="text1"/>
            <w:lang w:eastAsia="ar-SA"/>
          </w:rPr>
          <w:delText>Czas trwania szczególnej licencji</w:delText>
        </w:r>
        <w:r w:rsidRPr="00433679" w:rsidDel="00812E73">
          <w:rPr>
            <w:rFonts w:asciiTheme="minorHAnsi" w:eastAsia="Times New Roman" w:hAnsiTheme="minorHAnsi" w:cstheme="minorHAnsi"/>
            <w:color w:val="000000" w:themeColor="text1"/>
            <w:lang w:eastAsia="ar-SA"/>
          </w:rPr>
          <w:delText xml:space="preserve">] Licencja wskazana w </w:delText>
        </w:r>
        <w:r w:rsidRPr="00433679" w:rsidDel="00812E73">
          <w:rPr>
            <w:rFonts w:asciiTheme="minorHAnsi" w:eastAsia="Times New Roman" w:hAnsiTheme="minorHAnsi" w:cstheme="minorHAnsi"/>
            <w:color w:val="000000" w:themeColor="text1"/>
            <w:lang w:eastAsia="ar-SA"/>
          </w:rPr>
          <w:fldChar w:fldCharType="begin"/>
        </w:r>
        <w:r w:rsidRPr="00433679" w:rsidDel="00812E73">
          <w:rPr>
            <w:rFonts w:asciiTheme="minorHAnsi" w:eastAsia="Times New Roman" w:hAnsiTheme="minorHAnsi" w:cstheme="minorHAnsi"/>
            <w:color w:val="000000" w:themeColor="text1"/>
            <w:lang w:eastAsia="ar-SA"/>
          </w:rPr>
          <w:delInstrText xml:space="preserve"> REF _Ref62657837 \n \h  \* MERGEFORMAT </w:delInstrText>
        </w:r>
        <w:r w:rsidRPr="00433679" w:rsidDel="00812E73">
          <w:rPr>
            <w:rFonts w:asciiTheme="minorHAnsi" w:eastAsia="Times New Roman" w:hAnsiTheme="minorHAnsi" w:cstheme="minorHAnsi"/>
            <w:color w:val="000000" w:themeColor="text1"/>
            <w:lang w:eastAsia="ar-SA"/>
          </w:rPr>
        </w:r>
        <w:r w:rsidRPr="00433679" w:rsidDel="00812E73">
          <w:rPr>
            <w:rFonts w:asciiTheme="minorHAnsi" w:eastAsia="Times New Roman" w:hAnsiTheme="minorHAnsi" w:cstheme="minorHAnsi"/>
            <w:color w:val="000000" w:themeColor="text1"/>
            <w:lang w:eastAsia="ar-SA"/>
          </w:rPr>
          <w:fldChar w:fldCharType="separate"/>
        </w:r>
        <w:r w:rsidR="0071785C" w:rsidRPr="00433679" w:rsidDel="00812E73">
          <w:rPr>
            <w:rFonts w:asciiTheme="minorHAnsi" w:eastAsia="Times New Roman" w:hAnsiTheme="minorHAnsi" w:cstheme="minorHAnsi"/>
            <w:color w:val="000000" w:themeColor="text1"/>
            <w:lang w:eastAsia="ar-SA"/>
          </w:rPr>
          <w:delText>§8</w:delText>
        </w:r>
        <w:r w:rsidRPr="00433679" w:rsidDel="00812E73">
          <w:rPr>
            <w:rFonts w:asciiTheme="minorHAnsi" w:eastAsia="Times New Roman" w:hAnsiTheme="minorHAnsi" w:cstheme="minorHAnsi"/>
            <w:color w:val="000000" w:themeColor="text1"/>
            <w:lang w:eastAsia="ar-SA"/>
          </w:rPr>
          <w:fldChar w:fldCharType="end"/>
        </w:r>
        <w:r w:rsidRPr="00433679" w:rsidDel="00812E73">
          <w:rPr>
            <w:rFonts w:asciiTheme="minorHAnsi" w:eastAsia="Times New Roman" w:hAnsiTheme="minorHAnsi" w:cstheme="minorHAnsi"/>
            <w:color w:val="000000" w:themeColor="text1"/>
            <w:lang w:eastAsia="ar-SA"/>
          </w:rPr>
          <w:delText xml:space="preserve"> jest udzielona NCBR na czas określony, do czasu uzyskania przez Wykonawcę Wyniku Negatywnego lub Wyniku Pozytywnego Końcowego zgodnie z Harmonogramem Przedsięwzięcia, z zastrzeżeniem postanowień dotyczących jego zmiany.</w:delText>
        </w:r>
        <w:r w:rsidR="00E342E8" w:rsidRPr="00433679" w:rsidDel="00812E73">
          <w:rPr>
            <w:rFonts w:asciiTheme="minorHAnsi" w:eastAsia="Times New Roman" w:hAnsiTheme="minorHAnsi" w:cstheme="minorHAnsi"/>
            <w:color w:val="000000" w:themeColor="text1"/>
            <w:lang w:eastAsia="ar-SA"/>
          </w:rPr>
          <w:delText xml:space="preserve"> </w:delText>
        </w:r>
        <w:r w:rsidRPr="00433679" w:rsidDel="00812E73">
          <w:rPr>
            <w:rFonts w:asciiTheme="minorHAnsi" w:eastAsia="Times New Roman" w:hAnsiTheme="minorHAnsi" w:cstheme="minorHAnsi"/>
            <w:color w:val="000000" w:themeColor="text1"/>
            <w:lang w:eastAsia="ar-SA"/>
          </w:rPr>
          <w:delText>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delText>
        </w:r>
      </w:del>
    </w:p>
    <w:p w14:paraId="4AFA0428" w14:textId="6604A98D" w:rsidR="009951B5" w:rsidRPr="00433679"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Dodatkowe postanowienie interpretacyjne</w:t>
      </w:r>
      <w:r w:rsidRPr="00433679">
        <w:rPr>
          <w:rFonts w:asciiTheme="minorHAnsi" w:hAnsiTheme="minorHAnsi" w:cstheme="minorHAnsi"/>
          <w:color w:val="000000" w:themeColor="text1"/>
        </w:rPr>
        <w:t>] Dla uniknięcia wątpliwości tak długo jak Wykonawca realizuje Wariant B zgodnie z Umową,</w:t>
      </w:r>
      <w:r w:rsidRPr="00433679">
        <w:rPr>
          <w:rFonts w:asciiTheme="minorHAnsi" w:eastAsia="Times New Roman" w:hAnsiTheme="minorHAnsi" w:cstheme="minorHAnsi"/>
          <w:color w:val="000000" w:themeColor="text1"/>
          <w:lang w:eastAsia="ar-SA"/>
        </w:rPr>
        <w:t xml:space="preserve"> to jest trwają nieprzerwanie okoliczności </w:t>
      </w:r>
      <w:r w:rsidRPr="00433679">
        <w:rPr>
          <w:rFonts w:asciiTheme="minorHAnsi" w:eastAsia="Times New Roman" w:hAnsiTheme="minorHAnsi" w:cstheme="minorHAnsi"/>
          <w:color w:val="000000" w:themeColor="text1"/>
          <w:lang w:eastAsia="ar-SA"/>
        </w:rPr>
        <w:lastRenderedPageBreak/>
        <w:t xml:space="preserve">wskazane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_Ref69116245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29</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i Wykonawca nie dokonał zwrotu Kapitału </w:t>
      </w:r>
      <w:r w:rsidR="00E342E8" w:rsidRPr="00433679">
        <w:rPr>
          <w:rFonts w:asciiTheme="minorHAnsi" w:eastAsia="Times New Roman" w:hAnsiTheme="minorHAnsi" w:cstheme="minorHAnsi"/>
          <w:color w:val="000000" w:themeColor="text1"/>
          <w:lang w:eastAsia="ar-SA"/>
        </w:rPr>
        <w:t xml:space="preserve">Zwrotu </w:t>
      </w:r>
      <w:r w:rsidRPr="00433679">
        <w:rPr>
          <w:rFonts w:asciiTheme="minorHAnsi" w:eastAsia="Times New Roman" w:hAnsiTheme="minorHAnsi" w:cstheme="minorHAnsi"/>
          <w:color w:val="000000" w:themeColor="text1"/>
          <w:lang w:eastAsia="ar-SA"/>
        </w:rPr>
        <w:t xml:space="preserve">Docelowego, Wykonawca jest uprawniony, bez konieczności uzyskiwania zgody NCBR i informowania NCBR o tym, ustalać samodzielnie, według własnego uznania, z wyłączeniem w/w zasad </w:t>
      </w:r>
      <w:r w:rsidRPr="00433679">
        <w:rPr>
          <w:rFonts w:asciiTheme="minorHAnsi" w:hAnsiTheme="minorHAnsi" w:cstheme="minorHAnsi"/>
          <w:color w:val="000000" w:themeColor="text1"/>
        </w:rPr>
        <w:t>wynagrodzenia z tytułu Komercjalizacji Wyników Prac B+R 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na niezbędne do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Background IP (jeśli wyraźne postanowienia tego artykułu zobowiązują Wykonawcę do udzielania takich licencji).</w:t>
      </w:r>
    </w:p>
    <w:p w14:paraId="747E5AE7" w14:textId="5AD5F233" w:rsidR="009951B5" w:rsidRPr="00812E73" w:rsidRDefault="009951B5" w:rsidP="00433679">
      <w:pPr>
        <w:pStyle w:val="Akapitzlist"/>
        <w:numPr>
          <w:ilvl w:val="0"/>
          <w:numId w:val="105"/>
        </w:numPr>
        <w:suppressAutoHyphens/>
        <w:spacing w:before="60" w:after="60"/>
        <w:ind w:left="426" w:hanging="426"/>
        <w:jc w:val="both"/>
        <w:rPr>
          <w:ins w:id="428" w:author="Auto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Z zastrzeżeniem wyraźnie odmiennych postanowień tego artykułu, jego postanowienia wiążą Strony przez okres trwania Etapu I i 15 dalszych lat po jego zakończeniu (tj. od publikacji Listy Rankingowej Etapu I).</w:t>
      </w:r>
    </w:p>
    <w:p w14:paraId="5CB96D76" w14:textId="77777777" w:rsidR="00812E73" w:rsidRPr="00812E73" w:rsidRDefault="00812E73" w:rsidP="00812E73">
      <w:pPr>
        <w:suppressAutoHyphens/>
        <w:spacing w:before="60" w:after="60"/>
        <w:jc w:val="both"/>
        <w:rPr>
          <w:rFonts w:asciiTheme="minorHAnsi" w:eastAsia="Times New Roman" w:hAnsiTheme="minorHAnsi" w:cstheme="minorHAnsi"/>
          <w:color w:val="000000" w:themeColor="text1"/>
          <w:lang w:eastAsia="ar-SA"/>
        </w:rPr>
      </w:pPr>
    </w:p>
    <w:p w14:paraId="6740DB61" w14:textId="77777777" w:rsidR="00CB14F5" w:rsidRPr="00433679" w:rsidRDefault="00CB14F5" w:rsidP="00433679">
      <w:pPr>
        <w:pStyle w:val="Nagwek1"/>
      </w:pPr>
      <w:bookmarkStart w:id="429" w:name="_Ref505921280"/>
      <w:bookmarkStart w:id="430" w:name="_Ref505921340"/>
      <w:bookmarkStart w:id="431" w:name="_Ref505921359"/>
      <w:bookmarkStart w:id="432" w:name="_Toc511371214"/>
      <w:bookmarkStart w:id="433" w:name="_Toc52745921"/>
      <w:bookmarkStart w:id="434" w:name="_Toc70340609"/>
      <w:bookmarkEnd w:id="343"/>
      <w:r w:rsidRPr="00433679">
        <w:t>ZARZĄDZANIE I NADZÓR NAD WYKONANIEM UMOWY</w:t>
      </w:r>
      <w:bookmarkEnd w:id="429"/>
      <w:bookmarkEnd w:id="430"/>
      <w:bookmarkEnd w:id="431"/>
      <w:bookmarkEnd w:id="432"/>
      <w:bookmarkEnd w:id="433"/>
      <w:bookmarkEnd w:id="434"/>
    </w:p>
    <w:p w14:paraId="3E2D082E" w14:textId="77777777" w:rsidR="00CB14F5" w:rsidRPr="00433679" w:rsidRDefault="00CB14F5" w:rsidP="00433679">
      <w:pPr>
        <w:pStyle w:val="Nagwek2"/>
      </w:pPr>
      <w:bookmarkStart w:id="435" w:name="_Toc511371215"/>
      <w:bookmarkStart w:id="436" w:name="_Toc52745922"/>
      <w:bookmarkStart w:id="437" w:name="_Toc70340610"/>
      <w:r w:rsidRPr="00433679">
        <w:t>[MENADŻEROWIE PRZEDSIĘWZIĘCIA]</w:t>
      </w:r>
      <w:bookmarkEnd w:id="435"/>
      <w:bookmarkEnd w:id="436"/>
      <w:bookmarkEnd w:id="437"/>
    </w:p>
    <w:p w14:paraId="69E76852" w14:textId="77777777" w:rsidR="00CB14F5" w:rsidRPr="00433679" w:rsidRDefault="00CB14F5" w:rsidP="00433679">
      <w:pPr>
        <w:pStyle w:val="Akapitzlist"/>
        <w:numPr>
          <w:ilvl w:val="0"/>
          <w:numId w:val="61"/>
        </w:numPr>
        <w:suppressAutoHyphens/>
        <w:spacing w:before="60" w:after="60"/>
        <w:ind w:left="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i NCBR wyznaczą menadżerów Przedsięwzięcia odpowiedzialnych za koordynację sprawnego wykonania Umowy. Każdorazowo, gdy Umowa przewiduje uzgodnienia pomiędzy NCBR a Wykonawcą, zostaną one przeprowadzone przez menadżerów projektu i przekazane do zatwierdzenia przez Strony. </w:t>
      </w:r>
    </w:p>
    <w:p w14:paraId="6D9A01CE" w14:textId="77777777"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O ile menadżer Przedsięwzięcia nie posiada odrębnego umocowania, nie jest on uprawniony do składania jakichkolwiek oświadczeń wiążących dla Strony.</w:t>
      </w:r>
    </w:p>
    <w:p w14:paraId="48442AE1" w14:textId="23FD0D24"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O wyborze i zmianie menadżera Przedsięwzięcia Strony zawiadamiają się w formie elektronicznej, zgodnie z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_Ref511548958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ART. 42</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w:t>
      </w:r>
    </w:p>
    <w:p w14:paraId="7A2DDB11" w14:textId="3C2A4584"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Niezależnie od innych postanowień Umowy, Strony ustalają, że menadżer Przedsięwzięcia, pracownicy i inne osoby wyznaczone przez NCBR, będą mogły dokonywać wizyt w siedzibie Wykonawcy lub w miejscu</w:t>
      </w:r>
      <w:r w:rsidR="4E8CD392"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w którym prowadzi Prace B+R, za zgodą i po uprzednim uzgodnieniu z Wykonawcą terminu, wskazaniu przedstawicieli NCBR i zakresu wizyty.</w:t>
      </w:r>
    </w:p>
    <w:p w14:paraId="6BF14D4A" w14:textId="3A89F917" w:rsidR="00CB14F5" w:rsidRPr="00433679" w:rsidRDefault="00CB14F5" w:rsidP="00433679">
      <w:pPr>
        <w:pStyle w:val="Nagwek2"/>
      </w:pPr>
      <w:bookmarkStart w:id="438" w:name="_Toc52745923"/>
      <w:bookmarkStart w:id="439" w:name="_Toc70340611"/>
      <w:r w:rsidRPr="00433679">
        <w:t>[ZEBRANIE UCZESTNIKÓW PRZEDSIĘWZIĘCIA]</w:t>
      </w:r>
      <w:bookmarkEnd w:id="438"/>
      <w:bookmarkEnd w:id="439"/>
    </w:p>
    <w:p w14:paraId="232F1183" w14:textId="327015B5" w:rsidR="00CB14F5" w:rsidRPr="00433679" w:rsidRDefault="00CB14F5" w:rsidP="00433679">
      <w:pPr>
        <w:suppressAutoHyphens/>
        <w:spacing w:before="60" w:after="60"/>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NCBR może organizować posiedzenia Uczestników Przedsięwzięcia, </w:t>
      </w:r>
      <w:r w:rsidR="00C60172" w:rsidRPr="00433679">
        <w:rPr>
          <w:rFonts w:asciiTheme="minorHAnsi" w:eastAsia="Times New Roman" w:hAnsiTheme="minorHAnsi" w:cstheme="minorHAnsi"/>
          <w:color w:val="000000" w:themeColor="text1"/>
          <w:lang w:eastAsia="ar-SA"/>
        </w:rPr>
        <w:t xml:space="preserve">w szczególności </w:t>
      </w:r>
      <w:r w:rsidRPr="00433679">
        <w:rPr>
          <w:rFonts w:asciiTheme="minorHAnsi" w:eastAsia="Times New Roman" w:hAnsiTheme="minorHAnsi" w:cstheme="minorHAnsi"/>
          <w:color w:val="000000" w:themeColor="text1"/>
          <w:lang w:eastAsia="ar-SA"/>
        </w:rPr>
        <w:t xml:space="preserve">w celu omówienia wspólnych im wyzwań technologicznych lub podjęcia ustaleń dotyczących przygotowania Nieruchomości Demonstracyjnej do </w:t>
      </w:r>
      <w:r w:rsidR="00E462EB" w:rsidRPr="00433679">
        <w:rPr>
          <w:rFonts w:asciiTheme="minorHAnsi" w:hAnsiTheme="minorHAnsi" w:cstheme="minorHAnsi"/>
          <w:color w:val="000000" w:themeColor="text1"/>
        </w:rPr>
        <w:t xml:space="preserve">stworzenia </w:t>
      </w:r>
      <w:r w:rsidRPr="00433679">
        <w:rPr>
          <w:rFonts w:asciiTheme="minorHAnsi" w:eastAsia="Times New Roman" w:hAnsiTheme="minorHAnsi" w:cstheme="minorHAnsi"/>
          <w:color w:val="000000" w:themeColor="text1"/>
          <w:lang w:eastAsia="ar-SA"/>
        </w:rPr>
        <w:t>Demonstratora</w:t>
      </w:r>
      <w:r w:rsidR="005422CF" w:rsidRPr="00433679">
        <w:rPr>
          <w:rFonts w:asciiTheme="minorHAnsi" w:eastAsia="Times New Roman" w:hAnsiTheme="minorHAnsi" w:cstheme="minorHAnsi"/>
          <w:color w:val="000000" w:themeColor="text1"/>
          <w:lang w:eastAsia="ar-SA"/>
        </w:rPr>
        <w:t xml:space="preserve"> Systemu</w:t>
      </w:r>
      <w:r w:rsidRPr="00433679">
        <w:rPr>
          <w:rFonts w:asciiTheme="minorHAnsi" w:eastAsia="Times New Roman" w:hAnsiTheme="minorHAnsi" w:cstheme="minorHAnsi"/>
          <w:color w:val="000000" w:themeColor="text1"/>
          <w:lang w:eastAsia="ar-SA"/>
        </w:rPr>
        <w:t>.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7-dniowym wyprzedzeniem, a Uczestnicy Przedsięwzięcia są zobowiązani do udziału w nim. W posiedzeniu wedle uznania NCBR może uczestniczyć Partner Strategiczny.</w:t>
      </w:r>
    </w:p>
    <w:p w14:paraId="525207CF" w14:textId="636D9B43" w:rsidR="00CB14F5" w:rsidRPr="00433679" w:rsidRDefault="00CB14F5" w:rsidP="00433679">
      <w:pPr>
        <w:pStyle w:val="Nagwek2"/>
      </w:pPr>
      <w:bookmarkStart w:id="440" w:name="_Toc504994983"/>
      <w:bookmarkStart w:id="441" w:name="_Ref505916635"/>
      <w:bookmarkStart w:id="442" w:name="_Toc511371216"/>
      <w:bookmarkStart w:id="443" w:name="_Toc52745924"/>
      <w:bookmarkStart w:id="444" w:name="_Toc70340612"/>
      <w:r w:rsidRPr="00433679">
        <w:t xml:space="preserve">[RAPORTOWANIE POSTĘPÓW, HARMONOGRAM </w:t>
      </w:r>
      <w:r w:rsidR="000D697E" w:rsidRPr="00433679">
        <w:t>PRAC</w:t>
      </w:r>
      <w:r w:rsidRPr="00433679">
        <w:t>]</w:t>
      </w:r>
      <w:bookmarkEnd w:id="440"/>
      <w:bookmarkEnd w:id="441"/>
      <w:bookmarkEnd w:id="442"/>
      <w:bookmarkEnd w:id="443"/>
      <w:bookmarkEnd w:id="444"/>
    </w:p>
    <w:p w14:paraId="6B81E713" w14:textId="45A2E136"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zobowiązany do przekazywania NCBR raportów z postępu w wykonaniu Umowy, obejmujących informację o stanie realizacji kluczowych Prac B+R w odniesieniu do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danego Etapu (w tym realizacji Zadań Badawczych i osiągania Kamieni Milowych) przedstawianego w ramach Selekcji do Etapu poprzedzającego, oraz informacje o wydatkach związanych z realizacją Prac B+R. Informacje o wydatkach, wskazane w zdaniu poprzedzającym, zawierają co najmniej:</w:t>
      </w:r>
    </w:p>
    <w:p w14:paraId="718AA754" w14:textId="41A939EB" w:rsidR="00CB14F5" w:rsidRPr="00433679" w:rsidRDefault="00CB14F5" w:rsidP="00433679">
      <w:pPr>
        <w:pStyle w:val="Akapitzlist"/>
        <w:numPr>
          <w:ilvl w:val="1"/>
          <w:numId w:val="2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przypisanie wydatków do poszczególnych Zadań Badawczych i Kamieni Milowych realizowanych w ramach Prac B+R, wskazanych odpowiednio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w:t>
      </w:r>
    </w:p>
    <w:p w14:paraId="6F424337" w14:textId="77777777" w:rsidR="00CB14F5" w:rsidRPr="00433679" w:rsidRDefault="00CB14F5" w:rsidP="00433679">
      <w:pPr>
        <w:pStyle w:val="Akapitzlist"/>
        <w:numPr>
          <w:ilvl w:val="1"/>
          <w:numId w:val="2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informację, czy dany wydatek był finansowany ze środków publicznych lub środków pochodzących z Unii Europejskiej, innych niż uzyskane w ramach wynagrodzenia objętego Umową.</w:t>
      </w:r>
    </w:p>
    <w:p w14:paraId="5C197F01" w14:textId="7777777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bookmarkStart w:id="445" w:name="_Hlk57782446"/>
      <w:bookmarkEnd w:id="445"/>
      <w:r w:rsidRPr="00433679">
        <w:rPr>
          <w:rFonts w:asciiTheme="minorHAnsi" w:hAnsiTheme="minorHAnsi" w:cstheme="minorHAnsi"/>
          <w:color w:val="000000" w:themeColor="text1"/>
        </w:rPr>
        <w:t>Wykonawca jest zobowiązany do dokumentowania Prac B+R, w szczególności w zakresie Wyników Prac B+R, w drodze Dokumentacji B+R.</w:t>
      </w:r>
    </w:p>
    <w:p w14:paraId="592A241A" w14:textId="7777777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do przedstawienia na każde żądanie NCBR kopii dokumentów księgowych i ksiąg rachunkowych, w zakresie stanowiącym podstawę wyliczeń przedstawionych w Wynikach Prac Etapu. Wykonawca jest zobowiązany do przekazania NCBR kopii takich dokumentów, w terminie 7 dni od otrzymania stosownego wezwania.</w:t>
      </w:r>
    </w:p>
    <w:p w14:paraId="40B7D203" w14:textId="646CB1B4"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Raport jest przekazywany NCBR wyłącznie w ramach Etapu I</w:t>
      </w:r>
      <w:r w:rsidR="00EA2A64"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Etapu II, w języku polskim w formie elektronicznej do 28 dnia co drugiego miesiąca za okres poprzedzających złożenie raportu dwóch miesięcy. NCBR dopuszcza przekazywanie raportów w języku angielskim, wraz z tłumaczeniem na język polski.</w:t>
      </w:r>
    </w:p>
    <w:p w14:paraId="67008B63" w14:textId="3BA423F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bookmarkStart w:id="446" w:name="_Hlk59370570"/>
      <w:r w:rsidRPr="00433679">
        <w:rPr>
          <w:rFonts w:asciiTheme="minorHAnsi" w:hAnsiTheme="minorHAnsi" w:cstheme="minorHAnsi"/>
          <w:color w:val="000000" w:themeColor="text1"/>
        </w:rPr>
        <w:t xml:space="preserve">Wykonawca jest uprawniony do dokonywania, po uprzednim zawiadomieniu NCBR o ich treści i zakresie, zmian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w którym nie prowadzi on do (i) zwiększenia łącznego Wynagrodzenia Wykonawcy za dany Etap względem Wynagrodzenia Wykonawcy określonego we Wniosku, z uwzględnieniem ewentualnych późniejszych Postąpień oraz (ii) przekroczenia Terminu Doręczenia Wyników Prac Etapu, z zastrzeżeniem zdania kolejnego. Zmiany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 przedstawione w ramach Wyniku Prac Etapu I w zaktualizowanej Ofercie, nie wymagają zgody NCBR, przy czym nie mogą prowadzić one do zmian wskazanych w ppkt (i)-(ii) zdania poprzedzającego. Zmiany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zgodnie z tym paragrafem nie stanowią zmiany Umowy</w:t>
      </w:r>
      <w:bookmarkEnd w:id="446"/>
      <w:r w:rsidRPr="00433679">
        <w:rPr>
          <w:rFonts w:asciiTheme="minorHAnsi" w:hAnsiTheme="minorHAnsi" w:cstheme="minorHAnsi"/>
          <w:color w:val="000000" w:themeColor="text1"/>
        </w:rPr>
        <w:t>.</w:t>
      </w:r>
    </w:p>
    <w:p w14:paraId="0FEF1095" w14:textId="77777777" w:rsidR="00CB14F5" w:rsidRPr="00433679" w:rsidRDefault="00CB14F5" w:rsidP="00433679">
      <w:pPr>
        <w:pStyle w:val="Nagwek2"/>
      </w:pPr>
      <w:bookmarkStart w:id="447" w:name="_Toc504994984"/>
      <w:bookmarkStart w:id="448" w:name="_Ref505916638"/>
      <w:bookmarkStart w:id="449" w:name="_Ref508809689"/>
      <w:bookmarkStart w:id="450" w:name="_Ref511378886"/>
      <w:bookmarkStart w:id="451" w:name="_Toc511371217"/>
      <w:bookmarkStart w:id="452" w:name="_Toc52745925"/>
      <w:bookmarkStart w:id="453" w:name="_Ref58603573"/>
      <w:bookmarkStart w:id="454" w:name="_Toc70340613"/>
      <w:r w:rsidRPr="00433679">
        <w:t>[KONTROLA]</w:t>
      </w:r>
      <w:bookmarkEnd w:id="447"/>
      <w:bookmarkEnd w:id="448"/>
      <w:bookmarkEnd w:id="449"/>
      <w:bookmarkEnd w:id="450"/>
      <w:bookmarkEnd w:id="451"/>
      <w:bookmarkEnd w:id="452"/>
      <w:bookmarkEnd w:id="453"/>
      <w:bookmarkEnd w:id="454"/>
    </w:p>
    <w:p w14:paraId="615BDF05" w14:textId="110BABE9"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jest uprawnione w trakcie każdego Etapu do dokonania, w każdym czasie, kontroli wykonania Prac B+R przez Wykonawcę zgodnie z Umową i odpowiednio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t>
      </w:r>
      <w:bookmarkStart w:id="455" w:name="_Hlk59596512"/>
      <w:r w:rsidRPr="00433679">
        <w:rPr>
          <w:rFonts w:asciiTheme="minorHAnsi" w:hAnsiTheme="minorHAnsi" w:cstheme="minorHAnsi"/>
          <w:color w:val="000000" w:themeColor="text1"/>
        </w:rPr>
        <w:t>w zakresie</w:t>
      </w:r>
      <w:bookmarkEnd w:id="455"/>
      <w:r w:rsidRPr="00433679">
        <w:rPr>
          <w:rFonts w:asciiTheme="minorHAnsi" w:hAnsiTheme="minorHAnsi" w:cstheme="minorHAnsi"/>
          <w:color w:val="000000" w:themeColor="text1"/>
        </w:rPr>
        <w:t xml:space="preserve"> Etapu I lub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 zarówno w siedzibie Wykonawcy jak i miejscu prowadzenia Prac B+R, niezależnie od tego czy dysponentem tego miejsca jest Wykonawca lub Podwykonawca. Kontrola obejmuje w szczególności weryfikację realizacji Prac B+R.</w:t>
      </w:r>
    </w:p>
    <w:p w14:paraId="1C87BA2E" w14:textId="69D1AC22"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zamiaru skorzystania z uprawnienia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_Ref479975533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przez NCBR, NCBR zawiadomi Wykonawcę w formie pisemnej lub elektronicznej o planowanej kontroli z wyprzedzeniem wynoszącym co najmniej 5 Dni Roboczych.</w:t>
      </w:r>
    </w:p>
    <w:p w14:paraId="1DFE37C0" w14:textId="77777777"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 Pracami B+R, zapewnienie kontaktu z członkami Zespołu Projektowego skierowanych do realizacji Przedsięwzięcia, na każde żądanie w ramach kontroli oraz dostęp do pomieszczeń w których prowadzone są Prace B+R.</w:t>
      </w:r>
    </w:p>
    <w:p w14:paraId="3CAD8DB4" w14:textId="77777777"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456" w:name="_Ref511378891"/>
    </w:p>
    <w:p w14:paraId="6D8655AC" w14:textId="77777777" w:rsidR="00CB14F5" w:rsidRPr="00433679" w:rsidRDefault="00CB14F5" w:rsidP="00433679">
      <w:pPr>
        <w:pStyle w:val="Nagwek1"/>
      </w:pPr>
      <w:bookmarkStart w:id="457" w:name="_Ref494891351"/>
      <w:bookmarkStart w:id="458" w:name="_Ref494891464"/>
      <w:bookmarkStart w:id="459" w:name="_Toc504994986"/>
      <w:bookmarkStart w:id="460" w:name="_Toc511371218"/>
      <w:bookmarkStart w:id="461" w:name="_Toc52745926"/>
      <w:bookmarkStart w:id="462" w:name="_Toc70340614"/>
      <w:bookmarkStart w:id="463" w:name="_Ref70341433"/>
      <w:bookmarkEnd w:id="456"/>
      <w:r w:rsidRPr="00433679">
        <w:t>OBOWIĄZEK ZACHOWANIA POUFNOŚCI</w:t>
      </w:r>
      <w:bookmarkEnd w:id="457"/>
      <w:bookmarkEnd w:id="458"/>
      <w:bookmarkEnd w:id="459"/>
      <w:bookmarkEnd w:id="460"/>
      <w:r w:rsidRPr="00433679">
        <w:t xml:space="preserve"> I DANE OSOBOWE</w:t>
      </w:r>
      <w:bookmarkEnd w:id="461"/>
      <w:bookmarkEnd w:id="462"/>
      <w:bookmarkEnd w:id="463"/>
    </w:p>
    <w:p w14:paraId="55919182" w14:textId="77777777" w:rsidR="00CB14F5" w:rsidRPr="00433679" w:rsidRDefault="00CB14F5" w:rsidP="00433679">
      <w:pPr>
        <w:pStyle w:val="Nagwek2"/>
      </w:pPr>
      <w:bookmarkStart w:id="464" w:name="_Toc504994987"/>
      <w:bookmarkStart w:id="465" w:name="_Toc511371219"/>
      <w:bookmarkStart w:id="466" w:name="_Toc52745927"/>
      <w:bookmarkStart w:id="467" w:name="_Toc70340615"/>
      <w:r w:rsidRPr="00433679">
        <w:t>[POUFNOŚĆ]</w:t>
      </w:r>
      <w:bookmarkEnd w:id="464"/>
      <w:bookmarkEnd w:id="465"/>
      <w:bookmarkEnd w:id="466"/>
      <w:bookmarkEnd w:id="467"/>
    </w:p>
    <w:p w14:paraId="4C8802F7"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bookmarkStart w:id="468" w:name="_Ref479975533"/>
      <w:r w:rsidRPr="00433679">
        <w:rPr>
          <w:rFonts w:asciiTheme="minorHAnsi" w:hAnsiTheme="minorHAnsi" w:cstheme="minorHAnsi"/>
          <w:color w:val="000000" w:themeColor="text1"/>
        </w:rPr>
        <w:t>Strony postanawiają, że będą utrzymywać w poufności treść wszelkich Informacji Poufnych, które otrzymały lub mogą otrzymać od innej Strony Umowy i będą wykorzystywać Informacje Poufne jedynie dla celów przewidzianych w Umowie.</w:t>
      </w:r>
      <w:bookmarkEnd w:id="468"/>
    </w:p>
    <w:p w14:paraId="18E6964C"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Wykonawca w przypadku, gdy Informacja Poufna stanowi jego tajemnicę przedsiębiorstwa w rozumieniu Ustawy ZNK, jest zobowiązany każdorazowo zakomunikować NCBR jej wystąpienie i obecność oraz przedstawić informacje w dodatkowej wersji pozwalającej na jej ujawnienie, pod rygorem zwolnienia NCBR z uznania, że informacja nie jest tajemnicą przedsiębiorstwa.</w:t>
      </w:r>
    </w:p>
    <w:p w14:paraId="6120AFE8" w14:textId="51CA8C55"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Ujawnienie jakichkolwiek Informacji Poufnych wymaga uprzedniej pisemnej zgody drugiej Strony (forma pisemna pod rygorem nieważności) poza wyłączeniami przewidzianymi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_Ref479975535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p>
    <w:p w14:paraId="3E09505E"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bookmarkStart w:id="469" w:name="_Ref479975535"/>
      <w:r w:rsidRPr="00433679">
        <w:rPr>
          <w:rFonts w:asciiTheme="minorHAnsi" w:hAnsiTheme="minorHAnsi" w:cstheme="minorHAnsi"/>
          <w:color w:val="000000" w:themeColor="text1"/>
        </w:rPr>
        <w:t>Strony będą upoważnione do ujawnienia wszelkich Informacji Poufnych:</w:t>
      </w:r>
      <w:bookmarkEnd w:id="469"/>
    </w:p>
    <w:p w14:paraId="065CEE02"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pracownikom, członkom kierownictwa i dyrektorom oraz Podmiotom Powiązanym; </w:t>
      </w:r>
    </w:p>
    <w:p w14:paraId="36237D9F"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audytorom i doradcom prawnym; </w:t>
      </w:r>
    </w:p>
    <w:p w14:paraId="0A970DC3"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innym osobom trzecim, które zobowiązały się w formie pisemnej (pod rygorem nieważności) wobec nich do zachowania poufności informacji, jakie mogą otrzymać; oraz </w:t>
      </w:r>
    </w:p>
    <w:p w14:paraId="5FF7B2E0"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właściwym organom na podstawie i w granicach określonych w powszechnie obowiązujących przepisach prawa, w szczególności, jeśli Informacja Poufna stanowi Informację Publiczną,</w:t>
      </w:r>
    </w:p>
    <w:p w14:paraId="65EDB664" w14:textId="4D0D713A" w:rsidR="00D76AE2"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bookmarkStart w:id="470" w:name="_Hlk57783390"/>
      <w:r w:rsidRPr="00433679">
        <w:rPr>
          <w:rFonts w:asciiTheme="minorHAnsi" w:hAnsiTheme="minorHAnsi" w:cstheme="minorHAnsi"/>
          <w:color w:val="000000" w:themeColor="text1"/>
        </w:rPr>
        <w:t>Partnerowi Strategicznemu,</w:t>
      </w:r>
    </w:p>
    <w:p w14:paraId="17BDA373" w14:textId="1C22E1C9" w:rsidR="00B3245A" w:rsidRPr="00433679" w:rsidRDefault="00B3245A"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Uczestnikowi Przedsięwzięcia tworzącemu Demonstrator </w:t>
      </w:r>
      <w:r w:rsidR="001D39FB" w:rsidRPr="00433679">
        <w:rPr>
          <w:rFonts w:asciiTheme="minorHAnsi" w:hAnsiTheme="minorHAnsi" w:cstheme="minorHAnsi"/>
          <w:color w:val="000000" w:themeColor="text1"/>
        </w:rPr>
        <w:t xml:space="preserve">Baterii lub Demonstrator </w:t>
      </w:r>
      <w:r w:rsidRPr="00433679">
        <w:rPr>
          <w:rFonts w:asciiTheme="minorHAnsi" w:hAnsiTheme="minorHAnsi" w:cstheme="minorHAnsi"/>
          <w:color w:val="000000" w:themeColor="text1"/>
        </w:rPr>
        <w:t>Systemu – w razie skorzystania przez NCBR z prawa opcji</w:t>
      </w:r>
      <w:r w:rsidR="004A6AF3" w:rsidRPr="00433679">
        <w:rPr>
          <w:rFonts w:asciiTheme="minorHAnsi" w:hAnsiTheme="minorHAnsi" w:cstheme="minorHAnsi"/>
          <w:color w:val="000000" w:themeColor="text1"/>
        </w:rPr>
        <w:t xml:space="preserve">, lecz </w:t>
      </w:r>
      <w:r w:rsidRPr="00433679">
        <w:rPr>
          <w:rFonts w:asciiTheme="minorHAnsi" w:hAnsiTheme="minorHAnsi" w:cstheme="minorHAnsi"/>
          <w:color w:val="000000" w:themeColor="text1"/>
        </w:rPr>
        <w:t xml:space="preserve">w zakresie </w:t>
      </w:r>
      <w:r w:rsidR="004A6AF3" w:rsidRPr="00433679">
        <w:rPr>
          <w:rFonts w:asciiTheme="minorHAnsi" w:hAnsiTheme="minorHAnsi" w:cstheme="minorHAnsi"/>
          <w:color w:val="000000" w:themeColor="text1"/>
        </w:rPr>
        <w:t xml:space="preserve">ograniczonym do informacji niezbędnych </w:t>
      </w:r>
      <w:r w:rsidRPr="00433679">
        <w:rPr>
          <w:rFonts w:asciiTheme="minorHAnsi" w:hAnsiTheme="minorHAnsi" w:cstheme="minorHAnsi"/>
          <w:color w:val="000000" w:themeColor="text1"/>
        </w:rPr>
        <w:t>dla przygotowania integracji Demonstratora Baterii w Demonstratorze Systemu,</w:t>
      </w:r>
    </w:p>
    <w:bookmarkEnd w:id="470"/>
    <w:p w14:paraId="688A04AE" w14:textId="77777777" w:rsidR="00CB14F5" w:rsidRPr="00433679" w:rsidRDefault="00CB14F5"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że ograniczą ujawnienie Informacji Poufnych do możliwie minimalnego zakresu i w każdym przypadku podejmą wszelkie niezbędne starania, w celu zapobiegnięcia ujawnienia Informacji Poufnych osobom niepowołanym i do wiadomości publicznej w zakresie większym niż jest to wymagane przepisami prawa.</w:t>
      </w:r>
    </w:p>
    <w:p w14:paraId="735DB96A" w14:textId="77777777" w:rsidR="00D76AE2" w:rsidRPr="00433679" w:rsidRDefault="00CB14F5" w:rsidP="00433679">
      <w:pPr>
        <w:spacing w:before="60" w:after="60"/>
        <w:ind w:left="426"/>
        <w:contextualSpacing/>
        <w:jc w:val="both"/>
        <w:rPr>
          <w:rFonts w:asciiTheme="minorHAnsi" w:hAnsiTheme="minorHAnsi" w:cstheme="minorHAnsi"/>
          <w:color w:val="000000" w:themeColor="text1"/>
        </w:rPr>
      </w:pPr>
      <w:bookmarkStart w:id="471" w:name="_Hlk62207186"/>
      <w:r w:rsidRPr="00433679">
        <w:rPr>
          <w:rFonts w:asciiTheme="minorHAnsi" w:hAnsiTheme="minorHAnsi" w:cstheme="minorHAnsi"/>
          <w:color w:val="000000" w:themeColor="text1"/>
        </w:rPr>
        <w:t>Dodatkowo NCBR jest uprawniony do ujawniania, bez ograniczeń co do środków, miejsca i czasu ujawnienia, w szczególności w szeroko rozumianej domenie publicznej, bez konieczności uzyskiwania zgody Wykonawcy, wartości parametrów stanowiących bezpośrednio podstawę dla obliczenia wyniku punktowego Wykonawcy w ramach oceny Wyników Prac Etapu pod względem merytorycznym, w zakresie określonym w Załączniku nr 5 do Regulaminu.</w:t>
      </w:r>
      <w:bookmarkEnd w:id="471"/>
    </w:p>
    <w:p w14:paraId="5A3215AA" w14:textId="117BA299" w:rsidR="00D76AE2" w:rsidRPr="00433679" w:rsidRDefault="00D76AE2"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uprawniony do ujawnienia bez konieczności uzyskiwania zgody NCBR Informacji Poufnych na warunkach i w przypadku określonym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_Ref69139558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_Ref70340392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zdanie drugie.</w:t>
      </w:r>
    </w:p>
    <w:p w14:paraId="375E229E" w14:textId="72515644"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niniejszego rozdziału </w:t>
      </w:r>
      <w:r w:rsidR="00D76AE2" w:rsidRPr="00433679">
        <w:rPr>
          <w:rFonts w:asciiTheme="minorHAnsi" w:hAnsiTheme="minorHAnsi" w:cstheme="minorHAnsi"/>
          <w:color w:val="000000" w:themeColor="text1"/>
        </w:rPr>
        <w:t xml:space="preserve">trwają przez okres 10 lat od dnia </w:t>
      </w:r>
      <w:r w:rsidR="005422CF" w:rsidRPr="00433679">
        <w:rPr>
          <w:rFonts w:asciiTheme="minorHAnsi" w:hAnsiTheme="minorHAnsi" w:cstheme="minorHAnsi"/>
          <w:color w:val="000000" w:themeColor="text1"/>
        </w:rPr>
        <w:t>zawarcia Umowy</w:t>
      </w:r>
      <w:r w:rsidRPr="00433679">
        <w:rPr>
          <w:rFonts w:asciiTheme="minorHAnsi" w:hAnsiTheme="minorHAnsi" w:cstheme="minorHAnsi"/>
          <w:color w:val="000000" w:themeColor="text1"/>
        </w:rPr>
        <w:t>.</w:t>
      </w:r>
    </w:p>
    <w:p w14:paraId="3162CB0F"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3614D91D"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Szczegółowe obowiązki Stron w związku z przetwarzaniem danych osobowych w ramach wykonywania Umowy określono w Załączniku nr 4 do Umowy.</w:t>
      </w:r>
    </w:p>
    <w:p w14:paraId="58D9FF22"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niniejszego Rozdziału nie dotyczą informacji, które zostały ujawnione w trakcie realizacji obowiązków związanych z demonstracją technologii i określonych w Załączniku nr 6 do Regulaminu. Wykonawca potwierdza, że godzi się na to, że w ramach realizacji wskazanych obowiązków może dojść do ujawnienia osobom trzecim pewnych informacji, które stanowią Informacje Poufne w rozumieniu niniejszego Rozdziału.</w:t>
      </w:r>
    </w:p>
    <w:p w14:paraId="0ED4B747" w14:textId="77777777" w:rsidR="00CB14F5" w:rsidRPr="00433679" w:rsidRDefault="00CB14F5" w:rsidP="00433679">
      <w:pPr>
        <w:pStyle w:val="Nagwek1"/>
      </w:pPr>
      <w:bookmarkStart w:id="472" w:name="_Ref493309957"/>
      <w:bookmarkStart w:id="473" w:name="_Ref493314700"/>
      <w:bookmarkStart w:id="474" w:name="_Toc504994988"/>
      <w:bookmarkStart w:id="475" w:name="_Toc511371220"/>
      <w:bookmarkStart w:id="476" w:name="_Toc52745928"/>
      <w:bookmarkStart w:id="477" w:name="_Toc70340616"/>
      <w:r w:rsidRPr="00433679">
        <w:t>PRZENIESIENIE PRAW LUB OBOWIĄZKÓW</w:t>
      </w:r>
      <w:bookmarkEnd w:id="472"/>
      <w:bookmarkEnd w:id="473"/>
      <w:bookmarkEnd w:id="474"/>
      <w:bookmarkEnd w:id="475"/>
      <w:bookmarkEnd w:id="476"/>
      <w:bookmarkEnd w:id="477"/>
    </w:p>
    <w:p w14:paraId="1187EA2D" w14:textId="77777777" w:rsidR="00CB14F5" w:rsidRPr="00433679" w:rsidRDefault="00CB14F5" w:rsidP="00433679">
      <w:pPr>
        <w:pStyle w:val="Nagwek2"/>
      </w:pPr>
      <w:bookmarkStart w:id="478" w:name="_Ref493859754"/>
      <w:bookmarkStart w:id="479" w:name="_Ref493860286"/>
      <w:bookmarkStart w:id="480" w:name="_Toc504994989"/>
      <w:bookmarkStart w:id="481" w:name="_Toc511371221"/>
      <w:bookmarkStart w:id="482" w:name="_Toc52745929"/>
      <w:bookmarkStart w:id="483" w:name="_Toc70340617"/>
      <w:r w:rsidRPr="00433679">
        <w:t>[PRZENIESIENIE PRAW LUB OBOWIĄZKÓW]</w:t>
      </w:r>
      <w:bookmarkEnd w:id="478"/>
      <w:bookmarkEnd w:id="479"/>
      <w:bookmarkEnd w:id="480"/>
      <w:bookmarkEnd w:id="481"/>
      <w:bookmarkEnd w:id="482"/>
      <w:bookmarkEnd w:id="483"/>
    </w:p>
    <w:p w14:paraId="262F697C" w14:textId="77777777" w:rsidR="00CB14F5" w:rsidRPr="00433679" w:rsidRDefault="00CB14F5" w:rsidP="00433679">
      <w:pPr>
        <w:pStyle w:val="Akapitzlist"/>
        <w:numPr>
          <w:ilvl w:val="6"/>
          <w:numId w:val="14"/>
        </w:numPr>
        <w:spacing w:before="60" w:after="60"/>
        <w:ind w:left="426"/>
        <w:jc w:val="both"/>
        <w:rPr>
          <w:rFonts w:asciiTheme="minorHAnsi" w:hAnsiTheme="minorHAnsi" w:cstheme="minorHAnsi"/>
          <w:color w:val="000000" w:themeColor="text1"/>
        </w:rPr>
      </w:pPr>
      <w:bookmarkStart w:id="484" w:name="_Ref493859736"/>
      <w:r w:rsidRPr="00433679">
        <w:rPr>
          <w:rFonts w:asciiTheme="minorHAnsi" w:hAnsiTheme="minorHAnsi" w:cstheme="minorHAnsi"/>
          <w:color w:val="000000" w:themeColor="text1"/>
        </w:rPr>
        <w:t xml:space="preserve">Żadna ze Stron nie ma prawa do dokonania przeniesienia praw lub obowiązków wynikających z Umowy, bez uzyskania uprzedniej pisemnej (pod rygorem nieważności) zgody </w:t>
      </w:r>
      <w:bookmarkEnd w:id="484"/>
      <w:r w:rsidRPr="00433679">
        <w:rPr>
          <w:rFonts w:asciiTheme="minorHAnsi" w:hAnsiTheme="minorHAnsi" w:cstheme="minorHAnsi"/>
          <w:color w:val="000000" w:themeColor="text1"/>
        </w:rPr>
        <w:t>drugiej Strony, z zastrzeżeniem paragrafu kolejnego.</w:t>
      </w:r>
    </w:p>
    <w:p w14:paraId="03EE892D" w14:textId="77777777" w:rsidR="00CB14F5" w:rsidRPr="00433679" w:rsidRDefault="00CB14F5" w:rsidP="00433679">
      <w:pPr>
        <w:pStyle w:val="Akapitzlist"/>
        <w:numPr>
          <w:ilvl w:val="6"/>
          <w:numId w:val="14"/>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dokonania przeniesienia części praw lub obowiązków wynikających z Umowy, na Partnera Strategicznego, bez konieczności uzyskiwania odrębnej zgody Wykonawcy.</w:t>
      </w:r>
    </w:p>
    <w:p w14:paraId="71112FA1"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3B5D1ABD" w14:textId="77777777" w:rsidR="00CB14F5" w:rsidRPr="00433679" w:rsidRDefault="00CB14F5" w:rsidP="00433679">
      <w:pPr>
        <w:pStyle w:val="Nagwek1"/>
      </w:pPr>
      <w:bookmarkStart w:id="485" w:name="_Toc504994990"/>
      <w:bookmarkStart w:id="486" w:name="_Toc511371222"/>
      <w:bookmarkStart w:id="487" w:name="_Ref43121956"/>
      <w:bookmarkStart w:id="488" w:name="_Toc52745930"/>
      <w:bookmarkStart w:id="489" w:name="_Toc70340618"/>
      <w:r w:rsidRPr="00433679">
        <w:t>WYGAŚNIĘCIE, ODSTĄPIENIE I WYPOWIEDZENIE UMOWY</w:t>
      </w:r>
      <w:bookmarkEnd w:id="485"/>
      <w:bookmarkEnd w:id="486"/>
      <w:bookmarkEnd w:id="487"/>
      <w:bookmarkEnd w:id="488"/>
      <w:bookmarkEnd w:id="489"/>
    </w:p>
    <w:p w14:paraId="7DD7AA2F" w14:textId="77777777" w:rsidR="00CB14F5" w:rsidRPr="00433679" w:rsidRDefault="00CB14F5" w:rsidP="00433679">
      <w:pPr>
        <w:pStyle w:val="Nagwek2"/>
      </w:pPr>
      <w:bookmarkStart w:id="490" w:name="_Ref494449237"/>
      <w:bookmarkStart w:id="491" w:name="_Toc504994991"/>
      <w:bookmarkStart w:id="492" w:name="_Toc511371223"/>
      <w:bookmarkStart w:id="493" w:name="_Toc52745931"/>
      <w:bookmarkStart w:id="494" w:name="_Toc70340619"/>
      <w:r w:rsidRPr="00433679">
        <w:t>[WYGAŚNIĘCIE UMOWY]</w:t>
      </w:r>
      <w:bookmarkEnd w:id="490"/>
      <w:bookmarkEnd w:id="491"/>
      <w:bookmarkEnd w:id="492"/>
      <w:bookmarkEnd w:id="493"/>
      <w:bookmarkEnd w:id="494"/>
    </w:p>
    <w:p w14:paraId="55A8D1FF" w14:textId="214EE2A7"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bookmarkStart w:id="495" w:name="_Ref494863561"/>
      <w:bookmarkStart w:id="496" w:name="_Hlk495047801"/>
      <w:r w:rsidRPr="00433679">
        <w:rPr>
          <w:rFonts w:asciiTheme="minorHAnsi" w:hAnsiTheme="minorHAnsi" w:cstheme="minorHAnsi"/>
          <w:color w:val="000000" w:themeColor="text1"/>
        </w:rPr>
        <w:t>Umowa jest zawarta na czas określony realizacji Prac B+R zgodnie z Harmonogramem Przedsięwzięcia</w:t>
      </w:r>
      <w:bookmarkStart w:id="497" w:name="_Hlk64451815"/>
      <w:r w:rsidRPr="00433679">
        <w:rPr>
          <w:rFonts w:asciiTheme="minorHAnsi" w:hAnsiTheme="minorHAnsi" w:cs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497"/>
      <w:r w:rsidRPr="00433679">
        <w:rPr>
          <w:rFonts w:asciiTheme="minorHAnsi" w:hAnsiTheme="minorHAnsi" w:cstheme="minorHAnsi"/>
          <w:color w:val="000000" w:themeColor="text1"/>
        </w:rPr>
        <w:t>.</w:t>
      </w:r>
    </w:p>
    <w:p w14:paraId="488D0678" w14:textId="78601B0B"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_Ref494449237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_Ref52799527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§4, wygasa:</w:t>
      </w:r>
      <w:bookmarkEnd w:id="495"/>
    </w:p>
    <w:bookmarkEnd w:id="496"/>
    <w:p w14:paraId="653DF379" w14:textId="5887DBB7" w:rsidR="00CB14F5" w:rsidRPr="00433679" w:rsidRDefault="00CB14F5" w:rsidP="00433679">
      <w:pPr>
        <w:pStyle w:val="Akapitzlist"/>
        <w:numPr>
          <w:ilvl w:val="2"/>
          <w:numId w:val="2"/>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i z dniem uzyskania przez Wykonawcę Wyniku Pozytywnego (bez Dopuszczenia do Etapu</w:t>
      </w:r>
      <w:r w:rsidR="00F01A19"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xml:space="preserve">), tj. z dniem </w:t>
      </w:r>
      <w:r w:rsidR="006E05C0" w:rsidRPr="00433679">
        <w:rPr>
          <w:rFonts w:asciiTheme="minorHAnsi" w:hAnsiTheme="minorHAnsi" w:cstheme="minorHAnsi"/>
          <w:color w:val="000000" w:themeColor="text1"/>
        </w:rPr>
        <w:t xml:space="preserve">opublikowania </w:t>
      </w:r>
      <w:r w:rsidRPr="00433679">
        <w:rPr>
          <w:rFonts w:asciiTheme="minorHAnsi" w:hAnsiTheme="minorHAnsi" w:cstheme="minorHAnsi"/>
          <w:color w:val="000000" w:themeColor="text1"/>
        </w:rPr>
        <w:t>właściwej Listy Rankingowej danego Etapu;</w:t>
      </w:r>
    </w:p>
    <w:p w14:paraId="14B2468C" w14:textId="4412B3D9" w:rsidR="00CB14F5" w:rsidRPr="00433679" w:rsidRDefault="00CB14F5" w:rsidP="00433679">
      <w:pPr>
        <w:pStyle w:val="Akapitzlist"/>
        <w:numPr>
          <w:ilvl w:val="2"/>
          <w:numId w:val="2"/>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 chwilą wypłaty wynagrodzenia w ramach Etapu II;</w:t>
      </w:r>
    </w:p>
    <w:p w14:paraId="16491751" w14:textId="77777777" w:rsidR="00CB14F5" w:rsidRPr="00433679" w:rsidRDefault="00CB14F5" w:rsidP="00433679">
      <w:pPr>
        <w:pStyle w:val="Akapitzlist"/>
        <w:numPr>
          <w:ilvl w:val="2"/>
          <w:numId w:val="2"/>
        </w:numPr>
        <w:spacing w:before="60" w:after="60"/>
        <w:ind w:left="851"/>
        <w:rPr>
          <w:rFonts w:asciiTheme="minorHAnsi" w:hAnsiTheme="minorHAnsi" w:cstheme="minorHAnsi"/>
          <w:color w:val="000000" w:themeColor="text1"/>
        </w:rPr>
      </w:pPr>
      <w:r w:rsidRPr="00433679">
        <w:rPr>
          <w:rFonts w:asciiTheme="minorHAnsi" w:hAnsiTheme="minorHAnsi" w:cstheme="minorHAnsi"/>
          <w:color w:val="000000" w:themeColor="text1"/>
        </w:rPr>
        <w:t>w innych przypadku określonych w Umowie.</w:t>
      </w:r>
    </w:p>
    <w:p w14:paraId="0D104995" w14:textId="4880D054"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bookmarkStart w:id="498" w:name="_Ref494449242"/>
      <w:bookmarkStart w:id="499" w:name="_Ref52799527"/>
      <w:bookmarkStart w:id="500" w:name="_Hlk497898201"/>
      <w:r w:rsidRPr="00433679">
        <w:rPr>
          <w:rFonts w:asciiTheme="minorHAnsi" w:hAnsiTheme="minorHAnsi" w:cstheme="minorHAnsi"/>
          <w:color w:val="000000" w:themeColor="text1"/>
        </w:rPr>
        <w:t>Wygaśnięcie Umowy</w:t>
      </w:r>
      <w:bookmarkStart w:id="501" w:name="_Hlk64451969"/>
      <w:r w:rsidRPr="00433679">
        <w:rPr>
          <w:rFonts w:asciiTheme="minorHAnsi" w:hAnsiTheme="minorHAnsi" w:cstheme="minorHAnsi"/>
          <w:color w:val="000000" w:themeColor="text1"/>
        </w:rPr>
        <w:t>, w przypadkach wskazanych w §2 i z zastrzeżeniem §1 i §4,</w:t>
      </w:r>
      <w:bookmarkEnd w:id="501"/>
      <w:r w:rsidRPr="00433679">
        <w:rPr>
          <w:rFonts w:asciiTheme="minorHAnsi" w:hAnsiTheme="minorHAnsi" w:cs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_Ref52746367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008E7643" w:rsidRPr="00433679">
        <w:rPr>
          <w:rFonts w:asciiTheme="minorHAnsi" w:hAnsiTheme="minorHAnsi" w:cstheme="minorHAnsi"/>
          <w:color w:val="000000" w:themeColor="text1"/>
        </w:rPr>
        <w:t xml:space="preserve"> praw własności intelektualnej (</w:t>
      </w:r>
      <w:r w:rsidR="008E7643" w:rsidRPr="00433679">
        <w:rPr>
          <w:rFonts w:asciiTheme="minorHAnsi" w:hAnsiTheme="minorHAnsi" w:cstheme="minorHAnsi"/>
          <w:color w:val="000000" w:themeColor="text1"/>
        </w:rPr>
        <w:fldChar w:fldCharType="begin"/>
      </w:r>
      <w:r w:rsidR="008E7643" w:rsidRPr="00433679">
        <w:rPr>
          <w:rFonts w:asciiTheme="minorHAnsi" w:hAnsiTheme="minorHAnsi" w:cstheme="minorHAnsi"/>
          <w:color w:val="000000" w:themeColor="text1"/>
        </w:rPr>
        <w:instrText xml:space="preserve"> REF _Ref70347121 \n \h </w:instrText>
      </w:r>
      <w:r w:rsidR="00433679">
        <w:rPr>
          <w:rFonts w:asciiTheme="minorHAnsi" w:hAnsiTheme="minorHAnsi" w:cstheme="minorHAnsi"/>
          <w:color w:val="000000" w:themeColor="text1"/>
        </w:rPr>
        <w:instrText xml:space="preserve"> \* MERGEFORMAT </w:instrText>
      </w:r>
      <w:r w:rsidR="008E7643" w:rsidRPr="00433679">
        <w:rPr>
          <w:rFonts w:asciiTheme="minorHAnsi" w:hAnsiTheme="minorHAnsi" w:cstheme="minorHAnsi"/>
          <w:color w:val="000000" w:themeColor="text1"/>
        </w:rPr>
      </w:r>
      <w:r w:rsidR="008E7643"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VII. </w:t>
      </w:r>
      <w:r w:rsidR="008E7643" w:rsidRPr="00433679">
        <w:rPr>
          <w:rFonts w:asciiTheme="minorHAnsi" w:hAnsiTheme="minorHAnsi" w:cstheme="minorHAnsi"/>
          <w:color w:val="000000" w:themeColor="text1"/>
        </w:rPr>
        <w:fldChar w:fldCharType="end"/>
      </w:r>
      <w:r w:rsidR="008E764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lub postanowień dotyczących zachowania poufności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wskazanych postanowień wygasają one z upływem terminów odpowiednio w tych postanowieniach określonych lub w przypadku wykonania obowiązków w nich określonych.</w:t>
      </w:r>
      <w:bookmarkEnd w:id="498"/>
      <w:r w:rsidRPr="00433679">
        <w:rPr>
          <w:rFonts w:asciiTheme="minorHAnsi" w:hAnsiTheme="minorHAnsi" w:cstheme="minorHAnsi"/>
          <w:color w:val="000000" w:themeColor="text1"/>
        </w:rPr>
        <w:t xml:space="preserve"> </w:t>
      </w:r>
      <w:bookmarkStart w:id="502" w:name="_Hlk21071938"/>
      <w:r w:rsidRPr="00433679">
        <w:rPr>
          <w:rFonts w:asciiTheme="minorHAnsi" w:hAnsiTheme="minorHAnsi" w:cstheme="minorHAnsi"/>
          <w:color w:val="000000" w:themeColor="text1"/>
        </w:rPr>
        <w:t>Tak długo jak jakiekolwiek postanowienie Umowy obowiązuje, postanowienia Umowy w zakresie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_Ref21071865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mają zastosowanie.</w:t>
      </w:r>
      <w:bookmarkEnd w:id="499"/>
      <w:bookmarkEnd w:id="502"/>
    </w:p>
    <w:p w14:paraId="1A592697" w14:textId="2B6FF0D2" w:rsidR="001F364B" w:rsidRPr="00433679" w:rsidRDefault="001F364B"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wygasa w całości, w tym w zakresie postanowień wskazanych w §3, </w:t>
      </w:r>
      <w:r w:rsidR="006C7D19" w:rsidRPr="00433679">
        <w:rPr>
          <w:rFonts w:asciiTheme="minorHAnsi" w:hAnsiTheme="minorHAnsi" w:cstheme="minorHAnsi"/>
          <w:color w:val="000000" w:themeColor="text1"/>
        </w:rPr>
        <w:t>w przypadku i</w:t>
      </w:r>
      <w:r w:rsidR="00D141B3" w:rsidRPr="00433679">
        <w:rPr>
          <w:rFonts w:asciiTheme="minorHAnsi" w:hAnsiTheme="minorHAnsi" w:cstheme="minorHAnsi"/>
          <w:color w:val="000000" w:themeColor="text1"/>
        </w:rPr>
        <w:t xml:space="preserve"> z dniem odmowy przez NCBR Odbioru Etapu I</w:t>
      </w:r>
      <w:r w:rsidRPr="00433679">
        <w:rPr>
          <w:rFonts w:asciiTheme="minorHAnsi" w:hAnsiTheme="minorHAnsi" w:cstheme="minorHAnsi"/>
          <w:color w:val="000000" w:themeColor="text1"/>
        </w:rPr>
        <w:t>.</w:t>
      </w:r>
    </w:p>
    <w:p w14:paraId="44E393B9" w14:textId="442C054F"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Umowa wygasa w całości, w tym w zakresie postanowień wskazanych w §3, z chwilą gdy przekazane NCBR przez Wykonawcę wynagrodzenie tytułem udziału w Przychodach z Komercjalizacji Wyników Prac B+R i Przychodach z Komercjalizacji Technologii Zależnych lub środki pochodzące z innych źródeł – według uznania Wykonawcy - osiągnie równowartość 105% wartości łącznego wynagrodzenia Wykonawcy uzyskanego w ramach Umowy</w:t>
      </w:r>
      <w:r w:rsidR="005C3720" w:rsidRPr="00433679">
        <w:rPr>
          <w:rFonts w:asciiTheme="minorHAnsi" w:hAnsiTheme="minorHAnsi" w:cstheme="minorHAnsi"/>
          <w:color w:val="000000" w:themeColor="text1"/>
        </w:rPr>
        <w:t xml:space="preserve">, a jeśli NCBR dokonał Odbioru Wyników Prac Etapu II: następnie pomniejszonego o wartość brutto kosztów wytworzenia Demonstratora (tj. </w:t>
      </w:r>
      <w:r w:rsidR="00A60695" w:rsidRPr="00433679">
        <w:rPr>
          <w:rFonts w:asciiTheme="minorHAnsi" w:hAnsiTheme="minorHAnsi" w:cstheme="minorHAnsi"/>
          <w:color w:val="000000" w:themeColor="text1"/>
        </w:rPr>
        <w:t xml:space="preserve">wartość jego składowych i kosztów </w:t>
      </w:r>
      <w:r w:rsidR="00734D13" w:rsidRPr="00433679">
        <w:rPr>
          <w:rFonts w:asciiTheme="minorHAnsi" w:hAnsiTheme="minorHAnsi" w:cstheme="minorHAnsi"/>
          <w:color w:val="000000" w:themeColor="text1"/>
        </w:rPr>
        <w:t xml:space="preserve">robocizny w zakresie ich </w:t>
      </w:r>
      <w:r w:rsidR="00734D13" w:rsidRPr="00433679">
        <w:rPr>
          <w:rFonts w:asciiTheme="minorHAnsi" w:hAnsiTheme="minorHAnsi" w:cstheme="minorHAnsi"/>
          <w:color w:val="000000" w:themeColor="text1"/>
        </w:rPr>
        <w:lastRenderedPageBreak/>
        <w:t>integracji</w:t>
      </w:r>
      <w:r w:rsidR="005C3720" w:rsidRPr="00433679">
        <w:rPr>
          <w:rFonts w:asciiTheme="minorHAnsi" w:hAnsiTheme="minorHAnsi" w:cstheme="minorHAnsi"/>
          <w:color w:val="000000" w:themeColor="text1"/>
        </w:rPr>
        <w:t xml:space="preserve">, z pominięciem wartości prac badawczo-rozwojowych) określoną w Harmonogramie </w:t>
      </w:r>
      <w:r w:rsidR="007D3389" w:rsidRPr="00433679">
        <w:rPr>
          <w:rFonts w:asciiTheme="minorHAnsi" w:hAnsiTheme="minorHAnsi" w:cstheme="minorHAnsi"/>
          <w:color w:val="000000" w:themeColor="text1"/>
        </w:rPr>
        <w:t>Prac</w:t>
      </w:r>
      <w:ins w:id="503" w:author="Autor">
        <w:r w:rsidR="00812E73">
          <w:rPr>
            <w:rFonts w:asciiTheme="minorHAnsi" w:hAnsiTheme="minorHAnsi" w:cstheme="minorHAnsi"/>
            <w:color w:val="000000" w:themeColor="text1"/>
          </w:rPr>
          <w:t xml:space="preserve"> </w:t>
        </w:r>
        <w:r w:rsidR="00812E73">
          <w:rPr>
            <w:rFonts w:asciiTheme="minorHAnsi" w:hAnsiTheme="minorHAnsi"/>
            <w:color w:val="000000" w:themeColor="text1"/>
          </w:rPr>
          <w:t>przy czym takie pomniejszenie nie przekroczy 50% wartości wynagrodzenia brutto Wykonawcy za Etap II</w:t>
        </w:r>
      </w:ins>
      <w:r w:rsidRPr="00433679">
        <w:rPr>
          <w:rFonts w:asciiTheme="minorHAnsi" w:hAnsiTheme="minorHAnsi" w:cstheme="minorHAnsi"/>
          <w:color w:val="000000" w:themeColor="text1"/>
        </w:rPr>
        <w:t xml:space="preserve"> („Kapitał Zwrotu Docelowego”), powiększonego o odsetki ustawowe wskazane w art. 359 §2 Ustawy k.c., liczone odrębnie dla danej części Kapitału Zwrotu Docelowego przekazywanej NCBR od dnia </w:t>
      </w:r>
      <w:r w:rsidR="006E05C0" w:rsidRPr="00433679">
        <w:rPr>
          <w:rFonts w:asciiTheme="minorHAnsi" w:hAnsiTheme="minorHAnsi" w:cstheme="minorHAnsi"/>
          <w:color w:val="000000" w:themeColor="text1"/>
        </w:rPr>
        <w:t>(i) Odbioru Etapu I albo Odbioru Etapu I z Uwagami, a jeśli Wykonawcę dopuszczono do Etapu II: (ii) dnia Odbioru Etapu II albo Odbioru Etapu II z Uwagami</w:t>
      </w:r>
      <w:r w:rsidRPr="00433679">
        <w:rPr>
          <w:rFonts w:asciiTheme="minorHAnsi" w:hAnsiTheme="minorHAnsi" w:cstheme="minorHAnsi"/>
          <w:color w:val="000000" w:themeColor="text1"/>
        </w:rPr>
        <w:t xml:space="preserve"> do dnia zapłaty danej części, przy czym o ile Wykonawca nie zaznaczy inaczej przy spełnianiu świadczenia na rzecz NCBR, przekazywane NCBR środki NCBR może zaliczyć w pierwszej kolejności na poczet odsetek, zamiast na spłatę Kapitału Zwrotu Docelowego. </w:t>
      </w:r>
      <w:r w:rsidRPr="00433679">
        <w:rPr>
          <w:rFonts w:asciiTheme="minorHAnsi" w:eastAsia="Times New Roman" w:hAnsiTheme="minorHAnsi" w:cstheme="minorHAnsi"/>
          <w:color w:val="000000" w:themeColor="text1"/>
          <w:lang w:eastAsia="ar-SA"/>
        </w:rPr>
        <w:t xml:space="preserve">Strony przyjmują, że pod warunkiem stworzenia przez Wykonawcę Demonstratora w ramach Etapu II, </w:t>
      </w:r>
      <w:r w:rsidRPr="00433679">
        <w:rPr>
          <w:rFonts w:asciiTheme="minorHAnsi" w:hAnsiTheme="minorHAnsi" w:cs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433679">
        <w:rPr>
          <w:rFonts w:asciiTheme="minorHAnsi" w:eastAsia="Times New Roman" w:hAnsiTheme="minorHAnsi" w:cstheme="minorHAnsi"/>
          <w:color w:val="000000" w:themeColor="text1"/>
          <w:lang w:eastAsia="ar-SA"/>
        </w:rPr>
        <w:t xml:space="preserve"> w taki sposób, że dla potrzeb ustalenia warunku rozwiązującego wskazanego w tym paragrafie, </w:t>
      </w:r>
      <w:r w:rsidRPr="00433679">
        <w:rPr>
          <w:rFonts w:asciiTheme="minorHAnsi" w:hAnsiTheme="minorHAnsi" w:cs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433679">
        <w:rPr>
          <w:rFonts w:asciiTheme="minorHAnsi" w:eastAsia="Times New Roman" w:hAnsiTheme="minorHAnsi" w:cstheme="minorHAnsi"/>
          <w:color w:val="000000" w:themeColor="text1"/>
          <w:lang w:eastAsia="ar-SA"/>
        </w:rPr>
        <w:t xml:space="preserve">zawartej zgodnie z oświadczeniem zawartym w ART. </w:t>
      </w:r>
      <w:r w:rsidR="006C7D19" w:rsidRPr="00433679">
        <w:rPr>
          <w:rFonts w:asciiTheme="minorHAnsi" w:eastAsia="Times New Roman" w:hAnsiTheme="minorHAnsi" w:cstheme="minorHAnsi"/>
          <w:color w:val="000000" w:themeColor="text1"/>
          <w:lang w:eastAsia="ar-SA"/>
        </w:rPr>
        <w:t xml:space="preserve">26 </w:t>
      </w:r>
      <w:r w:rsidRPr="00433679">
        <w:rPr>
          <w:rFonts w:asciiTheme="minorHAnsi" w:eastAsia="Times New Roman" w:hAnsiTheme="minorHAnsi" w:cstheme="minorHAnsi"/>
          <w:color w:val="000000" w:themeColor="text1"/>
          <w:lang w:eastAsia="ar-SA"/>
        </w:rPr>
        <w:t>§</w:t>
      </w:r>
      <w:r w:rsidR="006C7D19" w:rsidRPr="00433679">
        <w:rPr>
          <w:rFonts w:asciiTheme="minorHAnsi" w:eastAsia="Times New Roman" w:hAnsiTheme="minorHAnsi" w:cstheme="minorHAnsi"/>
          <w:color w:val="000000" w:themeColor="text1"/>
          <w:lang w:eastAsia="ar-SA"/>
        </w:rPr>
        <w:t xml:space="preserve">2 </w:t>
      </w:r>
      <w:r w:rsidRPr="00433679">
        <w:rPr>
          <w:rFonts w:asciiTheme="minorHAnsi" w:eastAsia="Times New Roman" w:hAnsiTheme="minorHAnsi" w:cstheme="minorHAnsi"/>
          <w:color w:val="000000" w:themeColor="text1"/>
          <w:lang w:eastAsia="ar-SA"/>
        </w:rPr>
        <w:t xml:space="preserve">pkt 6, </w:t>
      </w:r>
      <w:r w:rsidRPr="00433679">
        <w:rPr>
          <w:rFonts w:asciiTheme="minorHAnsi" w:hAnsiTheme="minorHAnsi" w:cstheme="minorHAnsi"/>
          <w:color w:val="000000" w:themeColor="text1"/>
        </w:rPr>
        <w:t xml:space="preserve">w okresie 10 lat od rozpoczęcia eksploatacji Demonstratora, </w:t>
      </w:r>
      <w:r w:rsidRPr="00433679">
        <w:rPr>
          <w:rFonts w:asciiTheme="minorHAnsi" w:eastAsia="Times New Roman" w:hAnsiTheme="minorHAnsi" w:cstheme="minorHAnsi"/>
          <w:color w:val="000000" w:themeColor="text1"/>
          <w:lang w:eastAsia="ar-SA"/>
        </w:rPr>
        <w:t xml:space="preserve">będzie uwzględniane na potrzeby ustalenia zaistnienia wskazanego warunku tak, jakby dochód z działalności Demonstratora we wskazanej części stanowił środki przekazywane NCBR przez Wykonawcę tytułem </w:t>
      </w:r>
      <w:r w:rsidRPr="00433679">
        <w:rPr>
          <w:rFonts w:asciiTheme="minorHAnsi" w:hAnsiTheme="minorHAnsi" w:cs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433679">
        <w:rPr>
          <w:rFonts w:asciiTheme="minorHAnsi" w:eastAsia="Times New Roman" w:hAnsiTheme="minorHAnsi" w:cstheme="minorHAnsi"/>
          <w:color w:val="000000" w:themeColor="text1"/>
          <w:lang w:eastAsia="ar-SA"/>
        </w:rPr>
        <w:t>.</w:t>
      </w:r>
    </w:p>
    <w:p w14:paraId="4612AD30" w14:textId="77777777" w:rsidR="00CB14F5" w:rsidRPr="00433679" w:rsidRDefault="00CB14F5" w:rsidP="00433679">
      <w:pPr>
        <w:pStyle w:val="Nagwek2"/>
      </w:pPr>
      <w:bookmarkStart w:id="504" w:name="_Ref493846761"/>
      <w:bookmarkStart w:id="505" w:name="_Toc504994992"/>
      <w:bookmarkStart w:id="506" w:name="_Toc511371224"/>
      <w:bookmarkStart w:id="507" w:name="_Toc52745932"/>
      <w:bookmarkStart w:id="508" w:name="_Toc70340620"/>
      <w:bookmarkEnd w:id="500"/>
      <w:r w:rsidRPr="00433679">
        <w:t>[WYPOWIEDZENIE UMOWY]</w:t>
      </w:r>
      <w:bookmarkEnd w:id="504"/>
      <w:bookmarkEnd w:id="505"/>
      <w:bookmarkEnd w:id="506"/>
      <w:bookmarkEnd w:id="507"/>
      <w:bookmarkEnd w:id="508"/>
    </w:p>
    <w:p w14:paraId="558AD5E4" w14:textId="77777777"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bookmarkStart w:id="509" w:name="_Ref494007190"/>
      <w:r w:rsidRPr="00433679">
        <w:rPr>
          <w:rFonts w:asciiTheme="minorHAnsi" w:hAnsiTheme="minorHAnsi" w:cstheme="minorHAnsi"/>
          <w:color w:val="000000" w:themeColor="text1"/>
        </w:rPr>
        <w:t>W przypadku ustalenia przez NCBR (wedle własnego uznania) w ramach oceny przeprowadzonej w trakcie Selekcji dowolnego Etapu względem danego Strumienia, że:</w:t>
      </w:r>
    </w:p>
    <w:p w14:paraId="4A3C624C" w14:textId="34C021B2"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przedstawione przez wszystkich Uczestników Przedsięwzięcia Wyniki Prac Etapu nie przedstawiają potencjału pozwalającego na osiągnięcie celów Przedsięwzięcia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_Ref52799611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ze względów technologicznych, finansowych lub czasowych lub</w:t>
      </w:r>
    </w:p>
    <w:p w14:paraId="0993C89E" w14:textId="35D350DB" w:rsidR="00CB14F5" w:rsidRPr="00433679" w:rsidRDefault="00CB14F5" w:rsidP="00433679">
      <w:pPr>
        <w:numPr>
          <w:ilvl w:val="1"/>
          <w:numId w:val="34"/>
        </w:numPr>
        <w:spacing w:before="60" w:after="60"/>
        <w:ind w:left="851"/>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p>
    <w:p w14:paraId="0584020F"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nastąpił postęp techniczny mający miejsce poza Przedsięwzięciem lub </w:t>
      </w:r>
    </w:p>
    <w:p w14:paraId="344FB6D1" w14:textId="2D0DEEE5"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bookmarkStart w:id="510" w:name="_Hlk57782715"/>
      <w:r w:rsidRPr="00433679">
        <w:rPr>
          <w:rFonts w:asciiTheme="minorHAnsi" w:hAnsiTheme="minorHAnsi" w:cstheme="minorHAnsi"/>
          <w:color w:val="000000" w:themeColor="text1"/>
        </w:rPr>
        <w:t>istnieje realne ryzyko, że realizacja wszystkich Etapów wykroczy poza dzień 3</w:t>
      </w:r>
      <w:r w:rsidR="00B210A4"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t>.1</w:t>
      </w:r>
      <w:r w:rsidR="00B210A4"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t xml:space="preserve">.2023 r., </w:t>
      </w:r>
      <w:bookmarkEnd w:id="510"/>
    </w:p>
    <w:p w14:paraId="712540B2" w14:textId="1DFBE4B3" w:rsidR="00CB14F5" w:rsidRPr="00433679" w:rsidRDefault="00CB14F5" w:rsidP="00433679">
      <w:pPr>
        <w:spacing w:before="60" w:after="60"/>
        <w:ind w:left="49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wobec czego dalsza realizacja Przedsięwzięcia nie jest zasadna, NCBR może rozwiązać Umowę z zachowaniem dwumiesięcznego okresu wypowiedzenia. Wypowiedzenie może nastąpić wyłącznie w trakcie trwania Selekcji danego Etapu (od Terminu Doręczenia Wyników Prac Etapu do publikacji Listy Rankingowej), wymaga wypowiedzenia umów z Konkurentami Wykonawcy w danym Strumieniu oraz nie zwalnia NCBR z obowiązku zapłaty wynagrodzenia Wykonawcy za wykonane dotychczas Etapy. W razie wypowiedzenia Umowy w trybie niniejszego paragrafu NCBR Wyniki Pozytywne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są bezskuteczne w zakresie dopuszczenia Wykonawcy do kolejnego Etapu w danym Strumieniu.</w:t>
      </w:r>
    </w:p>
    <w:p w14:paraId="71851F11" w14:textId="77777777"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może wypowiedzieć Umowę ze skutkiem natychmiastowym (z zastrzeżeniem innych uprawnień NCBR określonych w Umowie, przysługujących mu w tych przypadkach) w przypadku, gdy: </w:t>
      </w:r>
    </w:p>
    <w:p w14:paraId="1B05C3C4" w14:textId="37910747" w:rsidR="00CB14F5" w:rsidRPr="00433679" w:rsidRDefault="00CB14F5" w:rsidP="00433679">
      <w:pPr>
        <w:pStyle w:val="Akapitzlist"/>
        <w:numPr>
          <w:ilvl w:val="1"/>
          <w:numId w:val="3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 przypadku wystąpienia niezgodności któregokolwiek i oświadczenia lub zapewnienia Wykonawcy wskazanego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_Ref479914715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_Ref494427531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ze stanem prawnym lub faktycznym, jeśli Wykonawca nie doprowadzi stanu objętego jego zapewnieniem do stanu zgodnego z Umową, pomimo bezskutecznego upływu wyznaczonego mu terminu na usunięcie naruszenia, nie krótszego niż 10 Dni Roboczych (z zastrzeżeniem przypadków, gdy wypowiedzenie Umowy w danych okolicznościach na podstawie przepisów prawa bezwzględnie obowiązującego, w szczególności przepisy prawa upadłościowego lub restrukturyzacyjnego, jest niedozwolone lub bezskuteczne);</w:t>
      </w:r>
    </w:p>
    <w:p w14:paraId="473401F5" w14:textId="7EA53316" w:rsidR="00CB14F5" w:rsidRPr="00433679" w:rsidRDefault="00531B13"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wyłącznie w zakresie Strumienia „System”: </w:t>
      </w:r>
      <w:r w:rsidR="00CB14F5" w:rsidRPr="00433679">
        <w:rPr>
          <w:rFonts w:asciiTheme="minorHAnsi" w:hAnsiTheme="minorHAnsi" w:cstheme="minorHAnsi"/>
          <w:color w:val="000000" w:themeColor="text1"/>
        </w:rPr>
        <w:t xml:space="preserve">przygotowanie Demonstratora nie będzie możliwe na Nieruchomości Demonstracyjnej z powodu wycofania się jej właściciela ze współpracy z NCBR lub bezskutecznego zakończenia procesu wyboru Partnera Strategicznego przeprowadzonego przez NCBR z powodu braku odpowiednich ofert, </w:t>
      </w:r>
    </w:p>
    <w:p w14:paraId="313BDFFC" w14:textId="7BF4C605" w:rsidR="00CB14F5" w:rsidRPr="00433679" w:rsidRDefault="00531B13" w:rsidP="00433679">
      <w:pPr>
        <w:numPr>
          <w:ilvl w:val="1"/>
          <w:numId w:val="34"/>
        </w:numPr>
        <w:spacing w:before="60" w:after="60"/>
        <w:ind w:left="851"/>
        <w:contextualSpacing/>
        <w:jc w:val="both"/>
        <w:rPr>
          <w:rFonts w:asciiTheme="minorHAnsi" w:hAnsiTheme="minorHAnsi" w:cstheme="minorHAnsi"/>
          <w:color w:val="000000" w:themeColor="text1"/>
        </w:rPr>
      </w:pPr>
      <w:bookmarkStart w:id="511" w:name="_Hlk57780776"/>
      <w:r w:rsidRPr="00433679">
        <w:rPr>
          <w:rFonts w:asciiTheme="minorHAnsi" w:hAnsiTheme="minorHAnsi" w:cstheme="minorHAnsi"/>
          <w:color w:val="000000" w:themeColor="text1"/>
        </w:rPr>
        <w:t xml:space="preserve">wyłącznie w zakresie Strumienia „System” i </w:t>
      </w:r>
      <w:r w:rsidR="00CB14F5" w:rsidRPr="00433679">
        <w:rPr>
          <w:rFonts w:asciiTheme="minorHAnsi" w:hAnsiTheme="minorHAnsi" w:cstheme="minorHAnsi"/>
          <w:color w:val="000000" w:themeColor="text1"/>
        </w:rPr>
        <w:t xml:space="preserve">w ramach Etapu II: wynik lub termin zakończenia postępowań administracyjnych niezbędnych do </w:t>
      </w:r>
      <w:r w:rsidR="00E462EB" w:rsidRPr="00433679">
        <w:rPr>
          <w:rFonts w:asciiTheme="minorHAnsi" w:hAnsiTheme="minorHAnsi" w:cstheme="minorHAnsi"/>
          <w:color w:val="000000" w:themeColor="text1"/>
        </w:rPr>
        <w:t xml:space="preserve">stworzenia </w:t>
      </w:r>
      <w:r w:rsidR="00CB14F5" w:rsidRPr="00433679">
        <w:rPr>
          <w:rFonts w:asciiTheme="minorHAnsi" w:hAnsiTheme="minorHAnsi" w:cstheme="minorHAnsi"/>
          <w:color w:val="000000" w:themeColor="text1"/>
        </w:rPr>
        <w:t xml:space="preserve">lub przeprowadzenia testów Demonstratora uniemożliwia realizację Etapu II zgodnie z jego celem i Harmonogramem; </w:t>
      </w:r>
      <w:bookmarkEnd w:id="511"/>
    </w:p>
    <w:p w14:paraId="37C03DB2" w14:textId="5925B8F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stwierdzenia, w szczególności w wyniku</w:t>
      </w:r>
      <w:r w:rsidRPr="00433679" w:rsidDel="007A6DA0">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kontroli,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_Ref508809689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przez NCBR:</w:t>
      </w:r>
    </w:p>
    <w:p w14:paraId="650BAB4E"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nieprawidłowości w wykonaniu Umowy, takich jak naruszenie postanowień Umowy, naruszenie norm bezwzględnie obowiązującego prawa, </w:t>
      </w:r>
    </w:p>
    <w:p w14:paraId="0BB7C0C8"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niezgodności stanu realizacji Umowy z przekazywanymi NCBR raportami lub </w:t>
      </w:r>
    </w:p>
    <w:p w14:paraId="236B6C49"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niewykonywania lub nienależytego wykonywania Umowy</w:t>
      </w:r>
    </w:p>
    <w:p w14:paraId="6B25E5C3"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pozornego wykonywania Umowy przez Wykonawcę, </w:t>
      </w:r>
    </w:p>
    <w:p w14:paraId="27EC615A" w14:textId="77777777" w:rsidR="00CB14F5" w:rsidRPr="00433679" w:rsidRDefault="00CB14F5" w:rsidP="00433679">
      <w:pPr>
        <w:spacing w:before="60" w:after="60"/>
        <w:ind w:left="1418" w:hanging="2"/>
        <w:contextualSpacing/>
        <w:jc w:val="both"/>
        <w:rPr>
          <w:rFonts w:asciiTheme="minorHAnsi" w:hAnsiTheme="minorHAnsi" w:cstheme="minorHAnsi"/>
          <w:color w:val="000000" w:themeColor="text1"/>
        </w:rPr>
      </w:pPr>
      <w:r w:rsidRPr="00433679">
        <w:rPr>
          <w:rFonts w:asciiTheme="minorHAnsi" w:hAnsiTheme="minorHAnsi" w:cstheme="minorHAnsi"/>
          <w:bCs/>
          <w:iCs/>
          <w:color w:val="000000" w:themeColor="text1"/>
        </w:rPr>
        <w:t xml:space="preserve">oraz nieusunięcia przez Wykonawcę stwierdzonego przez NCBR naruszenia, </w:t>
      </w:r>
      <w:r w:rsidRPr="00433679">
        <w:rPr>
          <w:rFonts w:asciiTheme="minorHAnsi" w:hAnsiTheme="minorHAnsi" w:cstheme="minorHAnsi"/>
          <w:color w:val="000000" w:themeColor="text1"/>
        </w:rPr>
        <w:t>pomimo bezskutecznego upływu wyznaczonego mu terminu na usunięcie naruszenia, nie krótszego niż 10 Dni Roboczych</w:t>
      </w:r>
      <w:r w:rsidRPr="00433679">
        <w:rPr>
          <w:rFonts w:asciiTheme="minorHAnsi" w:hAnsiTheme="minorHAnsi" w:cstheme="minorHAnsi"/>
          <w:bCs/>
          <w:iCs/>
          <w:color w:val="000000" w:themeColor="text1"/>
        </w:rPr>
        <w:t>, NCBR jest uprawniony do wypowiedzenia Umowy ze skutkiem natychmiastowym</w:t>
      </w:r>
      <w:r w:rsidRPr="00433679">
        <w:rPr>
          <w:rFonts w:asciiTheme="minorHAnsi" w:hAnsiTheme="minorHAnsi" w:cstheme="minorHAnsi"/>
          <w:color w:val="000000" w:themeColor="text1"/>
        </w:rPr>
        <w:t>;</w:t>
      </w:r>
    </w:p>
    <w:p w14:paraId="325F88BF" w14:textId="042FC072"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Wykonawca odmawia poddania się kontroli,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_Ref508809689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 jakikolwiek inny sposób uniemożliwia jej przeprowadzenie;</w:t>
      </w:r>
    </w:p>
    <w:p w14:paraId="160DD311" w14:textId="2DC5DE25"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stopień realizacji Zadań Badawczych lub punktów granicznych określonych przez Wykonawcę dla danego Etapu względem założeń określonych w odpowiednim dla tego Etapu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jest opóźniony o co najmniej miesiąc lub stopień ten wskazuje na wysokie prawdopodobieństwo nieprzygotowania przez Wykonawcę w Terminie Doręczenia Wyników danego Etapu takiego Wyniku Prac Etapu, który spełniałby minimalne Wymagania Umowy;</w:t>
      </w:r>
    </w:p>
    <w:p w14:paraId="07DEBB6A"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działania Wykonawcy w sprawach związanych z wykonywaniem Umowy są sprzeczne z prawem;</w:t>
      </w:r>
    </w:p>
    <w:p w14:paraId="06C88450"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nie dopełnił lub nie dopełnia swoich zobowiązań lub nie dochował lub nie dochowuje swoich zapewnień;</w:t>
      </w:r>
    </w:p>
    <w:p w14:paraId="5588AA62"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obciążenia NCBR korektą finansową jako beneficjenta projektu wskazanego w nagłówku Umowy, w łącznej wartości przekraczającej 10% budżetu Przedsięwzięcia wskazanego w rozdziale X Regulaminu.</w:t>
      </w:r>
    </w:p>
    <w:p w14:paraId="76FD49B7" w14:textId="01DB4391" w:rsidR="00CB14F5" w:rsidRPr="00433679" w:rsidRDefault="005422CF"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w:t>
      </w:r>
      <w:r w:rsidR="00531B13" w:rsidRPr="00433679">
        <w:rPr>
          <w:rFonts w:asciiTheme="minorHAnsi" w:hAnsiTheme="minorHAnsi" w:cstheme="minorHAnsi"/>
          <w:color w:val="000000" w:themeColor="text1"/>
        </w:rPr>
        <w:t xml:space="preserve"> przypadku, gdy Wykonawca wypowie Umowę na podstawie bezwzględnie obowiązujących przepisów prawa na jakimkolwiek Etapie realizacji Umowy, NCBR uprawniony jest w terminie 30 Dni Roboczych od dnia doręczenia mu oświadczenia Wykonawcy w przedmiocie wypowiedzenia Umowy, do żądania od Wykonawcy 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 </w:t>
      </w:r>
    </w:p>
    <w:p w14:paraId="0A65C374" w14:textId="73D85BB9" w:rsidR="00C1344E"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Rozwiązanie Umowy </w:t>
      </w:r>
      <w:r w:rsidR="00C1344E" w:rsidRPr="00433679">
        <w:rPr>
          <w:rFonts w:asciiTheme="minorHAnsi" w:hAnsiTheme="minorHAnsi" w:cstheme="minorHAnsi"/>
          <w:color w:val="000000" w:themeColor="text1"/>
        </w:rPr>
        <w:t>nie wpływa na trwanie stosunków prawnych pomiędzy Stronami, które powstały na podstawie następujących postanowień Umowy: dotyczących Odbioru Wyników Prac Etapu oraz zapłaty wynagrodzenia za zrealizowane przez Wykonawcę Etapy, dotyczących zobowiązań związanych z Demonstratorem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_Ref52746367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postanowień dotyczących praw własności intelektualnych określonych w Umowie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_Ref493844374 \n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lub postanowień dotyczących zachowania poufności określonych w Umowie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_Ref494891351 \n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W przypadku wskazanych postanowień wygasają one z upływem terminów odpowiednio w tych postanowieniach określonych lub w przypadku wykonania obowiązków w nich określonych. Tak długo jak jakiekolwiek postanowienie Umowy obowiązuje, postanowienia Umowy w zakresie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_Ref505434968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xml:space="preserv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_Ref21071865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mają zastosowanie.</w:t>
      </w:r>
    </w:p>
    <w:p w14:paraId="50A01A4D" w14:textId="0B404CBC"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bookmarkStart w:id="512" w:name="_Ref511826850"/>
      <w:r w:rsidRPr="00433679">
        <w:rPr>
          <w:rFonts w:asciiTheme="minorHAnsi" w:hAnsiTheme="minorHAnsi" w:cstheme="minorHAnsi"/>
          <w:color w:val="000000" w:themeColor="text1"/>
        </w:rPr>
        <w:t xml:space="preserve">Wykonawcy przysługuje uprawnienie do wypowiedzenia Umowy ze skutkiem natychmiastowym, w przypadku otrzymania pisemnego wezwania do zmiany Umowy, z przyczyn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_Ref479914715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_Ref494427531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_Ref511826812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lub w przypadku skorzystania przez NCBR z uprawnienia</w:t>
      </w:r>
      <w:r w:rsidR="29C74D1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_Ref54821375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512"/>
    </w:p>
    <w:p w14:paraId="291DCDB9" w14:textId="49C49488"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Każdorazowo w przypadku rozwiązania Umowy ze skutkiem natychmiastowym, Strony przystępują niezwłocznie do dokonania Odbioru zrealizowanych i nie odebranych dotychczas Wyników Prac Etapu (w tym ich wersji roboczych) oraz Prac B+R, przy czym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 Wykonawcy w takim przypadku przysługuje proporcjonalne wynagrodzenie, za rzeczywiście zrealizowane Zadania Badawcze i Kamienie Milowe, w zakresie ustalonym w oparciu o Harmonogram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Wypowiedzenie Umowy, z zastrzeżeniem postanowień dot. odpowiedzialności Stron i kar umownych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_Ref512575636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ma wpływu na wynagrodzenie wypłacone Wykonawcy tytułem wynagrodzenia za Etapy poprzedzające wypowiedzenie Umowy. </w:t>
      </w:r>
    </w:p>
    <w:p w14:paraId="359750FF" w14:textId="77777777" w:rsidR="00CB14F5" w:rsidRPr="00433679" w:rsidRDefault="00CB14F5" w:rsidP="00433679">
      <w:pPr>
        <w:pStyle w:val="Nagwek2"/>
      </w:pPr>
      <w:bookmarkStart w:id="513" w:name="_Ref494185547"/>
      <w:bookmarkStart w:id="514" w:name="_Toc504994995"/>
      <w:bookmarkStart w:id="515" w:name="_Toc511371225"/>
      <w:bookmarkStart w:id="516" w:name="_Toc52745933"/>
      <w:bookmarkStart w:id="517" w:name="_Toc70340621"/>
      <w:bookmarkEnd w:id="509"/>
      <w:r w:rsidRPr="00433679">
        <w:t>[ODSTĄPIENIE OD UMOWY]</w:t>
      </w:r>
      <w:bookmarkEnd w:id="513"/>
      <w:bookmarkEnd w:id="514"/>
      <w:bookmarkEnd w:id="515"/>
      <w:bookmarkEnd w:id="516"/>
      <w:bookmarkEnd w:id="517"/>
    </w:p>
    <w:p w14:paraId="08DE9188" w14:textId="77777777" w:rsidR="00CB14F5" w:rsidRPr="00433679" w:rsidRDefault="00CB14F5" w:rsidP="00433679">
      <w:pPr>
        <w:numPr>
          <w:ilvl w:val="0"/>
          <w:numId w:val="42"/>
        </w:numPr>
        <w:spacing w:before="60" w:after="60"/>
        <w:ind w:left="426" w:hanging="43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Niezależnie od uprawnień wynikających z przepisów prawa, NCBR jest uprawnione do odstąpienia od Umowy w części lub w całości, w terminie do dnia 31 grudnia 2022 r., </w:t>
      </w:r>
      <w:r w:rsidRPr="00433679">
        <w:rPr>
          <w:rFonts w:asciiTheme="minorHAnsi" w:hAnsiTheme="minorHAnsi" w:cstheme="minorHAnsi"/>
          <w:bCs/>
          <w:iCs/>
          <w:color w:val="000000" w:themeColor="text1"/>
        </w:rPr>
        <w:t>ze skutkiem na dzień złożenia oświadczenia o odstąpieniu</w:t>
      </w:r>
      <w:r w:rsidRPr="00433679">
        <w:rPr>
          <w:rFonts w:asciiTheme="minorHAnsi" w:hAnsiTheme="minorHAnsi" w:cstheme="minorHAnsi"/>
          <w:color w:val="000000" w:themeColor="text1"/>
        </w:rPr>
        <w:t>, w przypadku zaistnienia co najmniej jednej z następujących przesłanek:</w:t>
      </w:r>
    </w:p>
    <w:p w14:paraId="5D81D690"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59112914" w14:textId="0553D9EB"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jeśli Wykonawca nie dochował Terminu Doręczenia Wyników Prac B+R danego Etapu z przyczyn innych niż leżące po stronie NCBR i nie zachodzą okoliczności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_Ref493306264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261CB25"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wystąpienia niezgodności któregokolwiek i oświadczenia lub zapewnienia Wykonawcy (w szczególności zawartego w Rozdziale II Umowy) ze stanem prawnym lub faktycznym, jeśli Wykonawca nie doprowadzi stanu objętego jego zapewnieniem do stanu zgodnego z Umową, pomimo bezskutecznego upływu wyznaczonego mu terminu na usunięcie naruszenia, nie krótszego niż 10 Dni Roboczych;</w:t>
      </w:r>
    </w:p>
    <w:p w14:paraId="7CBB0CF9"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Wykonawca zaprzestał prowadzenia działalności lub wszczęte zostało wobec niego postępowanie likwidacyjne; </w:t>
      </w:r>
    </w:p>
    <w:p w14:paraId="2EEDB80D"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70BAA469" w14:textId="1433A6D4"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jeżeli Wykonawca nie dostarczy NCBR Wyników Prac Etapu wytworzonych w danym Etapie w terminie określonym w Harmonogramie Przedsięwzięcia, z zastrzeżeniem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3423A3E"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nie przystąpi w terminie wynikającym z Harmonogramu Przedsięwzięcia do dalszego Etapu realizacji Umowy, bez względu na przyczynę takiego nieprzystąpienia;</w:t>
      </w:r>
    </w:p>
    <w:p w14:paraId="5EC13E27" w14:textId="6C831DD2"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opóźnienie Wykonawcy w raportowaniu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_Ref505916635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 zakresie dowolnego raportu przekracza 21 dni,</w:t>
      </w:r>
    </w:p>
    <w:p w14:paraId="24138882" w14:textId="365551D0"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suma kar umownych nałożonych na Wykonawcę w ramach Umowy osiągnęła 20% wartości maksymalnego wynagrodzenia przysługującego Wykonawcy w ramach Umowy, w ramach obecnej i dotychczas zrealizowanych Etapów, ustalonego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C689A00" w14:textId="08911BE2"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razie niezapewnienia Zabezpieczenia Należytego Wykonania Umowy w wymaganej wysokości i terminie</w:t>
      </w:r>
      <w:r w:rsidR="000C6718" w:rsidRPr="00433679">
        <w:rPr>
          <w:rFonts w:asciiTheme="minorHAnsi" w:hAnsiTheme="minorHAnsi" w:cstheme="minorHAnsi"/>
          <w:color w:val="000000" w:themeColor="text1"/>
        </w:rPr>
        <w:t>.</w:t>
      </w:r>
    </w:p>
    <w:p w14:paraId="516E961D"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 xml:space="preserve">Oświadczenie NCBR o odstąpieniu od Umowy zostanie sporządzone w formie pisemnej wraz z uzasadnieniem. </w:t>
      </w:r>
    </w:p>
    <w:p w14:paraId="1A81A7C3"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color w:val="000000" w:themeColor="text1"/>
        </w:rPr>
        <w:t>Odstąpienie przez NCBR od Umowy nie zwalnia Wykonawcy od obowiązku zapłaty kar umownych zastrzeżonych w Umowie.</w:t>
      </w:r>
    </w:p>
    <w:p w14:paraId="7B0D936B"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W przypadku odstąpienia od Umowy:</w:t>
      </w:r>
    </w:p>
    <w:p w14:paraId="52DD56D2" w14:textId="77777777" w:rsidR="00CB14F5" w:rsidRPr="00433679" w:rsidRDefault="00CB14F5" w:rsidP="00433679">
      <w:pPr>
        <w:numPr>
          <w:ilvl w:val="0"/>
          <w:numId w:val="21"/>
        </w:numPr>
        <w:spacing w:before="60" w:after="60"/>
        <w:ind w:left="851" w:hanging="425"/>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1058A64F" w14:textId="77777777" w:rsidR="00CB14F5" w:rsidRPr="00433679" w:rsidRDefault="00CB14F5" w:rsidP="00433679">
      <w:pPr>
        <w:numPr>
          <w:ilvl w:val="0"/>
          <w:numId w:val="21"/>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wysokość wynagrodzenia należna Wykonawcy zostanie ustalona proporcjonalnie na podstawie zakresu prac przez niego wykonanych i zaakceptowanych przez NCBR do dnia odstąpienia od Umowy;</w:t>
      </w:r>
    </w:p>
    <w:p w14:paraId="33F0ED61" w14:textId="03E3758C" w:rsidR="00CB14F5" w:rsidRPr="00433679" w:rsidRDefault="00CB14F5" w:rsidP="00433679">
      <w:pPr>
        <w:numPr>
          <w:ilvl w:val="0"/>
          <w:numId w:val="21"/>
        </w:numPr>
        <w:spacing w:before="60" w:after="60"/>
        <w:ind w:left="851" w:hanging="425"/>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nie wpływa na rozporządzenia Foreground IP oraz Background IP, w tym udzielenie zgód, upoważnień oraz zezwoleń, dokonane zgodnie z Umową (</w:t>
      </w:r>
      <w:r w:rsidRPr="00433679">
        <w:rPr>
          <w:rFonts w:asciiTheme="minorHAnsi" w:hAnsiTheme="minorHAnsi" w:cstheme="minorHAnsi"/>
          <w:bCs/>
          <w:iCs/>
          <w:color w:val="000000" w:themeColor="text1"/>
          <w:shd w:val="clear" w:color="auto" w:fill="E6E6E6"/>
        </w:rPr>
        <w:fldChar w:fldCharType="begin"/>
      </w:r>
      <w:r w:rsidRPr="00433679">
        <w:rPr>
          <w:rFonts w:asciiTheme="minorHAnsi" w:hAnsiTheme="minorHAnsi" w:cstheme="minorHAnsi"/>
          <w:bCs/>
          <w:iCs/>
          <w:color w:val="000000" w:themeColor="text1"/>
        </w:rPr>
        <w:instrText xml:space="preserve"> REF _Ref493844374 \r \h  \* MERGEFORMAT </w:instrText>
      </w:r>
      <w:r w:rsidRPr="00433679">
        <w:rPr>
          <w:rFonts w:asciiTheme="minorHAnsi" w:hAnsiTheme="minorHAnsi" w:cstheme="minorHAnsi"/>
          <w:bCs/>
          <w:iCs/>
          <w:color w:val="000000" w:themeColor="text1"/>
          <w:shd w:val="clear" w:color="auto" w:fill="E6E6E6"/>
        </w:rPr>
      </w:r>
      <w:r w:rsidRPr="00433679">
        <w:rPr>
          <w:rFonts w:asciiTheme="minorHAnsi" w:hAnsiTheme="minorHAnsi" w:cstheme="minorHAnsi"/>
          <w:bCs/>
          <w:iCs/>
          <w:color w:val="000000" w:themeColor="text1"/>
          <w:shd w:val="clear" w:color="auto" w:fill="E6E6E6"/>
        </w:rPr>
        <w:fldChar w:fldCharType="separate"/>
      </w:r>
      <w:r w:rsidR="0071785C" w:rsidRPr="00433679">
        <w:rPr>
          <w:rFonts w:asciiTheme="minorHAnsi" w:hAnsiTheme="minorHAnsi" w:cstheme="minorHAnsi"/>
          <w:bCs/>
          <w:iCs/>
          <w:color w:val="000000" w:themeColor="text1"/>
        </w:rPr>
        <w:t xml:space="preserve">ROZDZIAŁ VII. </w:t>
      </w:r>
      <w:r w:rsidRPr="00433679">
        <w:rPr>
          <w:rFonts w:asciiTheme="minorHAnsi" w:hAnsiTheme="minorHAnsi" w:cstheme="minorHAnsi"/>
          <w:bCs/>
          <w:iCs/>
          <w:color w:val="000000" w:themeColor="text1"/>
          <w:shd w:val="clear" w:color="auto" w:fill="E6E6E6"/>
        </w:rPr>
        <w:fldChar w:fldCharType="end"/>
      </w:r>
      <w:r w:rsidRPr="00433679">
        <w:rPr>
          <w:rFonts w:asciiTheme="minorHAnsi" w:hAnsiTheme="minorHAnsi" w:cstheme="minorHAnsi"/>
          <w:bCs/>
          <w:iCs/>
          <w:color w:val="000000" w:themeColor="text1"/>
        </w:rPr>
        <w:t>) przed złożeniem oświadczenia o odstąpieniu od Umowy, prawo dochodzenia kar umownych oraz zobowiązania dotyczące zachowania poufności wynikające z Umowy (</w:t>
      </w:r>
      <w:r w:rsidRPr="00433679">
        <w:rPr>
          <w:rFonts w:asciiTheme="minorHAnsi" w:hAnsiTheme="minorHAnsi" w:cstheme="minorHAnsi"/>
          <w:bCs/>
          <w:iCs/>
          <w:color w:val="000000" w:themeColor="text1"/>
          <w:shd w:val="clear" w:color="auto" w:fill="E6E6E6"/>
        </w:rPr>
        <w:fldChar w:fldCharType="begin"/>
      </w:r>
      <w:r w:rsidRPr="00433679">
        <w:rPr>
          <w:rFonts w:asciiTheme="minorHAnsi" w:hAnsiTheme="minorHAnsi" w:cstheme="minorHAnsi"/>
          <w:bCs/>
          <w:iCs/>
          <w:color w:val="000000" w:themeColor="text1"/>
        </w:rPr>
        <w:instrText xml:space="preserve"> REF _Ref494891464 \n \h  \* MERGEFORMAT </w:instrText>
      </w:r>
      <w:r w:rsidRPr="00433679">
        <w:rPr>
          <w:rFonts w:asciiTheme="minorHAnsi" w:hAnsiTheme="minorHAnsi" w:cstheme="minorHAnsi"/>
          <w:bCs/>
          <w:iCs/>
          <w:color w:val="000000" w:themeColor="text1"/>
          <w:shd w:val="clear" w:color="auto" w:fill="E6E6E6"/>
        </w:rPr>
      </w:r>
      <w:r w:rsidRPr="00433679">
        <w:rPr>
          <w:rFonts w:asciiTheme="minorHAnsi" w:hAnsiTheme="minorHAnsi" w:cstheme="minorHAnsi"/>
          <w:bCs/>
          <w:iCs/>
          <w:color w:val="000000" w:themeColor="text1"/>
          <w:shd w:val="clear" w:color="auto" w:fill="E6E6E6"/>
        </w:rPr>
        <w:fldChar w:fldCharType="separate"/>
      </w:r>
      <w:r w:rsidR="0071785C" w:rsidRPr="00433679">
        <w:rPr>
          <w:rFonts w:asciiTheme="minorHAnsi" w:hAnsiTheme="minorHAnsi" w:cstheme="minorHAnsi"/>
          <w:bCs/>
          <w:iCs/>
          <w:color w:val="000000" w:themeColor="text1"/>
        </w:rPr>
        <w:t xml:space="preserve">ROZDZIAŁ IX. </w:t>
      </w:r>
      <w:r w:rsidRPr="00433679">
        <w:rPr>
          <w:rFonts w:asciiTheme="minorHAnsi" w:hAnsiTheme="minorHAnsi" w:cstheme="minorHAnsi"/>
          <w:bCs/>
          <w:iCs/>
          <w:color w:val="000000" w:themeColor="text1"/>
          <w:shd w:val="clear" w:color="auto" w:fill="E6E6E6"/>
        </w:rPr>
        <w:fldChar w:fldCharType="end"/>
      </w:r>
      <w:r w:rsidRPr="00433679">
        <w:rPr>
          <w:rFonts w:asciiTheme="minorHAnsi" w:hAnsiTheme="minorHAnsi" w:cstheme="minorHAnsi"/>
          <w:bCs/>
          <w:iCs/>
          <w:color w:val="000000" w:themeColor="text1"/>
        </w:rPr>
        <w:t>)</w:t>
      </w:r>
      <w:r w:rsidRPr="00433679">
        <w:rPr>
          <w:rFonts w:asciiTheme="minorHAnsi" w:hAnsiTheme="minorHAnsi" w:cstheme="minorHAnsi"/>
          <w:color w:val="000000" w:themeColor="text1"/>
        </w:rPr>
        <w:t>, w których to przypadkach zastosowanie mają wskazane w tych klauzulach zasady szczególne</w:t>
      </w:r>
      <w:r w:rsidRPr="00433679">
        <w:rPr>
          <w:rFonts w:asciiTheme="minorHAnsi" w:hAnsiTheme="minorHAnsi" w:cstheme="minorHAnsi"/>
          <w:bCs/>
          <w:iCs/>
          <w:color w:val="000000" w:themeColor="text1"/>
        </w:rPr>
        <w:t xml:space="preserve">. </w:t>
      </w:r>
      <w:r w:rsidRPr="00433679">
        <w:rPr>
          <w:rFonts w:asciiTheme="minorHAnsi" w:hAnsiTheme="minorHAnsi" w:cstheme="minorHAnsi"/>
          <w:color w:val="000000" w:themeColor="text1"/>
        </w:rPr>
        <w:t>Tak długo jak jakiekolwiek postanowienie Umowy obowiązuje, postanowienia Umowy w zakresie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_Ref21071865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mają zastosowanie.</w:t>
      </w:r>
    </w:p>
    <w:p w14:paraId="3CCF836C"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od Umowy nie powoduje odpowiedzialności odszkodowawczej NCBR w związku ze skróceniem okresu obowiązywania Umowy.</w:t>
      </w:r>
    </w:p>
    <w:p w14:paraId="7FF19043"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od Umowy przez NCBR zgodnie z niniejszym artykułem wywołuje skutki względem wszystkich Stron Umowy.</w:t>
      </w:r>
    </w:p>
    <w:p w14:paraId="16DCFBF1" w14:textId="77777777" w:rsidR="00CB14F5" w:rsidRPr="00433679" w:rsidRDefault="00CB14F5" w:rsidP="00433679">
      <w:pPr>
        <w:pStyle w:val="Nagwek1"/>
      </w:pPr>
      <w:bookmarkStart w:id="518" w:name="_Ref505434968"/>
      <w:bookmarkStart w:id="519" w:name="_Toc504994996"/>
      <w:bookmarkStart w:id="520" w:name="_Toc511371226"/>
      <w:bookmarkStart w:id="521" w:name="_Toc52745934"/>
      <w:bookmarkStart w:id="522" w:name="_Toc70340622"/>
      <w:r w:rsidRPr="00433679">
        <w:t>ODPOWIEDZIALNOŚĆ STRON I KARY UMOWNE</w:t>
      </w:r>
      <w:bookmarkEnd w:id="518"/>
      <w:bookmarkEnd w:id="519"/>
      <w:bookmarkEnd w:id="520"/>
      <w:bookmarkEnd w:id="521"/>
      <w:bookmarkEnd w:id="522"/>
    </w:p>
    <w:p w14:paraId="36B9F922" w14:textId="77777777" w:rsidR="00CB14F5" w:rsidRPr="00433679" w:rsidRDefault="00CB14F5" w:rsidP="00433679">
      <w:pPr>
        <w:pStyle w:val="Nagwek2"/>
        <w:rPr>
          <w:rFonts w:eastAsia="Times New Roman"/>
        </w:rPr>
      </w:pPr>
      <w:bookmarkStart w:id="523" w:name="_Toc479963869"/>
      <w:bookmarkStart w:id="524" w:name="_Ref479974598"/>
      <w:bookmarkStart w:id="525" w:name="_Toc504994997"/>
      <w:bookmarkStart w:id="526" w:name="_Ref505798575"/>
      <w:bookmarkStart w:id="527" w:name="_Toc511371227"/>
      <w:bookmarkStart w:id="528" w:name="_Ref512575636"/>
      <w:bookmarkStart w:id="529" w:name="_Toc52745935"/>
      <w:bookmarkStart w:id="530" w:name="_Toc70340623"/>
      <w:r w:rsidRPr="00433679">
        <w:rPr>
          <w:rFonts w:eastAsia="Times New Roman"/>
        </w:rPr>
        <w:t>[</w:t>
      </w:r>
      <w:r w:rsidRPr="00433679">
        <w:t>OGÓLNA</w:t>
      </w:r>
      <w:r w:rsidRPr="00433679">
        <w:rPr>
          <w:rFonts w:eastAsia="Times New Roman"/>
        </w:rPr>
        <w:t xml:space="preserve"> ODPOWIEDZIALNOŚĆ KONTRAKTOWA STRON I KARY UMOWNE]</w:t>
      </w:r>
      <w:bookmarkEnd w:id="523"/>
      <w:bookmarkEnd w:id="524"/>
      <w:bookmarkEnd w:id="525"/>
      <w:bookmarkEnd w:id="526"/>
      <w:bookmarkEnd w:id="527"/>
      <w:bookmarkEnd w:id="528"/>
      <w:bookmarkEnd w:id="529"/>
      <w:bookmarkEnd w:id="530"/>
      <w:r w:rsidRPr="00433679">
        <w:rPr>
          <w:rFonts w:eastAsia="Times New Roman"/>
        </w:rPr>
        <w:t xml:space="preserve"> </w:t>
      </w:r>
    </w:p>
    <w:p w14:paraId="26CEAF6E" w14:textId="77777777" w:rsidR="00CB14F5" w:rsidRPr="00433679" w:rsidRDefault="00CB14F5"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ponoszą odpowiedzialność z tytułu niewykonania lub nienależytego wykonania Umowy na warunkach w niej określonych.</w:t>
      </w:r>
    </w:p>
    <w:p w14:paraId="3FA3EF36" w14:textId="7884B407" w:rsidR="00CB14F5" w:rsidRPr="00433679" w:rsidRDefault="00CB14F5" w:rsidP="00433679">
      <w:pPr>
        <w:numPr>
          <w:ilvl w:val="0"/>
          <w:numId w:val="22"/>
        </w:numPr>
        <w:spacing w:before="60" w:after="60"/>
        <w:ind w:left="426"/>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Strony nie odpowiadają za niewykonanie lub nienależyte wykonanie zobowiązania wynikłe z działania Siły Wyższej.</w:t>
      </w:r>
    </w:p>
    <w:p w14:paraId="4A81629B" w14:textId="7E4990A4" w:rsidR="00EF198D" w:rsidRPr="00433679" w:rsidRDefault="00EF198D" w:rsidP="00433679">
      <w:pPr>
        <w:numPr>
          <w:ilvl w:val="0"/>
          <w:numId w:val="22"/>
        </w:numPr>
        <w:spacing w:before="60" w:after="60"/>
        <w:ind w:left="426"/>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Strony postanawiają, że:</w:t>
      </w:r>
    </w:p>
    <w:p w14:paraId="60B0B2DE" w14:textId="69E47636"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wyłączają odpowiedzialność NCBR za okoliczności powstałe z przyczyn innych niż wina umyślna lub rażące niedbalstwo NCBR;</w:t>
      </w:r>
    </w:p>
    <w:p w14:paraId="75CAD153" w14:textId="77777777"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 xml:space="preserve">NCBR odpowiada względem Wykonawcy jedynie w granicach straty rzeczywistej, którą Wykonawca poniósł wskutek działania lub zaniechania NCBR; </w:t>
      </w:r>
    </w:p>
    <w:p w14:paraId="00CD65D3" w14:textId="77777777"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 xml:space="preserve">NCBR nie odpowiada względem Wykonawcy za utracone korzyści i wszelkie inne korzyści, które mógłby osiągnąć, gdyby mu szkody nie wyrządzono. W szczególności Strony wyłączają </w:t>
      </w:r>
      <w:r w:rsidRPr="00433679">
        <w:rPr>
          <w:rFonts w:asciiTheme="minorHAnsi" w:hAnsiTheme="minorHAnsi" w:cstheme="minorHAnsi"/>
          <w:color w:val="000000" w:themeColor="text1"/>
        </w:rPr>
        <w:lastRenderedPageBreak/>
        <w:t>odpowiedzialność NCBR względem Wykonawcy za przychody nieuzyskane przez Wykonawcę przez wygaśnięcie Umowy wskutek jego eliminacji wskutek Selekcji.</w:t>
      </w:r>
    </w:p>
    <w:p w14:paraId="62C80F1D" w14:textId="4FE78718" w:rsidR="00EF198D" w:rsidRPr="00433679" w:rsidRDefault="00EF198D"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wygaśnięcia Umowy Wykonawca zrzeka się wszelkich roszczeń względem NCBR innych niż spowodowane z winy umyślnej lub rażącego niedbalstwa NCBR.</w:t>
      </w:r>
    </w:p>
    <w:p w14:paraId="2FF8C5F8" w14:textId="77777777" w:rsidR="00EF198D" w:rsidRPr="00433679" w:rsidRDefault="00EF198D"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żądania od Wykonawcy zapłaty następujących kar umownych:</w:t>
      </w:r>
    </w:p>
    <w:p w14:paraId="75CF98C0" w14:textId="39788691"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zaprzestania realizacji lub wypowiedzenia Umowy przez Wykonawcę, poza przypadkami dopuszczalnymi przez Umowę i bezwzględnie obowiązujące przepisy prawa, kwotę stanowiącą 30%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w:t>
      </w:r>
    </w:p>
    <w:p w14:paraId="3823FFE7" w14:textId="75C182AF"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nienależytego wykonania Umowy, rozumianego jako brak stworzenia Wyników Prac Etapu albo stworzenie Wyników Prac Etapu z naruszeniem Wymagań Obligatoryjnych lub wskazanych we Wniosku Wymagań Konkursowych (z dopuszczalną </w:t>
      </w:r>
      <w:r w:rsidR="00C45721" w:rsidRPr="00433679">
        <w:rPr>
          <w:rFonts w:asciiTheme="minorHAnsi" w:hAnsiTheme="minorHAnsi" w:cstheme="minorHAnsi"/>
          <w:color w:val="000000" w:themeColor="text1"/>
        </w:rPr>
        <w:t>Tolerancją Technologiczną</w:t>
      </w:r>
      <w:r w:rsidRPr="00433679">
        <w:rPr>
          <w:rFonts w:asciiTheme="minorHAnsi" w:hAnsiTheme="minorHAnsi" w:cstheme="minorHAnsi"/>
          <w:color w:val="000000" w:themeColor="text1"/>
        </w:rPr>
        <w:t xml:space="preserve"> i Granicą Błędu wskazanymi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_Ref53698513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kwotę stanowiącą 2,5%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 z zastrzeżeniem, że kary opisanej w tym punkcie nie nakłada się, jeśli w przypadku danego Etapu NCBR dokonał Odbioru Etapu z Uwagami;</w:t>
      </w:r>
    </w:p>
    <w:p w14:paraId="581D0806" w14:textId="17233526"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odstąpienia od Umowy przez NCBR z przyczyn zależnych od Wykonawcy kwotę stanowiącą 5%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w:t>
      </w:r>
    </w:p>
    <w:p w14:paraId="4FD96EFB" w14:textId="77777777"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naruszenia przez Wykonawcę zasad poufności określonych w niniejszej Umowie, w wysokości 100.000,00 zł (sto tysięcy złotych) za każdy przypadek naruszenia, lecz nie więcej niż 500.000,00 zł (pięćset tysięcy złotych);</w:t>
      </w:r>
    </w:p>
    <w:p w14:paraId="638361EE" w14:textId="3A7AD596"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utrudniania przeprowadzania audytu oraz za przekazywanie niekompletnych lub nierzetelnych raportów okresowych, o których mowa odpowiednio w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_Ref70340024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_Ref69114349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§13</w:t>
      </w:r>
      <w:r w:rsidR="009324D5"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_Ref69116245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29</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_Ref69115788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§5</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t xml:space="preserve"> </w:t>
      </w:r>
      <w:r w:rsidRPr="00433679">
        <w:rPr>
          <w:rFonts w:asciiTheme="minorHAnsi" w:hAnsiTheme="minorHAnsi" w:cstheme="minorHAnsi"/>
          <w:color w:val="000000" w:themeColor="text1"/>
        </w:rPr>
        <w:t>Umowy, w wysokości 5.000,00 zł (</w:t>
      </w:r>
      <w:r w:rsidR="009324D5" w:rsidRPr="00433679">
        <w:rPr>
          <w:rFonts w:asciiTheme="minorHAnsi" w:hAnsiTheme="minorHAnsi" w:cstheme="minorHAnsi"/>
          <w:color w:val="000000" w:themeColor="text1"/>
        </w:rPr>
        <w:t>pięć</w:t>
      </w:r>
      <w:r w:rsidRPr="00433679">
        <w:rPr>
          <w:rFonts w:asciiTheme="minorHAnsi" w:hAnsiTheme="minorHAnsi" w:cstheme="minorHAnsi"/>
          <w:color w:val="000000" w:themeColor="text1"/>
        </w:rPr>
        <w:t xml:space="preserve"> tysięcy złotych) za każdy przypadek naruszenia, nie więcej niż 500.000,00 zł (pięćset tysięcy złotych),</w:t>
      </w:r>
    </w:p>
    <w:p w14:paraId="4250E3FE" w14:textId="236781B2"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naruszenia zobowiązania, o którym mowa w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_Ref70340086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_Ref69151373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§10</w:t>
      </w:r>
      <w:r w:rsidR="009324D5"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wysokości odpowiadającej wartości 50% zbywanych Foreground IP, nie mniej w każdym przypadku niż 1.000.000,00 zł (jeden milion złotych),</w:t>
      </w:r>
    </w:p>
    <w:p w14:paraId="30BEAEB6" w14:textId="4B6E22B5"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opóźnień w przekazywaniu raportów okresowych, o których mowa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_Ref505916635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32</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Wykonawca zapłaci karę Umowną w wysokości 1.000 (jeden tysiąc) złotych za każdy dzień opóźnienia, nie więcej jednak niż 100.000 (sto tysięcy) złotych,</w:t>
      </w:r>
    </w:p>
    <w:p w14:paraId="1E4137FD" w14:textId="4FD56D02"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naruszenia zobowiązań wynikających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_Ref52746402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 wysokości 2.000 (dwa tysiące) złotych za każdy przypadek naruszenia,</w:t>
      </w:r>
    </w:p>
    <w:p w14:paraId="470D9D68" w14:textId="640421E4" w:rsidR="00CB14F5" w:rsidRPr="00433679" w:rsidRDefault="00CB14F5" w:rsidP="00433679">
      <w:pPr>
        <w:numPr>
          <w:ilvl w:val="1"/>
          <w:numId w:val="22"/>
        </w:numPr>
        <w:spacing w:before="60" w:after="60"/>
        <w:ind w:left="709"/>
        <w:contextualSpacing/>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naruszenia zobowiązania wynikającego z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_Ref70340171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_Ref69076264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_Ref69076270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pomimo przedstawienia przez podmiot trzeci oferty odpowiadającej warunkom rynkowym</w:t>
      </w:r>
      <w:r w:rsidRPr="00433679">
        <w:rPr>
          <w:rFonts w:asciiTheme="minorHAnsi" w:hAnsiTheme="minorHAnsi" w:cs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z wyłączeniem przypadków, gdy Wykonawca odmówił podmiotowi trzeciemu udzielenia licencji w ramach uprawnienia wskazanego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_Ref70340171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_Ref69076270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264D0048"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73108B1E"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Kary umowne, o których mowa powyżej Wykonawca zapłaci na wskazany przez NCBR rachunek, w terminie 7 dni od dnia doręczenia mu noty obciążeniowej.</w:t>
      </w:r>
    </w:p>
    <w:p w14:paraId="7A0C094F" w14:textId="77777777" w:rsidR="00EF198D" w:rsidRPr="00433679" w:rsidRDefault="00EF198D"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NCBR lub podmiot, który uzyskał od NCBR częściową lub całościową cesję praw, ma prawo dochodzenia odszkodowania przewyższającego wysokość zastrzeżonych kar umownych na zasadach ogólnych, a także w przypadkach, dla których kar umownych nie zastrzeżono.</w:t>
      </w:r>
    </w:p>
    <w:p w14:paraId="49E83F8A"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Zapłata kary umownej nie zwalnia Wykonawcy z obowiązków wynikających z Umowy.</w:t>
      </w:r>
    </w:p>
    <w:p w14:paraId="6DDA6400"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bookmarkStart w:id="531" w:name="_Ref497423141"/>
      <w:r w:rsidRPr="00433679">
        <w:rPr>
          <w:rFonts w:asciiTheme="minorHAnsi" w:hAnsiTheme="minorHAnsi" w:cstheme="minorHAnsi"/>
          <w:color w:val="000000" w:themeColor="text1"/>
        </w:rPr>
        <w:t>Wykonawcy nie przysługuje odszkodowanie ani odsetki, w przypadku jakiegokolwiek opóźnienia w dokonaniu płatności zgodnie z Umową, w przypadku, gdy jest to wynik:</w:t>
      </w:r>
      <w:bookmarkEnd w:id="531"/>
    </w:p>
    <w:p w14:paraId="6E3B5027" w14:textId="77777777" w:rsidR="00CB14F5" w:rsidRPr="00433679" w:rsidRDefault="00CB14F5" w:rsidP="00433679">
      <w:pPr>
        <w:pStyle w:val="Akapitzlist"/>
        <w:numPr>
          <w:ilvl w:val="0"/>
          <w:numId w:val="4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braku ustanowienia Zabezpieczenia Należytego Wykonania Umowy;</w:t>
      </w:r>
    </w:p>
    <w:p w14:paraId="747EE79E" w14:textId="77777777" w:rsidR="00CB14F5" w:rsidRPr="00433679" w:rsidRDefault="00CB14F5" w:rsidP="00433679">
      <w:pPr>
        <w:pStyle w:val="Akapitzlist"/>
        <w:numPr>
          <w:ilvl w:val="0"/>
          <w:numId w:val="4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niewykonania lub nienależytego wykonania Umowy powstałego na skutek czynników niezależnych od NCBR;</w:t>
      </w:r>
    </w:p>
    <w:p w14:paraId="6A2ADF80" w14:textId="38EEC6DB" w:rsidR="00CB14F5" w:rsidRPr="00433679" w:rsidRDefault="00CB14F5" w:rsidP="00433679">
      <w:pPr>
        <w:pStyle w:val="Akapitzlist"/>
        <w:numPr>
          <w:ilvl w:val="0"/>
          <w:numId w:val="43"/>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braku środków na rachunku bankowym NCBR, z którego realizowane są płatności. </w:t>
      </w:r>
    </w:p>
    <w:p w14:paraId="09CD2531" w14:textId="3D9B3078" w:rsidR="00CB14F5" w:rsidRPr="00433679" w:rsidRDefault="00CB14F5" w:rsidP="00433679">
      <w:pPr>
        <w:pStyle w:val="Nagwek2"/>
      </w:pPr>
      <w:bookmarkStart w:id="532" w:name="_Ref494984973"/>
      <w:bookmarkStart w:id="533" w:name="_Toc504994960"/>
      <w:bookmarkStart w:id="534" w:name="_Toc511371206"/>
      <w:bookmarkStart w:id="535" w:name="_Toc52745936"/>
      <w:bookmarkStart w:id="536" w:name="_Toc70340624"/>
      <w:r w:rsidRPr="00433679">
        <w:t>[RĘKOJMIA ZA WADY I GWARANCJA]</w:t>
      </w:r>
      <w:bookmarkEnd w:id="532"/>
      <w:bookmarkEnd w:id="533"/>
      <w:bookmarkEnd w:id="534"/>
      <w:bookmarkEnd w:id="535"/>
      <w:bookmarkEnd w:id="536"/>
    </w:p>
    <w:p w14:paraId="1E188DAA" w14:textId="77777777" w:rsidR="00CB14F5" w:rsidRPr="00433679" w:rsidRDefault="00CB14F5" w:rsidP="00433679">
      <w:pPr>
        <w:pStyle w:val="Akapitzlist"/>
        <w:numPr>
          <w:ilvl w:val="0"/>
          <w:numId w:val="65"/>
        </w:numPr>
        <w:spacing w:before="60" w:after="60"/>
        <w:ind w:left="426"/>
        <w:jc w:val="both"/>
        <w:rPr>
          <w:rFonts w:asciiTheme="minorHAnsi" w:hAnsiTheme="minorHAnsi" w:cstheme="minorHAnsi"/>
          <w:color w:val="000000" w:themeColor="text1"/>
        </w:rPr>
      </w:pPr>
      <w:bookmarkStart w:id="537" w:name="_Ref494984985"/>
      <w:r w:rsidRPr="00433679">
        <w:rPr>
          <w:rFonts w:asciiTheme="minorHAnsi" w:hAnsiTheme="minorHAnsi" w:cstheme="minorHAnsi"/>
          <w:color w:val="000000" w:themeColor="text1"/>
        </w:rPr>
        <w:t>Wykonawca odpowiada względem NCBR z tytułu rękojmi za Wady Dokumentacji B+R, na zasadach wynikających z Ustawy k.c., z zastrzeżeniem postanowień Umowy.</w:t>
      </w:r>
      <w:bookmarkEnd w:id="537"/>
    </w:p>
    <w:p w14:paraId="2EFF6376" w14:textId="77777777" w:rsidR="00CB14F5" w:rsidRPr="00433679" w:rsidRDefault="00CB14F5" w:rsidP="00433679">
      <w:pPr>
        <w:pStyle w:val="Akapitzlist"/>
        <w:numPr>
          <w:ilvl w:val="0"/>
          <w:numId w:val="65"/>
        </w:numPr>
        <w:spacing w:before="60" w:after="60"/>
        <w:ind w:left="426"/>
        <w:jc w:val="both"/>
        <w:rPr>
          <w:rFonts w:asciiTheme="minorHAnsi" w:hAnsiTheme="minorHAnsi" w:cstheme="minorHAnsi"/>
          <w:color w:val="000000" w:themeColor="text1"/>
        </w:rPr>
      </w:pPr>
      <w:bookmarkStart w:id="538" w:name="_Ref494984976"/>
      <w:r w:rsidRPr="00433679">
        <w:rPr>
          <w:rFonts w:asciiTheme="minorHAnsi" w:hAnsiTheme="minorHAnsi" w:cstheme="minorHAnsi"/>
          <w:color w:val="000000" w:themeColor="text1"/>
        </w:rPr>
        <w:t>Termin do skorzystania z uprawnień wynikających z tytułu rękojmi za Wady Dokumentacji B+R, wynosi 5 lat od dnia Odbioru Etapu obejmującej daną część Dokumentacji B+R przez NCBR, liczony odrębnie dla każdej części Dokumentacji B+R.</w:t>
      </w:r>
      <w:bookmarkEnd w:id="538"/>
    </w:p>
    <w:p w14:paraId="4D6CD007" w14:textId="77777777" w:rsidR="00CB14F5" w:rsidRPr="00433679" w:rsidRDefault="00CB14F5" w:rsidP="00433679">
      <w:pPr>
        <w:pStyle w:val="Nagwek1"/>
      </w:pPr>
      <w:bookmarkStart w:id="539" w:name="_Toc504994999"/>
      <w:bookmarkStart w:id="540" w:name="_Toc511371228"/>
      <w:bookmarkStart w:id="541" w:name="_Toc52745937"/>
      <w:bookmarkStart w:id="542" w:name="_Toc70340625"/>
      <w:r w:rsidRPr="00433679">
        <w:t>ZMIANY UMOWY</w:t>
      </w:r>
      <w:bookmarkEnd w:id="539"/>
      <w:bookmarkEnd w:id="540"/>
      <w:bookmarkEnd w:id="541"/>
      <w:bookmarkEnd w:id="542"/>
    </w:p>
    <w:p w14:paraId="62758345" w14:textId="77777777" w:rsidR="00CB14F5" w:rsidRPr="00433679" w:rsidRDefault="00CB14F5" w:rsidP="00433679">
      <w:pPr>
        <w:pStyle w:val="Nagwek2"/>
      </w:pPr>
      <w:bookmarkStart w:id="543" w:name="_Toc504995000"/>
      <w:bookmarkStart w:id="544" w:name="_Ref505855047"/>
      <w:bookmarkStart w:id="545" w:name="_Ref506011684"/>
      <w:bookmarkStart w:id="546" w:name="_Ref508809736"/>
      <w:bookmarkStart w:id="547" w:name="_Ref508810285"/>
      <w:bookmarkStart w:id="548" w:name="_Ref509236824"/>
      <w:bookmarkStart w:id="549" w:name="_Toc511371229"/>
      <w:bookmarkStart w:id="550" w:name="_Toc52745938"/>
      <w:bookmarkStart w:id="551" w:name="_Ref58587222"/>
      <w:bookmarkStart w:id="552" w:name="_Toc70340626"/>
      <w:r w:rsidRPr="00433679">
        <w:t>[ZMIANA UMOWY]</w:t>
      </w:r>
      <w:bookmarkEnd w:id="543"/>
      <w:bookmarkEnd w:id="544"/>
      <w:bookmarkEnd w:id="545"/>
      <w:bookmarkEnd w:id="546"/>
      <w:bookmarkEnd w:id="547"/>
      <w:bookmarkEnd w:id="548"/>
      <w:bookmarkEnd w:id="549"/>
      <w:bookmarkEnd w:id="550"/>
      <w:bookmarkEnd w:id="551"/>
      <w:bookmarkEnd w:id="552"/>
    </w:p>
    <w:p w14:paraId="5139C907"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Wszelkie zmiany i uzupełnienia do Umowy wymagają formy pisemnej pod rygorem nieważności (chyba że ustawa lub Umowa przewiduje inną formę dla danego Załącznika – w takim przypadku konieczne jest zachowanie odpowiedniej formy szczególnej). Postanowienia tego artykułu wskazują szczegółowe, lecz nie wyłączne przypadki, gdy może dojść do zmiany Umowy za zgodą Stron.</w:t>
      </w:r>
    </w:p>
    <w:p w14:paraId="30E1FF04" w14:textId="29AFC04F"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adresu siedziby Stron oraz danych kontaktowych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_Ref511639107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oraz przedłużenie terminów określonych w Harmonogramie Przedsięwzięcia na podstawie ART. 8 §9 - §13 Umowy nie wymaga zmiany Umowy w formie aneksu do Umowy, ale uprzedniego oświadczenia złożonego drugiej Stronie w formie pisemnej pod rygorem nieważności. </w:t>
      </w:r>
    </w:p>
    <w:p w14:paraId="6900FE63"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jeśli Wykonawcą jest zbiór podmiotów (np. w formie konsorcjum), oraz powstanie konflikt pomiędzy podmiotami składającymi się na Wykonawcę, Strony mogą dokonać zmiany Umowy w przedmiocie podmiotów wchodzących w skład Wnioskodawcy i z uwzględnieniem konsekwencji dokonywanych zmian, pod następującymi warunkami:</w:t>
      </w:r>
    </w:p>
    <w:p w14:paraId="662C162C"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wysokość wynagrodzenia Wykonawcy;</w:t>
      </w:r>
    </w:p>
    <w:p w14:paraId="445B79A4"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04565263"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podmiotowa nie może prowadzić do zmian związanych z opracowywanym Rozwiązaniem, a w szczególności w zakresie Demonstratora,</w:t>
      </w:r>
    </w:p>
    <w:p w14:paraId="7EA35037"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nie może prowadzić do zmiany deklarowanych parametrów Rozwiązania na gorsze,</w:t>
      </w:r>
    </w:p>
    <w:p w14:paraId="5A494D48"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wszystkie podmioty wchodzące w skład Wykonawcy i Wnioskodawcy odpowiadają wobec NCBR za wszelkie zobowiązania z tytułu Umowy, w tym w zakresie kar umownych i Zabezpieczeń Należytego Wykonania Umowy na zasadzie solidarności.</w:t>
      </w:r>
    </w:p>
    <w:p w14:paraId="4926B45F"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 Wykonawca dokona podziału, połączenia lub przeniesienia przedsiębiorstwa związanego ściśle z wykonaniem Umowy na inny podmiot albo rozpocznie likwidację, </w:t>
      </w:r>
      <w:r w:rsidRPr="00433679">
        <w:rPr>
          <w:rFonts w:asciiTheme="minorHAnsi" w:hAnsiTheme="minorHAnsi" w:cstheme="minorHAnsi"/>
          <w:color w:val="000000" w:themeColor="text1"/>
        </w:rPr>
        <w:lastRenderedPageBreak/>
        <w:t>postępowanie restrukturyzacyjne albo upadłościowe, Strony mogą dokonać zmiany Umowy w przedmiocie Stron Umowy i z uwzględnieniem konsekwencji dokonywanych zmian, pod następującymi warunkami:</w:t>
      </w:r>
    </w:p>
    <w:p w14:paraId="6CE28BF5"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wysokość wynagrodzenia Wykonawcy;</w:t>
      </w:r>
    </w:p>
    <w:p w14:paraId="4A2021FA"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4DC443EB"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podmiotowa nie może prowadzić do zmian związanych z opracowywanym Rozwiązaniem, a w szczególności w zakresie Demonstratora,</w:t>
      </w:r>
    </w:p>
    <w:p w14:paraId="7D6E6EE0"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nie może prowadzić do zmiany deklarowanych parametrów Rozwiązania na gorsze,</w:t>
      </w:r>
    </w:p>
    <w:p w14:paraId="10A085C8"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następcy prawni podmiotów wchodzących w skład Wykonawcy i Wnioskodawcy odpowiadają wobec NCBR za wszelkie zobowiązania z tytułu Umowy, w tym w zakresie kar umownych i Zabezpieczeń Należytego Wykonania Umowy na zasadzie solidarności, bez względu na formę sukcesji praw i zobowiązań do przedsiębiorstw Wykonawcy i Wnioskodawcy.</w:t>
      </w:r>
    </w:p>
    <w:p w14:paraId="79390D9D"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1CCC3693" w14:textId="677B645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każdym innym przypadku</w:t>
      </w:r>
      <w:r w:rsidR="005422CF" w:rsidRPr="00433679">
        <w:rPr>
          <w:rFonts w:asciiTheme="minorHAnsi" w:hAnsiTheme="minorHAnsi" w:cstheme="minorHAnsi"/>
          <w:color w:val="000000" w:themeColor="text1"/>
        </w:rPr>
        <w:t xml:space="preserve"> niż wskazany w paragrafie poprzedzającym lub paragrafach następujących</w:t>
      </w:r>
      <w:r w:rsidRPr="00433679">
        <w:rPr>
          <w:rFonts w:asciiTheme="minorHAnsi" w:hAnsiTheme="minorHAnsi" w:cs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615666AA"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każdym przypadku dokonywania przez Wykonawcę zmian prawno-organizacyjnych dotyczących Wykonawcy, Wykonawca zobowiązany jest do poinformowania NCBR o zamiarze dokonania takiej zmiany.</w:t>
      </w:r>
    </w:p>
    <w:p w14:paraId="4AAD699D"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są uprawnione dokonać zmiany Umowy, gdy w razie powstania Foreground IP w trakcie realizacji postanowień dot. komercjalizacji powstał spór co do wykładni postanowień Umowy, Strony mogą dokonać jej modyfikacji w celu usunięci ewentualnej nieścisłości.</w:t>
      </w:r>
    </w:p>
    <w:p w14:paraId="79B98E6A" w14:textId="0598DA3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jest to uzasadnione przebiegiem procesu badawczo-rozwojowego, Strony mogą dokonać zmiany Umowy w zakresie jej terminów, z zastrzeżeniem, że termin realizacji Prac B+R w ramach Umowy nie może przekroczyć 31 grudnia 2023 r.</w:t>
      </w:r>
    </w:p>
    <w:p w14:paraId="53F82780" w14:textId="5C63446F" w:rsidR="005422CF" w:rsidRPr="00433679" w:rsidRDefault="005422CF"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szczególnie uzasadnionych przypadkach, gdy Rozwiązanie Wykonawcy przejawia istotną wartość innowacyjną i służy realizacji celów określonych w pkt 1.1. Rodziału I Regulaminu i przez to w pełni odpowiada wynagrodzeniu objętego Wnioskiem Wykonawcy, jednak z uzasadnionych przyczyn nie było możliwe spełnienie przez Wynik Prac Etapu Wykonawcy wszystkich wymagań co prowadziłoby do odmowy jego Odbioru przez NCBR, Strony mogą w ramach współdzielenia ryzyka badawczego dokonać zmiany Umowy w zakresie Odbiorów lub stawianych przed Wynikiem Prac Etapu przed zakończeniem jego oceny.</w:t>
      </w:r>
    </w:p>
    <w:p w14:paraId="5E99654D" w14:textId="24511DE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53" w:name="_Ref43119962"/>
      <w:r w:rsidRPr="00433679">
        <w:rPr>
          <w:rFonts w:asciiTheme="minorHAnsi" w:hAnsiTheme="minorHAnsi" w:cstheme="minorHAnsi"/>
          <w:color w:val="000000" w:themeColor="text1"/>
        </w:rPr>
        <w:lastRenderedPageBreak/>
        <w:t xml:space="preserve">W przypadku, jeśli dojdzie do zmiany otoczenia biznesowego związanego z realizacją niniejszej Umowy w obszarze dotyczącym Komercjalizacji Wyników Prac B+R lub Komercjalizacji Technologii Zależnych Strony, na złożony drugiej Stronie uzasadniony wniosek Wykonawcy lub NCBR przedstawiający przedmiot oraz wpływ takich zmian na ww. obszary, mogą dokonać zmiany Umowy, w szczególności w zakresie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_Ref493309957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_Ref43121956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_Ref43121971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Załącznika nr 1 i nr 2 do Umowy oraz w szczególności poprzez uszczegółowienie lub wprowadzenie alternatywnego sposobu komercjalizacji Wyników Prac B+R lub Technologii Zależnych</w:t>
      </w:r>
      <w:bookmarkEnd w:id="553"/>
      <w:r w:rsidRPr="00433679">
        <w:rPr>
          <w:rFonts w:asciiTheme="minorHAnsi" w:hAnsiTheme="minorHAnsi" w:cstheme="minorHAnsi"/>
          <w:color w:val="000000" w:themeColor="text1"/>
        </w:rPr>
        <w:t xml:space="preserve"> lub zmiany sposobu partycypowania NCBR w Przychodach z Komercjalizacji Wyników Prac B+R lub Przychodach z Komercjalizacji Technologii Zależnych. Strona, do której skierowany jest wniosek, 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DD03149"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Podwykonawca, którego ma zastąpić. Wątpliwości w tym zakresie NCBR może rozstrzygać na niekorzyść Wykonawcy.</w:t>
      </w:r>
    </w:p>
    <w:p w14:paraId="76FF9016" w14:textId="3D99F513" w:rsidR="00CB14F5" w:rsidRPr="00433679" w:rsidRDefault="00CB14F5" w:rsidP="00433679">
      <w:pPr>
        <w:pStyle w:val="Akapitzlist"/>
        <w:numPr>
          <w:ilvl w:val="0"/>
          <w:numId w:val="7"/>
        </w:numPr>
        <w:spacing w:before="60" w:after="60"/>
        <w:ind w:left="426" w:hanging="426"/>
        <w:jc w:val="both"/>
        <w:rPr>
          <w:rFonts w:asciiTheme="minorHAnsi" w:eastAsiaTheme="minorEastAsia" w:hAnsiTheme="minorHAnsi" w:cstheme="minorHAnsi"/>
          <w:color w:val="000000" w:themeColor="text1"/>
        </w:rPr>
      </w:pPr>
      <w:bookmarkStart w:id="554" w:name="_Ref58587228"/>
      <w:r w:rsidRPr="00433679">
        <w:rPr>
          <w:rFonts w:asciiTheme="minorHAnsi" w:hAnsiTheme="minorHAnsi" w:cstheme="minorHAnsi"/>
          <w:color w:val="000000" w:themeColor="text1"/>
        </w:rPr>
        <w:t>W przypadku, jeśli przygotowanie Demonstratora nie będzie możliwe na terenie Nieruchomości Demonstracyjnej z powodu braku wyboru Partnera Strategicznego lub wycofania się jej właściciela ze współpracy z NCBR lub z innych przyczyn</w:t>
      </w:r>
      <w:bookmarkStart w:id="555" w:name="_Hlk57783254"/>
      <w:r w:rsidRPr="00433679">
        <w:rPr>
          <w:rFonts w:asciiTheme="minorHAnsi" w:hAnsiTheme="minorHAnsi" w:cstheme="minorHAnsi"/>
          <w:color w:val="000000" w:themeColor="text1"/>
        </w:rPr>
        <w:t xml:space="preserve">, a także jeśli </w:t>
      </w:r>
      <w:bookmarkStart w:id="556" w:name="_Hlk57337491"/>
      <w:r w:rsidR="00E462EB" w:rsidRPr="00433679">
        <w:rPr>
          <w:rFonts w:asciiTheme="minorHAnsi" w:hAnsiTheme="minorHAnsi" w:cstheme="minorHAnsi"/>
          <w:color w:val="000000" w:themeColor="text1"/>
        </w:rPr>
        <w:t>stworzenie</w:t>
      </w:r>
      <w:r w:rsidRPr="00433679">
        <w:rPr>
          <w:rFonts w:asciiTheme="minorHAnsi" w:hAnsiTheme="minorHAnsi" w:cstheme="minorHAnsi"/>
          <w:color w:val="000000" w:themeColor="text1"/>
        </w:rPr>
        <w:t xml:space="preserve"> Demonstratora na Nieruchomości Demonstracyjnej nie będzie możliwe z powodu ograniczeń związanych z przepisami budowlanymi lub ładem przestrzennym </w:t>
      </w:r>
      <w:bookmarkStart w:id="557" w:name="_Hlk57783274"/>
      <w:r w:rsidRPr="00433679">
        <w:rPr>
          <w:rFonts w:asciiTheme="minorHAnsi" w:hAnsiTheme="minorHAnsi" w:cstheme="minorHAnsi"/>
          <w:color w:val="000000" w:themeColor="text1"/>
        </w:rPr>
        <w:t xml:space="preserve">lub przepisami dotyczącymi ochrony środowiska </w:t>
      </w:r>
      <w:bookmarkEnd w:id="557"/>
      <w:r w:rsidRPr="00433679">
        <w:rPr>
          <w:rFonts w:asciiTheme="minorHAnsi" w:hAnsiTheme="minorHAnsi" w:cstheme="minorHAnsi"/>
          <w:color w:val="000000" w:themeColor="text1"/>
        </w:rPr>
        <w:t xml:space="preserve">lub </w:t>
      </w:r>
      <w:bookmarkEnd w:id="555"/>
      <w:r w:rsidRPr="00433679">
        <w:rPr>
          <w:rFonts w:asciiTheme="minorHAnsi" w:hAnsiTheme="minorHAnsi" w:cstheme="minorHAnsi"/>
          <w:color w:val="000000" w:themeColor="text1"/>
        </w:rPr>
        <w:t>będzie wymagać przygotowania raportu o oddziaływaniu przedsięwzięcia na środowisko</w:t>
      </w:r>
      <w:bookmarkEnd w:id="556"/>
      <w:r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lub ze wskazanych powodów nie będzie możliwe realizowanie Przedsięwzięcia zgodnie z Harmonogramem,</w:t>
      </w:r>
      <w:r w:rsidRPr="00433679">
        <w:rPr>
          <w:rFonts w:asciiTheme="minorHAnsi" w:hAnsiTheme="minorHAnsi" w:cstheme="minorHAnsi"/>
          <w:color w:val="000000" w:themeColor="text1"/>
        </w:rPr>
        <w:t xml:space="preserve"> Strony mogą dokonać zmiany w zakresie Załącznika nr 1, nr 2, nr 4 i nr 5 do Regulaminu</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_Ref53704154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Arial" w:hAnsi="Arial" w:cs="Arial"/>
          <w:color w:val="000000" w:themeColor="text1"/>
        </w:rPr>
        <w:t>￼</w:t>
      </w:r>
      <w:r w:rsidRPr="00433679">
        <w:rPr>
          <w:rFonts w:asciiTheme="minorHAnsi" w:hAnsiTheme="minorHAnsi" w:cstheme="minorHAnsi"/>
          <w:color w:val="000000" w:themeColor="text1"/>
        </w:rPr>
        <w:t xml:space="preserve">) w taki sposób, by zmiany w najdalej idącym stopniu realizowały cele Przedsięwzięcia z uwzględnieniem zaistniałych okoliczności, z zastrzeżeniem że ewentualny wybór innej nieruchomości zostanie dokonany z uwzględnieniem zasad dot. trybu zawierania umów przez NCBR jako jednostkę sektora finansów publicznych oraz w zgodzie z zasadami dotyczącymi pomocy państwa oraz że nowa nieruchomość będzie położona na terytorium Rzeczypospolitej Polskiej.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554"/>
      <w:r w:rsidRPr="00433679">
        <w:rPr>
          <w:rFonts w:asciiTheme="minorHAnsi" w:hAnsiTheme="minorHAnsi" w:cstheme="minorHAnsi"/>
          <w:color w:val="000000" w:themeColor="text1"/>
        </w:rPr>
        <w:t>przekazanych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z uwzględnieniem</w:t>
      </w:r>
      <w:r w:rsidRPr="00433679" w:rsidDel="0098758C">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Postanowienia dotyczące Odbioru Wyników Prac B+R stosuje się odpowiednio.</w:t>
      </w:r>
    </w:p>
    <w:p w14:paraId="4547A2A3"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Zwiększenie liczby podmiotów po stronie Wykonawcy</w:t>
      </w:r>
      <w:r w:rsidRPr="00433679">
        <w:rPr>
          <w:rFonts w:asciiTheme="minorHAnsi" w:hAnsiTheme="minorHAnsi" w:cstheme="minorHAnsi"/>
          <w:color w:val="000000" w:themeColor="text1"/>
        </w:rPr>
        <w:t xml:space="preserve">] Na wniosek Wykonawcy Strony dokonują zmiany podmiotowej Umowy po stronie Wykonawcy, polegającej na zwiększeniu liczby </w:t>
      </w:r>
      <w:r w:rsidRPr="00433679">
        <w:rPr>
          <w:rFonts w:asciiTheme="minorHAnsi" w:hAnsiTheme="minorHAnsi" w:cstheme="minorHAnsi"/>
          <w:color w:val="000000" w:themeColor="text1"/>
        </w:rPr>
        <w:lastRenderedPageBreak/>
        <w:t>podmiotów działających łącznie jako Wykonawca, pod warunkiem, że taka zmiana nie zmienia odpowiedzialności dotychczasowych podmiotów tworzących Wykonawcę względem NCBR. Wniosek zawiera:</w:t>
      </w:r>
    </w:p>
    <w:p w14:paraId="683730C9" w14:textId="18E29066"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określenie roli każdego nowego podmiotu po stronie Wykonawcy w ramach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t>
      </w:r>
    </w:p>
    <w:p w14:paraId="28578C9A"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określenie czy następuje zmiana lidera konsorcjum Wykonawcy, a jeśli nie było dotąd ustanowionego lidera konsorcjum – określenie tego podmiotu w ramach Wykonawcy,</w:t>
      </w:r>
    </w:p>
    <w:p w14:paraId="41B9B3E8"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0C379B75"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4C53989E"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58" w:name="_Ref58584077"/>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Zmiana podmiotów po stronie Wykonawcy</w:t>
      </w:r>
      <w:r w:rsidRPr="00433679">
        <w:rPr>
          <w:rFonts w:asciiTheme="minorHAnsi" w:hAnsiTheme="minorHAnsi" w:cstheme="minorHAnsi"/>
          <w:color w:val="000000" w:themeColor="text1"/>
        </w:rPr>
        <w:t>] Jeśli jako Wykonawca działają łącznie co najmniej dwa podmioty, Strony mogą dokonać zmiany Umowy poprzez:</w:t>
      </w:r>
      <w:bookmarkEnd w:id="558"/>
    </w:p>
    <w:p w14:paraId="3E12B952"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bookmarkStart w:id="559" w:name="_Ref58584305"/>
      <w:r w:rsidRPr="00433679">
        <w:rPr>
          <w:rFonts w:asciiTheme="minorHAnsi" w:hAnsiTheme="minorHAnsi" w:cstheme="minorHAnsi"/>
          <w:color w:val="000000" w:themeColor="text1"/>
        </w:rPr>
        <w:t xml:space="preserve">zastąpienia części podmiotów tworzących Wykonawcę innymi podmiotami lub </w:t>
      </w:r>
      <w:bookmarkEnd w:id="559"/>
    </w:p>
    <w:p w14:paraId="6F5C430C"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wyłączenia części takich podmiotów z dalszej realizacji Umowy, </w:t>
      </w:r>
    </w:p>
    <w:p w14:paraId="41850F68" w14:textId="77777777" w:rsidR="00CB14F5" w:rsidRPr="00433679" w:rsidRDefault="00CB14F5" w:rsidP="00433679">
      <w:p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na zasadach opisanych poniżej.</w:t>
      </w:r>
    </w:p>
    <w:p w14:paraId="28ACDFED" w14:textId="68AC10D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wskazana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jest dopuszczalna, jeżeli:</w:t>
      </w:r>
    </w:p>
    <w:p w14:paraId="0B174418" w14:textId="34253AF3"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wnioskiem o zmianę wystąpią zgodnie do NCBR wszystkie podmioty tworzące Wykonawcę, a w przypadku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_Ref58584305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dodatkowo wraz ze wszystkimi podmiotami, które mają przystąpić do Umowy, albo</w:t>
      </w:r>
    </w:p>
    <w:p w14:paraId="169BFAA7" w14:textId="02163755"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zaś z Wnioskiem o zmianę wskazaną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występuje ten lider konsorcjum.</w:t>
      </w:r>
    </w:p>
    <w:p w14:paraId="78EB9967"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60" w:name="_Ref58585499"/>
      <w:r w:rsidRPr="00433679">
        <w:rPr>
          <w:rFonts w:asciiTheme="minorHAnsi" w:hAnsiTheme="minorHAnsi" w:cstheme="minorHAnsi"/>
          <w:color w:val="000000" w:themeColor="text1"/>
        </w:rPr>
        <w:t>Wniosek wskazany w paragrafie poprzedzającym musi wskazywać:</w:t>
      </w:r>
      <w:bookmarkEnd w:id="560"/>
    </w:p>
    <w:p w14:paraId="0169023A" w14:textId="5BE6780F"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określenie roli każdego podmiotu wyłączanego lub zastępowanego oraz – w przypadku zmiany – każdego nowego podmiotu po stronie Wykonawcy, w odniesieniu do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w:t>
      </w:r>
    </w:p>
    <w:p w14:paraId="34871DA6"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3E893416" w14:textId="431A2651"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nie ma obowiązku zgadzać się na zmianę Umowy na podstawie paragrafów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_Ref58585499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jest uprawnione wedle swojego uznania odmówić wskazanej zmiany w szczególności, jeśli:</w:t>
      </w:r>
    </w:p>
    <w:p w14:paraId="309FF99C"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0437AE17" w14:textId="0312BE5A"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dotyczy podmiotu wchodzącego w skład Wykonawcy, który realizuje ponad 50% Prac B+R, ustalanych na podstawie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lub rzeczywistego nakładu prac,</w:t>
      </w:r>
    </w:p>
    <w:p w14:paraId="671E68B8" w14:textId="7E66175B"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mogłaby doprowadzić do zagrożenia praw NCBR wynikających z postanowień dot. praw własności intelektualnych i ich komercjalizacji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lastRenderedPageBreak/>
        <w:t>chyba że NCBR wyrazi zgodę na zawarcie z Wykonawcą, w tym podmiotem występującym z umowy, dodatkowego porozumienia zabezpieczającego te prawa,</w:t>
      </w:r>
    </w:p>
    <w:p w14:paraId="14A435CF"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mogłaby prowadzić do zwiększenia ryzyka niezaspokojenia roszczeń pieniężnych NCBR względem Wykonawcy, w szczególności w przedmiocie kar umownych.</w:t>
      </w:r>
    </w:p>
    <w:p w14:paraId="0F80462B" w14:textId="77777777" w:rsidR="00EC5299" w:rsidRPr="00433679" w:rsidRDefault="00EC5299" w:rsidP="00433679">
      <w:pPr>
        <w:pStyle w:val="Akapitzlist"/>
        <w:numPr>
          <w:ilvl w:val="0"/>
          <w:numId w:val="7"/>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Decyzje administracyjne</w:t>
      </w:r>
      <w:r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Pr="00433679">
        <w:rPr>
          <w:rFonts w:asciiTheme="minorHAnsi" w:hAnsiTheme="minorHAnsi" w:cstheme="minorHAnsi"/>
          <w:color w:val="000000" w:themeColor="text1"/>
        </w:rPr>
        <w:t>.</w:t>
      </w:r>
    </w:p>
    <w:p w14:paraId="5840AE0F" w14:textId="77777777" w:rsidR="00CB14F5" w:rsidRPr="00433679" w:rsidRDefault="00CB14F5" w:rsidP="00433679">
      <w:pPr>
        <w:pStyle w:val="Nagwek1"/>
      </w:pPr>
      <w:bookmarkStart w:id="561" w:name="_Toc504995003"/>
      <w:bookmarkStart w:id="562" w:name="_Toc511371230"/>
      <w:bookmarkStart w:id="563" w:name="_Ref21071865"/>
      <w:bookmarkStart w:id="564" w:name="_Ref43121971"/>
      <w:bookmarkStart w:id="565" w:name="_Toc52745939"/>
      <w:bookmarkStart w:id="566" w:name="_Toc70340627"/>
      <w:r w:rsidRPr="00433679">
        <w:t>POSTANOWIENIA KOŃCOWE</w:t>
      </w:r>
      <w:bookmarkEnd w:id="561"/>
      <w:bookmarkEnd w:id="562"/>
      <w:bookmarkEnd w:id="563"/>
      <w:bookmarkEnd w:id="564"/>
      <w:bookmarkEnd w:id="565"/>
      <w:bookmarkEnd w:id="566"/>
    </w:p>
    <w:p w14:paraId="4462592E" w14:textId="77777777" w:rsidR="00CB14F5" w:rsidRPr="00433679" w:rsidRDefault="00CB14F5" w:rsidP="00433679">
      <w:pPr>
        <w:pStyle w:val="Nagwek2"/>
      </w:pPr>
      <w:bookmarkStart w:id="567" w:name="_Toc504995004"/>
      <w:bookmarkStart w:id="568" w:name="_Ref509236726"/>
      <w:bookmarkStart w:id="569" w:name="_Ref509236727"/>
      <w:bookmarkStart w:id="570" w:name="_Ref511380535"/>
      <w:bookmarkStart w:id="571" w:name="_Ref511548958"/>
      <w:bookmarkStart w:id="572" w:name="_Ref511639107"/>
      <w:bookmarkStart w:id="573" w:name="_Toc511371231"/>
      <w:bookmarkStart w:id="574" w:name="_Ref512575368"/>
      <w:bookmarkStart w:id="575" w:name="_Toc52745940"/>
      <w:bookmarkStart w:id="576" w:name="_Toc70340628"/>
      <w:r w:rsidRPr="00433679">
        <w:t>[KOMUNIKACJA STRON]</w:t>
      </w:r>
      <w:bookmarkEnd w:id="567"/>
      <w:bookmarkEnd w:id="568"/>
      <w:bookmarkEnd w:id="569"/>
      <w:bookmarkEnd w:id="570"/>
      <w:bookmarkEnd w:id="571"/>
      <w:bookmarkEnd w:id="572"/>
      <w:bookmarkEnd w:id="573"/>
      <w:bookmarkEnd w:id="574"/>
      <w:bookmarkEnd w:id="575"/>
      <w:bookmarkEnd w:id="576"/>
    </w:p>
    <w:p w14:paraId="0C040A7D"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sz w:val="20"/>
          <w:szCs w:val="20"/>
        </w:rPr>
      </w:pPr>
      <w:r w:rsidRPr="00433679">
        <w:rPr>
          <w:rFonts w:asciiTheme="minorHAnsi" w:hAnsiTheme="minorHAnsi" w:cstheme="minorHAnsi"/>
          <w:color w:val="000000" w:themeColor="text1"/>
        </w:rPr>
        <w:t>NCBR wyznacza następujące osoby na potrzeby prowadzenia kontaktu związanego z wykonywaniem Umowy i doręczeń:</w:t>
      </w:r>
    </w:p>
    <w:p w14:paraId="1213098C" w14:textId="77777777" w:rsidR="00CB14F5" w:rsidRPr="00433679" w:rsidRDefault="00CB14F5" w:rsidP="00433679">
      <w:pPr>
        <w:pStyle w:val="Akapitzlist"/>
        <w:numPr>
          <w:ilvl w:val="0"/>
          <w:numId w:val="24"/>
        </w:numPr>
        <w:spacing w:before="60" w:after="60"/>
        <w:ind w:left="851"/>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pl-PL"/>
        </w:rPr>
        <w:t>______________________ tel.:______________ e-mail:______________________</w:t>
      </w:r>
    </w:p>
    <w:p w14:paraId="7F61F2CF" w14:textId="77777777" w:rsidR="00CB14F5" w:rsidRPr="00433679" w:rsidRDefault="00CB14F5" w:rsidP="00433679">
      <w:pPr>
        <w:numPr>
          <w:ilvl w:val="0"/>
          <w:numId w:val="24"/>
        </w:numPr>
        <w:spacing w:before="60" w:after="60"/>
        <w:ind w:left="851"/>
        <w:contextualSpacing/>
        <w:rPr>
          <w:rFonts w:asciiTheme="minorHAnsi" w:hAnsiTheme="minorHAnsi" w:cstheme="minorHAnsi"/>
          <w:color w:val="000000" w:themeColor="text1"/>
        </w:rPr>
      </w:pPr>
      <w:r w:rsidRPr="00433679">
        <w:rPr>
          <w:rFonts w:asciiTheme="minorHAnsi" w:hAnsiTheme="minorHAnsi" w:cstheme="minorHAnsi"/>
          <w:color w:val="000000" w:themeColor="text1"/>
        </w:rPr>
        <w:t>______________________ tel.:______________ e-mail:______________________</w:t>
      </w:r>
    </w:p>
    <w:p w14:paraId="6BACDCD1"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bookmarkStart w:id="577" w:name="_Hlk513542501"/>
      <w:r w:rsidRPr="00433679">
        <w:rPr>
          <w:rFonts w:asciiTheme="minorHAnsi" w:hAnsiTheme="minorHAnsi" w:cstheme="minorHAnsi"/>
          <w:color w:val="000000" w:themeColor="text1"/>
        </w:rPr>
        <w:t xml:space="preserve">Wykonawca </w:t>
      </w:r>
      <w:bookmarkStart w:id="578" w:name="_Hlk513542379"/>
      <w:r w:rsidRPr="00433679">
        <w:rPr>
          <w:rFonts w:asciiTheme="minorHAnsi" w:hAnsiTheme="minorHAnsi" w:cstheme="minorHAnsi"/>
          <w:color w:val="000000" w:themeColor="text1"/>
        </w:rPr>
        <w:t>wyznacza następującą osobę na potrzeby prowadzenia kontaktu związanego z wykonywaniem Umowy</w:t>
      </w:r>
      <w:bookmarkEnd w:id="578"/>
      <w:r w:rsidRPr="00433679">
        <w:rPr>
          <w:rFonts w:asciiTheme="minorHAnsi" w:hAnsiTheme="minorHAnsi" w:cstheme="minorHAnsi"/>
          <w:color w:val="000000" w:themeColor="text1"/>
        </w:rPr>
        <w:t xml:space="preserve"> i doręczeń</w:t>
      </w:r>
      <w:bookmarkEnd w:id="577"/>
      <w:r w:rsidRPr="00433679">
        <w:rPr>
          <w:rFonts w:asciiTheme="minorHAnsi" w:hAnsiTheme="minorHAnsi" w:cstheme="minorHAnsi"/>
          <w:color w:val="000000" w:themeColor="text1"/>
        </w:rPr>
        <w:t>:</w:t>
      </w:r>
    </w:p>
    <w:p w14:paraId="61A0343C" w14:textId="77777777" w:rsidR="00CB14F5" w:rsidRPr="00433679" w:rsidRDefault="00CB14F5" w:rsidP="00433679">
      <w:pPr>
        <w:numPr>
          <w:ilvl w:val="0"/>
          <w:numId w:val="32"/>
        </w:numPr>
        <w:spacing w:before="60" w:after="60"/>
        <w:ind w:left="851"/>
        <w:contextualSpacing/>
        <w:rPr>
          <w:rFonts w:asciiTheme="minorHAnsi" w:hAnsiTheme="minorHAnsi" w:cstheme="minorHAnsi"/>
          <w:color w:val="000000" w:themeColor="text1"/>
        </w:rPr>
      </w:pPr>
      <w:r w:rsidRPr="00433679">
        <w:rPr>
          <w:rFonts w:asciiTheme="minorHAnsi" w:hAnsiTheme="minorHAnsi" w:cstheme="minorHAnsi"/>
          <w:color w:val="000000" w:themeColor="text1"/>
        </w:rPr>
        <w:t>______________________ tel.:______________ e-mail:______________________</w:t>
      </w:r>
    </w:p>
    <w:p w14:paraId="5A00DACE"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Umowa nie zastrzega dla dokonania czynności formy pisemnej pod rygorem nieważności, Strony dopuszczają możliwość komunikowania się:</w:t>
      </w:r>
    </w:p>
    <w:p w14:paraId="6DD6F816" w14:textId="5CCD7B59" w:rsidR="00CB14F5" w:rsidRPr="00433679" w:rsidRDefault="00CB14F5" w:rsidP="00433679">
      <w:pPr>
        <w:numPr>
          <w:ilvl w:val="1"/>
          <w:numId w:val="23"/>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formie pisemnej – listem poleconym za potwierdzeniem odbioru lub</w:t>
      </w:r>
    </w:p>
    <w:p w14:paraId="6AF8495E" w14:textId="77777777" w:rsidR="00CB14F5" w:rsidRPr="00433679" w:rsidRDefault="00CB14F5" w:rsidP="00433679">
      <w:pPr>
        <w:numPr>
          <w:ilvl w:val="1"/>
          <w:numId w:val="23"/>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formie elektronicznej - za pomocą wiadomości e-mail, zawierającej dokumenty opatrzone kwalifikowanym podpisem elektronicznym bądź skany podpisanych dokumentów.</w:t>
      </w:r>
    </w:p>
    <w:p w14:paraId="52239235" w14:textId="77777777" w:rsidR="00CB14F5" w:rsidRPr="00433679" w:rsidRDefault="00CB14F5" w:rsidP="00433679">
      <w:pPr>
        <w:spacing w:before="60" w:after="60"/>
        <w:ind w:left="49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Komunikacja pocztą elektroniczną nie obejmuje w szczególności doręczania Wyników Prac Etapu, sporządzania przez Strony Protokołów Odbioru, zatwierdzania Dokumentacji B+R oraz wprowadzania zmian do Umowy, dla których to czynności zastrzega się formę pisemną pod rygorem nieważności.</w:t>
      </w:r>
    </w:p>
    <w:p w14:paraId="39ACED38"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3A1561C0"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Jakakolwiek </w:t>
      </w:r>
      <w:bookmarkStart w:id="579" w:name="_Ref496262312"/>
      <w:r w:rsidRPr="00433679">
        <w:rPr>
          <w:rFonts w:asciiTheme="minorHAnsi" w:hAnsiTheme="minorHAnsi" w:cstheme="minorHAnsi"/>
          <w:color w:val="000000" w:themeColor="text1"/>
        </w:rPr>
        <w:t>korespondencja związana z realizacją Umowy jest uznawana za skutecznie doręczoną w chwili, gdy została skutecznie doręczona właściwej Stronie lub Strona taka miała możliwość się z nią zapoznać (w tym, gdy odmówiła przyjęcia korespondencji).</w:t>
      </w:r>
      <w:bookmarkEnd w:id="579"/>
    </w:p>
    <w:p w14:paraId="6153C582"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Strony dopuszczają komunikację w języku angielskim, pod warunkiem opatrzenia jej tłumaczeniem na język polski, przy czym w razie rozbieżności decydujący jest język polski. </w:t>
      </w:r>
    </w:p>
    <w:p w14:paraId="65CD065C"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2DCB0419" w14:textId="77777777" w:rsidR="00CB14F5" w:rsidRPr="00433679" w:rsidRDefault="00CB14F5" w:rsidP="00433679">
      <w:pPr>
        <w:pStyle w:val="Nagwek2"/>
      </w:pPr>
      <w:bookmarkStart w:id="580" w:name="_Toc479963875"/>
      <w:bookmarkStart w:id="581" w:name="_Ref504996428"/>
      <w:bookmarkStart w:id="582" w:name="_Toc504995005"/>
      <w:bookmarkStart w:id="583" w:name="_Toc511371232"/>
      <w:bookmarkStart w:id="584" w:name="_Toc52745941"/>
      <w:bookmarkStart w:id="585" w:name="_Toc70340629"/>
      <w:r w:rsidRPr="00433679">
        <w:t>[ROZWIĄZYWANIE SPORÓW]</w:t>
      </w:r>
      <w:bookmarkEnd w:id="580"/>
      <w:bookmarkEnd w:id="581"/>
      <w:bookmarkEnd w:id="582"/>
      <w:bookmarkEnd w:id="583"/>
      <w:bookmarkEnd w:id="584"/>
      <w:bookmarkEnd w:id="585"/>
    </w:p>
    <w:p w14:paraId="60690953" w14:textId="77777777" w:rsidR="00CB14F5" w:rsidRPr="00433679" w:rsidRDefault="00CB14F5" w:rsidP="00433679">
      <w:pPr>
        <w:numPr>
          <w:ilvl w:val="0"/>
          <w:numId w:val="25"/>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będą podejmować próby polubownego rozwiązywania zaistniałych sporów w toku wykonywania Umowy.</w:t>
      </w:r>
    </w:p>
    <w:p w14:paraId="3897919D" w14:textId="77777777" w:rsidR="00CB14F5" w:rsidRPr="00433679" w:rsidRDefault="00CB14F5" w:rsidP="00433679">
      <w:pPr>
        <w:numPr>
          <w:ilvl w:val="0"/>
          <w:numId w:val="25"/>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niedojścia do porozumienia Stron, wszelkie spory mogące wyniknąć z niniejszej Umowy, nierozwiązane polubownie, poddane będą rozstrzygnięciu sądowi powszechnemu właściwemu miejscowo dla Dzielnicy Śródmieście Miasta Stołecznego Warszawy.</w:t>
      </w:r>
    </w:p>
    <w:p w14:paraId="6287D27A" w14:textId="77777777" w:rsidR="00CB14F5" w:rsidRPr="00433679" w:rsidRDefault="00CB14F5" w:rsidP="00433679">
      <w:pPr>
        <w:pStyle w:val="Nagwek2"/>
      </w:pPr>
      <w:bookmarkStart w:id="586" w:name="_Ref493850023"/>
      <w:bookmarkStart w:id="587" w:name="_Toc504995006"/>
      <w:bookmarkStart w:id="588" w:name="_Toc511371233"/>
      <w:bookmarkStart w:id="589" w:name="_Toc52745942"/>
      <w:bookmarkStart w:id="590" w:name="_Toc70340630"/>
      <w:r w:rsidRPr="00433679">
        <w:lastRenderedPageBreak/>
        <w:t>[KLAUZULA SALWATORYJNA]</w:t>
      </w:r>
      <w:bookmarkEnd w:id="586"/>
      <w:bookmarkEnd w:id="587"/>
      <w:bookmarkEnd w:id="588"/>
      <w:bookmarkEnd w:id="589"/>
      <w:bookmarkEnd w:id="590"/>
    </w:p>
    <w:p w14:paraId="0FA26DA9" w14:textId="77777777" w:rsidR="00CB14F5" w:rsidRPr="00433679" w:rsidRDefault="00CB14F5" w:rsidP="00433679">
      <w:pPr>
        <w:numPr>
          <w:ilvl w:val="0"/>
          <w:numId w:val="3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bookmarkStart w:id="591" w:name="_Ref493850012"/>
      <w:r w:rsidRPr="00433679">
        <w:rPr>
          <w:rFonts w:asciiTheme="minorHAnsi" w:hAnsiTheme="minorHAnsi" w:cstheme="minorHAnsi"/>
          <w:color w:val="000000" w:themeColor="text1"/>
        </w:rPr>
        <w:t>.</w:t>
      </w:r>
    </w:p>
    <w:bookmarkEnd w:id="591"/>
    <w:p w14:paraId="6555AFFA" w14:textId="2F891189" w:rsidR="00CB14F5" w:rsidRPr="00433679" w:rsidRDefault="00CB14F5" w:rsidP="00433679">
      <w:pPr>
        <w:numPr>
          <w:ilvl w:val="0"/>
          <w:numId w:val="3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_Ref493850012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Strony zobowiązują się niezwłocznie zastąpić nieważne lub nieskuteczne postanowienie Umowy innym postanowieniem, dozwolonym w świetle przepisów prawa, które będzie najbliższe intencji nieważnego lub nieskutecznego postanowienia Umowy.</w:t>
      </w:r>
    </w:p>
    <w:p w14:paraId="5C9AA474" w14:textId="77777777" w:rsidR="00CB14F5" w:rsidRPr="00433679" w:rsidRDefault="00CB14F5" w:rsidP="00433679">
      <w:pPr>
        <w:pStyle w:val="Nagwek2"/>
      </w:pPr>
      <w:r w:rsidRPr="00433679">
        <w:t xml:space="preserve"> </w:t>
      </w:r>
      <w:bookmarkStart w:id="592" w:name="_Toc479963876"/>
      <w:bookmarkStart w:id="593" w:name="_Toc479963877"/>
      <w:bookmarkStart w:id="594" w:name="_Toc479963878"/>
      <w:bookmarkStart w:id="595" w:name="_Toc504995007"/>
      <w:bookmarkStart w:id="596" w:name="_Toc511371234"/>
      <w:bookmarkStart w:id="597" w:name="_Ref52697128"/>
      <w:bookmarkStart w:id="598" w:name="_Toc52745943"/>
      <w:bookmarkStart w:id="599" w:name="_Toc70340631"/>
      <w:bookmarkEnd w:id="592"/>
      <w:bookmarkEnd w:id="593"/>
      <w:r w:rsidRPr="00433679">
        <w:t>[POSTANOWIENIA KOŃCOWE]</w:t>
      </w:r>
      <w:bookmarkEnd w:id="594"/>
      <w:bookmarkEnd w:id="595"/>
      <w:bookmarkEnd w:id="596"/>
      <w:bookmarkEnd w:id="597"/>
      <w:bookmarkEnd w:id="598"/>
      <w:bookmarkEnd w:id="599"/>
    </w:p>
    <w:p w14:paraId="33A3EE8D"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Prawem rządzącym niniejszą Umową jest prawo polskie. W zakresie nieuregulowanym w Umowie stosuje się przepisy prawa powszechnie obowiązującego. Strony przyjmują, że do realizacji umowy stosuje się odpowiednio art. 42- 44 Ustawy o NCBR. </w:t>
      </w:r>
    </w:p>
    <w:p w14:paraId="33036D17"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Umowa sporządzona została w trzech jednobrzmiących egzemplarzach mających moc oryginału, po jednym dla Wykonawcy i dwóch dla NCBR.</w:t>
      </w:r>
    </w:p>
    <w:p w14:paraId="257CEB57"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bookmarkStart w:id="600" w:name="_Ref52697130"/>
      <w:r w:rsidRPr="00433679">
        <w:rPr>
          <w:rFonts w:asciiTheme="minorHAnsi" w:hAnsiTheme="minorHAnsi" w:cstheme="minorHAnsi"/>
          <w:color w:val="000000" w:themeColor="text1"/>
        </w:rPr>
        <w:t>Poniższe Załączniki stanowią integralną część Umowy:</w:t>
      </w:r>
      <w:bookmarkEnd w:id="600"/>
    </w:p>
    <w:p w14:paraId="445D363B"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bookmarkStart w:id="601" w:name="_Ref493689991"/>
      <w:r w:rsidRPr="00433679">
        <w:rPr>
          <w:rFonts w:asciiTheme="minorHAnsi" w:hAnsiTheme="minorHAnsi" w:cstheme="minorHAnsi"/>
          <w:color w:val="000000" w:themeColor="text1"/>
        </w:rPr>
        <w:t>Regulamin z Załącznikami,</w:t>
      </w:r>
      <w:bookmarkEnd w:id="601"/>
    </w:p>
    <w:p w14:paraId="46F6562A"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Wniosek z Załącznikami,</w:t>
      </w:r>
    </w:p>
    <w:p w14:paraId="73547633"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bookmarkStart w:id="602" w:name="_Ref493685729"/>
      <w:bookmarkStart w:id="603" w:name="_Ref493868767"/>
      <w:r w:rsidRPr="00433679">
        <w:rPr>
          <w:rFonts w:asciiTheme="minorHAnsi" w:hAnsiTheme="minorHAnsi" w:cstheme="minorHAnsi"/>
          <w:color w:val="000000" w:themeColor="text1"/>
        </w:rPr>
        <w:t>informacje z rejestrów i pełnomocnictwa,</w:t>
      </w:r>
    </w:p>
    <w:p w14:paraId="0A4786C8"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Załącznik dot. danych osobowych,</w:t>
      </w:r>
    </w:p>
    <w:p w14:paraId="750A4AB2"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(o ile został sporządzony i zaakceptowany) Plan Komercjalizacji.</w:t>
      </w:r>
    </w:p>
    <w:bookmarkEnd w:id="602"/>
    <w:bookmarkEnd w:id="603"/>
    <w:p w14:paraId="26E076AB" w14:textId="77777777" w:rsidR="00CB14F5" w:rsidRPr="00433679" w:rsidRDefault="00CB14F5" w:rsidP="00433679">
      <w:pPr>
        <w:spacing w:before="60" w:after="60"/>
        <w:contextualSpacing/>
        <w:jc w:val="center"/>
        <w:rPr>
          <w:rFonts w:asciiTheme="minorHAnsi" w:hAnsiTheme="minorHAnsi" w:cstheme="minorHAnsi"/>
          <w:color w:val="000000" w:themeColor="text1"/>
        </w:rPr>
      </w:pPr>
    </w:p>
    <w:p w14:paraId="0C353619" w14:textId="77777777" w:rsidR="00CB14F5" w:rsidRPr="00433679" w:rsidRDefault="00CB14F5" w:rsidP="00433679">
      <w:pPr>
        <w:spacing w:before="60" w:after="60"/>
        <w:contextualSpacing/>
        <w:rPr>
          <w:rFonts w:asciiTheme="minorHAnsi" w:hAnsiTheme="minorHAnsi" w:cstheme="minorHAnsi"/>
          <w:color w:val="000000" w:themeColor="text1"/>
        </w:rPr>
      </w:pPr>
    </w:p>
    <w:p w14:paraId="7069047E" w14:textId="77777777" w:rsidR="00CB14F5" w:rsidRPr="00433679" w:rsidRDefault="00CB14F5" w:rsidP="00433679">
      <w:pPr>
        <w:spacing w:before="60" w:after="60"/>
        <w:contextualSpacing/>
        <w:rPr>
          <w:rFonts w:asciiTheme="minorHAnsi" w:hAnsiTheme="minorHAnsi" w:cstheme="minorHAnsi"/>
          <w:color w:val="000000" w:themeColor="text1"/>
        </w:rPr>
      </w:pPr>
    </w:p>
    <w:p w14:paraId="07DE4472" w14:textId="77777777" w:rsidR="00CB14F5" w:rsidRPr="00433679" w:rsidRDefault="00CB14F5" w:rsidP="00433679">
      <w:pPr>
        <w:spacing w:before="60" w:after="60"/>
        <w:contextualSpacing/>
        <w:rPr>
          <w:rFonts w:asciiTheme="minorHAnsi" w:hAnsiTheme="minorHAnsi" w:cstheme="minorHAnsi"/>
          <w:color w:val="000000" w:themeColor="text1"/>
        </w:rPr>
      </w:pPr>
    </w:p>
    <w:p w14:paraId="74F487D4" w14:textId="77777777" w:rsidR="00CB14F5" w:rsidRPr="00433679" w:rsidRDefault="00CB14F5" w:rsidP="00433679">
      <w:pPr>
        <w:spacing w:before="60" w:after="60"/>
        <w:contextualSpacing/>
        <w:rPr>
          <w:rFonts w:asciiTheme="minorHAnsi" w:hAnsiTheme="minorHAnsi" w:cstheme="minorHAnsi"/>
          <w:color w:val="000000" w:themeColor="text1"/>
        </w:rPr>
        <w:sectPr w:rsidR="00CB14F5" w:rsidRPr="00433679" w:rsidSect="009741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pPr>
    </w:p>
    <w:p w14:paraId="640BB59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lastRenderedPageBreak/>
        <w:t xml:space="preserve">Załącznik nr 4 do Umowy </w:t>
      </w:r>
    </w:p>
    <w:p w14:paraId="304353ED"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 xml:space="preserve">Szczegółowe obowiązki Stron w związku z przetwarzaniem danych osobowych w ramach wykonywania Umowy dot. Przedsięwzięcia </w:t>
      </w:r>
      <w:r w:rsidRPr="00974177">
        <w:rPr>
          <w:rFonts w:asciiTheme="minorHAnsi" w:hAnsiTheme="minorHAnsi" w:cstheme="minorHAnsi"/>
        </w:rPr>
        <w:t>(dalej „</w:t>
      </w:r>
      <w:r w:rsidRPr="00974177">
        <w:rPr>
          <w:rFonts w:asciiTheme="minorHAnsi" w:hAnsiTheme="minorHAnsi" w:cstheme="minorHAnsi"/>
          <w:b/>
        </w:rPr>
        <w:t>Załącznik nr 4</w:t>
      </w:r>
      <w:r w:rsidRPr="00974177">
        <w:rPr>
          <w:rFonts w:asciiTheme="minorHAnsi" w:hAnsiTheme="minorHAnsi" w:cstheme="minorHAnsi"/>
        </w:rPr>
        <w:t>”)</w:t>
      </w:r>
    </w:p>
    <w:p w14:paraId="21F789A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w:t>
      </w:r>
    </w:p>
    <w:p w14:paraId="3068D4B7"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 xml:space="preserve">Przedmiot Załącznika nr 4 </w:t>
      </w:r>
    </w:p>
    <w:p w14:paraId="40B52C6C"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Załącznik nr 4 określa obowiązki Stron związane z przetwarzaniem danych osobowych w ramach wykonywania Umowy.</w:t>
      </w:r>
    </w:p>
    <w:p w14:paraId="01761111"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Strony przetwarzają dane osobowe wyłącznie w zakresie koniecznym dla realizacji Umowy oraz innych zadań Stron wynikających z Umowy.</w:t>
      </w:r>
    </w:p>
    <w:p w14:paraId="297966E2"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Z tytułu przetwarzania danych osobowych na zasadach określonych w Załączniku nr 4 Stronom nie przysługuje jakiekolwiek wynagrodzenie.</w:t>
      </w:r>
    </w:p>
    <w:p w14:paraId="316CBE4D"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§2</w:t>
      </w:r>
    </w:p>
    <w:p w14:paraId="33CD58E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Zakres, cel i podstawa prawna przetwarzania danych osobowych w ramach Umowy</w:t>
      </w:r>
    </w:p>
    <w:p w14:paraId="67D8EF65" w14:textId="77777777" w:rsidR="00CB14F5" w:rsidRPr="00974177" w:rsidRDefault="00CB14F5" w:rsidP="00433679">
      <w:pPr>
        <w:pStyle w:val="Akapitzlist"/>
        <w:numPr>
          <w:ilvl w:val="0"/>
          <w:numId w:val="79"/>
        </w:numPr>
        <w:spacing w:before="60" w:after="60"/>
        <w:jc w:val="both"/>
        <w:rPr>
          <w:rFonts w:asciiTheme="minorHAnsi" w:hAnsiTheme="minorHAnsi" w:cstheme="minorHAnsi"/>
        </w:rPr>
      </w:pPr>
      <w:r w:rsidRPr="00974177">
        <w:rPr>
          <w:rFonts w:asciiTheme="minorHAnsi" w:hAnsiTheme="minorHAnsi" w:cstheme="minorHAnsi"/>
        </w:rPr>
        <w:t>W ramach wykonywania Umowy dane przetwarzane są w celach i zakresie:</w:t>
      </w:r>
    </w:p>
    <w:p w14:paraId="0864EAD8" w14:textId="77777777" w:rsidR="00CB14F5" w:rsidRPr="00974177" w:rsidRDefault="00CB14F5" w:rsidP="00433679">
      <w:pPr>
        <w:pStyle w:val="Akapitzlist"/>
        <w:numPr>
          <w:ilvl w:val="0"/>
          <w:numId w:val="94"/>
        </w:numPr>
        <w:spacing w:before="60" w:after="60"/>
        <w:jc w:val="both"/>
        <w:rPr>
          <w:rFonts w:asciiTheme="minorHAnsi" w:hAnsiTheme="minorHAnsi" w:cstheme="minorHAnsi"/>
        </w:rPr>
      </w:pPr>
      <w:r w:rsidRPr="00974177">
        <w:rPr>
          <w:rFonts w:asciiTheme="minorHAnsi" w:hAnsiTheme="minorHAnsi" w:cstheme="minorHAnsi"/>
        </w:rPr>
        <w:t>niezbędnym do wypełnienia przez NCBR obowiązków określonych w Umowie;</w:t>
      </w:r>
    </w:p>
    <w:p w14:paraId="229226E7" w14:textId="77777777" w:rsidR="00CB14F5" w:rsidRPr="00974177" w:rsidRDefault="00CB14F5" w:rsidP="00433679">
      <w:pPr>
        <w:pStyle w:val="Akapitzlist"/>
        <w:numPr>
          <w:ilvl w:val="0"/>
          <w:numId w:val="94"/>
        </w:numPr>
        <w:spacing w:before="60" w:after="60"/>
        <w:jc w:val="both"/>
        <w:rPr>
          <w:rFonts w:asciiTheme="minorHAnsi" w:hAnsiTheme="minorHAnsi" w:cstheme="minorHAnsi"/>
        </w:rPr>
      </w:pPr>
      <w:r w:rsidRPr="00974177">
        <w:rPr>
          <w:rFonts w:asciiTheme="minorHAnsi" w:hAnsiTheme="minorHAnsi" w:cstheme="minorHAnsi"/>
        </w:rPr>
        <w:t xml:space="preserve">z zastrzeżeniem lit. a) w zakresie realizacji obowiązków pozostałych Stron określonych Umową. </w:t>
      </w:r>
    </w:p>
    <w:p w14:paraId="5BEB3BDD" w14:textId="77777777" w:rsidR="00CB14F5" w:rsidRPr="00974177" w:rsidRDefault="00CB14F5" w:rsidP="00433679">
      <w:pPr>
        <w:pStyle w:val="Akapitzlist"/>
        <w:numPr>
          <w:ilvl w:val="0"/>
          <w:numId w:val="79"/>
        </w:numPr>
        <w:spacing w:before="60" w:after="60"/>
        <w:jc w:val="both"/>
        <w:rPr>
          <w:rFonts w:asciiTheme="minorHAnsi" w:hAnsiTheme="minorHAnsi" w:cstheme="minorHAnsi"/>
        </w:rPr>
      </w:pPr>
      <w:r w:rsidRPr="00974177">
        <w:rPr>
          <w:rFonts w:asciiTheme="minorHAnsi" w:hAnsiTheme="minorHAnsi" w:cstheme="minorHAnsi"/>
        </w:rPr>
        <w:t>W ramach wykonywania Umowy Strony przetwarzają dane osobowe następujących kategorii osób (dalej: „Podmiotów Danych”):</w:t>
      </w:r>
    </w:p>
    <w:p w14:paraId="6A648638"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osób reprezentujących Strony np. kierowników zadań, menadżerów projektów, osób kontaktowych lub innych osób odpowiedzialnych z ramienia Stron za realizację Umowy,</w:t>
      </w:r>
    </w:p>
    <w:p w14:paraId="2D7DF2A1"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kontrahentów, przedstawicieli kontrahentów uczestniczących w realizacji Umowy, w szczególności Wykonawców i Podwykonawców,</w:t>
      </w:r>
    </w:p>
    <w:p w14:paraId="53D1CDA0"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osobowe zawarte w dokumentach finansowych Strony, której te dane dotyczą. tj. dane osobowe dotyczące umów cywilnoprawnych, rachunków, rozliczeń delegacji, list płac kontrahentów, w szczególności niezbędnych do prawidłowego rozliczenia Umowy,</w:t>
      </w:r>
    </w:p>
    <w:p w14:paraId="32CA4360"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innych osób fizycznych przetwarzanych w związku z realizacją Umowy,</w:t>
      </w:r>
    </w:p>
    <w:p w14:paraId="148781F6" w14:textId="77777777" w:rsidR="00CB14F5" w:rsidRPr="00974177" w:rsidRDefault="00CB14F5" w:rsidP="00433679">
      <w:pPr>
        <w:pStyle w:val="Akapitzlist"/>
        <w:spacing w:before="60" w:after="60"/>
        <w:ind w:left="360"/>
        <w:jc w:val="both"/>
        <w:rPr>
          <w:rFonts w:asciiTheme="minorHAnsi" w:hAnsiTheme="minorHAnsi" w:cstheme="minorHAnsi"/>
        </w:rPr>
      </w:pPr>
      <w:r w:rsidRPr="00974177">
        <w:rPr>
          <w:rFonts w:asciiTheme="minorHAnsi" w:hAnsiTheme="minorHAnsi" w:cstheme="minorHAnsi"/>
        </w:rPr>
        <w:t>które Strony w szczególności przedstawiają w raportach z prac i Wynikach Prac Etapu na potrzeby monitorowania i rozliczania realizacji Umowy.</w:t>
      </w:r>
    </w:p>
    <w:p w14:paraId="2D9163C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§3</w:t>
      </w:r>
    </w:p>
    <w:p w14:paraId="3DAE9A7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Sposób zbierania i przetwarzania danych osobowych w ramach wykonywania Umowy</w:t>
      </w:r>
    </w:p>
    <w:p w14:paraId="6E68D61E"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46EB25A6"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Dostęp do danych osobowych przetwarzanych w związku z realizacją Umowy mają wyłącznie upoważnieni pracownicy Stron lub inne upoważnione osoby działające w imieniu i na rzecz Stron.</w:t>
      </w:r>
    </w:p>
    <w:p w14:paraId="461028BF"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Strony mogą kopiować dane osobowe Podmiotów Danych do innych nośników lub systemów niż te, na których zostały wykorzystane do ich przekazania tylko w zakresie realizacji celów wymienionych w § 3 ust. 1.</w:t>
      </w:r>
    </w:p>
    <w:p w14:paraId="74F80040"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 4</w:t>
      </w:r>
    </w:p>
    <w:p w14:paraId="692E816C"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Stosowanie zasad przetwarzania danych osobowych</w:t>
      </w:r>
    </w:p>
    <w:p w14:paraId="3827F4E9"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Żadna ze Stron nie będzie przetwarzała danych osobowych Podmiotów Danych w celach innych niż określone w §3 ust. 1.</w:t>
      </w:r>
    </w:p>
    <w:p w14:paraId="6FEB5EF7"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 xml:space="preserve">Każda ze Stron zobowiązana jest do weryfikacji podstawy prawnej przetwarzania danych osobowych Podmiotów Danych w ramach wykonywania Umowy oraz adekwatności danych </w:t>
      </w:r>
      <w:r w:rsidRPr="00974177">
        <w:rPr>
          <w:rFonts w:asciiTheme="minorHAnsi" w:hAnsiTheme="minorHAnsi" w:cstheme="minorHAnsi"/>
        </w:rPr>
        <w:lastRenderedPageBreak/>
        <w:t>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33A71F25"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2D629A32" w14:textId="77777777" w:rsidR="00CB14F5" w:rsidRPr="00974177" w:rsidRDefault="00CB14F5" w:rsidP="00433679">
      <w:pPr>
        <w:spacing w:before="60" w:after="60"/>
        <w:jc w:val="center"/>
        <w:rPr>
          <w:rFonts w:asciiTheme="minorHAnsi" w:hAnsiTheme="minorHAnsi" w:cstheme="minorHAnsi"/>
          <w:b/>
          <w:bCs/>
        </w:rPr>
      </w:pPr>
      <w:r w:rsidRPr="00974177">
        <w:rPr>
          <w:rFonts w:asciiTheme="minorHAnsi" w:hAnsiTheme="minorHAnsi" w:cstheme="minorHAnsi"/>
          <w:b/>
          <w:bCs/>
        </w:rPr>
        <w:t>§5</w:t>
      </w:r>
    </w:p>
    <w:p w14:paraId="3AC23C24"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bCs/>
        </w:rPr>
        <w:t>Obowiązek informacyjny</w:t>
      </w:r>
    </w:p>
    <w:p w14:paraId="488A11F6"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73DFDEE2"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W przypadku pozyskania danych osobowych nie bezpośrednio od Podmiotu Danych, Strona, która pozyskała jego dane osobowe przekaże mu informacje o przetwarzaniu jego danych osobowych o treści i w terminie zgodnym z art. 14 RODO.</w:t>
      </w:r>
    </w:p>
    <w:p w14:paraId="6E76801B"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531D7D53"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Ustalenie treści informacji, o której mowa w ust. 3 nie wymaga zmiany Umowy.</w:t>
      </w:r>
    </w:p>
    <w:p w14:paraId="2D5DBA30"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§6</w:t>
      </w:r>
    </w:p>
    <w:p w14:paraId="7FBC7F87"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Realizacja uprawnień Podmiotów Danych</w:t>
      </w:r>
    </w:p>
    <w:p w14:paraId="7D7551C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Wykonawca zobowiązuje się do niezwłocznego przekazywania NCBR informacji o odbiorcach danych, którym ujawniają dane osobowe Podmiotów Danych. Strony uwzględniają te informacje w informacji o przetwarzaniu danych osobowych, o której mowa w §5.</w:t>
      </w:r>
    </w:p>
    <w:p w14:paraId="18D03E1B"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7EB4570"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67D392E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żądania usunięcia jego danych osobowych na podstawie art. 17 RODO w związku z ich przetwarzaniem w ramach wykonywania Umowy, przed podjęciem decyzji co do usunięcia danych Podmiotu Danych, Strona która otrzymała ww. żądanie uzgadnia treść odpowiedzi do Podmiotu Danych z NCBR.</w:t>
      </w:r>
    </w:p>
    <w:p w14:paraId="3AB8ABF9"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 xml:space="preserve">W przypadku zgłoszenia przez Podmiot Danych żądania ograniczenia przetwarzania jego danych osobowych na podstawie art. 18 RODO w związku z ich przetwarzaniem w ramach wykonywania </w:t>
      </w:r>
      <w:r w:rsidRPr="00974177">
        <w:rPr>
          <w:rFonts w:asciiTheme="minorHAnsi" w:hAnsiTheme="minorHAnsi" w:cstheme="minorHAnsi"/>
        </w:rPr>
        <w:lastRenderedPageBreak/>
        <w:t>Umowy, przed podjęciem decyzji co do ograniczenia danych Podmiotu Danych Strona, która otrzymała ww. żądanie uzgadnia treść odpowiedzi do Podmiotu Danych z NCBR.</w:t>
      </w:r>
    </w:p>
    <w:p w14:paraId="59AA3E6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7329ED08"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2A773B67"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3B2E9CAF"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§7</w:t>
      </w:r>
    </w:p>
    <w:p w14:paraId="063DBD3F"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zabezpieczaniem danych osobowych przetwarzanych w ramach wykonywania Umowy</w:t>
      </w:r>
    </w:p>
    <w:p w14:paraId="0991BAEF" w14:textId="77777777" w:rsidR="00CB14F5" w:rsidRPr="00974177" w:rsidRDefault="00CB14F5" w:rsidP="00433679">
      <w:pPr>
        <w:pStyle w:val="Akapitzlist"/>
        <w:numPr>
          <w:ilvl w:val="0"/>
          <w:numId w:val="83"/>
        </w:numPr>
        <w:spacing w:before="60" w:after="60"/>
        <w:jc w:val="both"/>
        <w:rPr>
          <w:rFonts w:asciiTheme="minorHAnsi" w:hAnsiTheme="minorHAnsi" w:cstheme="minorHAnsi"/>
        </w:rPr>
      </w:pPr>
      <w:r w:rsidRPr="00974177">
        <w:rPr>
          <w:rFonts w:asciiTheme="minorHAnsi" w:hAnsiTheme="minorHAnsi" w:cstheme="minorHAnsi"/>
        </w:rPr>
        <w:t>Strony zobowiązują się do stosowania środków technicznych i organizacyjnych, aby zapewnić odpowiedni stopień bezpieczeństwa danych osobowych Podmiotów Danych w ramach wykonywania Umowy, zgodnie z art. 32 RODO.</w:t>
      </w:r>
    </w:p>
    <w:p w14:paraId="36BD1A46" w14:textId="77777777" w:rsidR="00CB14F5" w:rsidRPr="00974177" w:rsidRDefault="00CB14F5" w:rsidP="00433679">
      <w:pPr>
        <w:pStyle w:val="Akapitzlist"/>
        <w:numPr>
          <w:ilvl w:val="0"/>
          <w:numId w:val="83"/>
        </w:numPr>
        <w:spacing w:before="60" w:after="60"/>
        <w:jc w:val="both"/>
        <w:rPr>
          <w:rFonts w:asciiTheme="minorHAnsi" w:hAnsiTheme="minorHAnsi" w:cstheme="minorHAnsi"/>
        </w:rPr>
      </w:pPr>
      <w:r w:rsidRPr="00974177">
        <w:rPr>
          <w:rFonts w:asciiTheme="minorHAnsi" w:hAnsiTheme="minorHAnsi" w:cstheme="minorHAnsi"/>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0FA5B2C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§8</w:t>
      </w:r>
    </w:p>
    <w:p w14:paraId="62C8D48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powierzaniem przetwarzania danych osobowych w związku z wykonywaniem Umowy</w:t>
      </w:r>
    </w:p>
    <w:p w14:paraId="4D8E6DDA" w14:textId="0FDA9635"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Każda ze Stron może powierzyć przetwarzanie danych osobowych Podmiotów Danych w ramach wykonywania</w:t>
      </w:r>
      <w:r w:rsidR="009D405D" w:rsidRPr="00974177">
        <w:rPr>
          <w:rFonts w:asciiTheme="minorHAnsi" w:hAnsiTheme="minorHAnsi" w:cstheme="minorHAnsi"/>
        </w:rPr>
        <w:t xml:space="preserve"> </w:t>
      </w:r>
      <w:r w:rsidRPr="00974177">
        <w:rPr>
          <w:rFonts w:asciiTheme="minorHAnsi" w:hAnsiTheme="minorHAnsi" w:cstheme="minorHAnsi"/>
        </w:rPr>
        <w:t>Umowy podmiotowi przetwarzającemu.</w:t>
      </w:r>
    </w:p>
    <w:p w14:paraId="6C19151E"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Przed powierzeniem przetwarzania danych osobowych, o którym mowa w ust. 1 Strona zamierzająca powierzyć przetwarzanie jest zobowiązana poinformować NCBR o zamiarze powierzenia przetwarzania.</w:t>
      </w:r>
    </w:p>
    <w:p w14:paraId="194C0055"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13B58E07"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Jeśli NCBR nie wyrazi sprzeciwu wobec zamiaru powierzenia przetwarzania wskazanemu podmiotowi przetwarzającemu we wskazanym zakresie w ciągu 7 dni od otrzymania powyższych informacji, Strona zamierzająca powierzyć przetwarzanie może powierzyć przetwarzanie danych osobowych.</w:t>
      </w:r>
    </w:p>
    <w:p w14:paraId="37167185"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W umowie powierzenia przetwarzania danych osobowych zawartej zgodnie z ust. 3 muszą być przewidziane postanowienia, które umożliwią NCBR wykonywanie w niezbędnym zakresie uprawnień przewidzianych w art. 28 ust. 3 RODO.</w:t>
      </w:r>
    </w:p>
    <w:p w14:paraId="730DC00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§9</w:t>
      </w:r>
    </w:p>
    <w:p w14:paraId="718C95AC"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lastRenderedPageBreak/>
        <w:t>Obowiązki związane z przekazywaniem danych osobowych do państwa trzeciego</w:t>
      </w:r>
    </w:p>
    <w:p w14:paraId="3956CC1D"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Każda ze Stron może przekazywać dane osobowe w ramach Wspólnych Czynności Przetwarzania do państwa trzeciego.</w:t>
      </w:r>
    </w:p>
    <w:p w14:paraId="51E14C47"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4B380E2B"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państwa trzeciego, do którego ma nastąpić przekazania,</w:t>
      </w:r>
    </w:p>
    <w:p w14:paraId="40846150"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podstawy prawnej przekazywania danych do państwa trzeciego zgodnej z art. 44- 49 RODO,</w:t>
      </w:r>
    </w:p>
    <w:p w14:paraId="3195FDCD"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odbiorcy danych w państwie trzecim (firma i dane kontaktowe odbiorcy),</w:t>
      </w:r>
    </w:p>
    <w:p w14:paraId="62365CBD"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charakteru przekazania danych,</w:t>
      </w:r>
    </w:p>
    <w:p w14:paraId="5A90B27F"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kategoriach danych osobowych, których przekazanie miałoby dotyczyć.</w:t>
      </w:r>
    </w:p>
    <w:p w14:paraId="7C1CAB4B"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Jeśli NCBR nie wyrazi sprzeciwu wobec zamiaru przekazania danych do państwa trzeciego w ciągu 7 dni od otrzymania powyższych informacji, Strona zamierzająca przekazać dane osobowe do państwa trzeciego może przekazać dane do państwa trzeciego.</w:t>
      </w:r>
    </w:p>
    <w:p w14:paraId="72E4516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§10</w:t>
      </w:r>
    </w:p>
    <w:p w14:paraId="3C14EC7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Prowadzenie rejestru czynności przetwarzania</w:t>
      </w:r>
    </w:p>
    <w:p w14:paraId="09C03C51" w14:textId="77777777" w:rsidR="00CB14F5" w:rsidRPr="00974177" w:rsidRDefault="00CB14F5" w:rsidP="00433679">
      <w:pPr>
        <w:spacing w:before="60" w:after="60"/>
        <w:jc w:val="both"/>
        <w:rPr>
          <w:rFonts w:asciiTheme="minorHAnsi" w:hAnsiTheme="minorHAnsi" w:cstheme="minorHAnsi"/>
        </w:rPr>
      </w:pPr>
      <w:r w:rsidRPr="00974177">
        <w:rPr>
          <w:rFonts w:asciiTheme="minorHAnsi" w:hAnsiTheme="minorHAnsi" w:cstheme="minorHAnsi"/>
        </w:rPr>
        <w:t>Każda ze Stron zobowiązuje się do uwzględnienia czynności przetwarzania danych osobowych w związku z wykonywaniem Umowy w prowadzonym przez siebie na podstawie art. 30 ust. 1 RODO rejestrze czynności przetwarzania danych osobowych.</w:t>
      </w:r>
    </w:p>
    <w:p w14:paraId="2ED6B3E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§11</w:t>
      </w:r>
    </w:p>
    <w:p w14:paraId="7DC0CC3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naruszeniem ochrony danych osobowych</w:t>
      </w:r>
    </w:p>
    <w:p w14:paraId="6867E46C"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74B30023"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1219370E"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czy jest prawdopodobne, aby naruszenie to skutkowało ryzykiem naruszenia praw lub wolności osób fizycznych, o czym mowa w art. 33 ust. 1 RODO;</w:t>
      </w:r>
    </w:p>
    <w:p w14:paraId="6C61BCC5"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czy naruszenie ochrony danych osobowych może powodować wysokie ryzyko naruszenia praw lub wolności osób fizycznych, o czym mowa w art. 34 ust. 1 RODO;</w:t>
      </w:r>
    </w:p>
    <w:p w14:paraId="7C93C39B"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treść zgłoszenia naruszenia do organu nadzorczego - w przypadku uznania, że zachodzi ryzyko naruszenia praw lub wolności osób fizycznych oraz która ze Stron będzie dokonywała zgłoszenia;</w:t>
      </w:r>
    </w:p>
    <w:p w14:paraId="4BC3FCD5"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38C74408"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 xml:space="preserve">Jeżeli stwierdzono ryzyko określone w ust. 2 lit. a), wskazana zgodnie ust. 2 lit. c) Strona zobowiązuje się do zgłoszenia organowi nadzorczemu, zgodnie z art. 33 RODO, naruszenia ochrony danych osobowych dotyczących Podmiotów Danych. Niezwłocznie po dokonaniu zgłoszenia naruszenia ochrony danych osobowych dotyczących Podmiotów Danych, nie później niż w ciągu 1 </w:t>
      </w:r>
      <w:r w:rsidRPr="00974177">
        <w:rPr>
          <w:rFonts w:asciiTheme="minorHAnsi" w:hAnsiTheme="minorHAnsi" w:cstheme="minorHAnsi"/>
        </w:rPr>
        <w:lastRenderedPageBreak/>
        <w:t>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4F89B9C7"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71A8DD15"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Na podstawie informacji i ustaleń, o których mowa w ust. 1-2, każda ze Stron prowadzi własną ewidencję naruszeń ochrony danych osobowych.</w:t>
      </w:r>
    </w:p>
    <w:p w14:paraId="76366E01"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§12</w:t>
      </w:r>
    </w:p>
    <w:p w14:paraId="2127147A"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Obowiązki związane z przeprowadzaniem oceny skutków dla ochrony danych</w:t>
      </w:r>
    </w:p>
    <w:p w14:paraId="73494663" w14:textId="7C2A5FF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Strony dokonują analizy czy przeprowadzenie oceny skutków dla ochrony danych w ramach wykonywania Umowy jest obowiązkowe na podstawie art. 35 RODO.</w:t>
      </w:r>
    </w:p>
    <w:p w14:paraId="5D1E3B66"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W przypadku stwierdzenia, że obowiązkowe jest przeprowadzenie oceny skutków zgodnie z ust. 1 powyżej, NCBR przeprowadza ocenę skutków.</w:t>
      </w:r>
    </w:p>
    <w:p w14:paraId="6BD9A692"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7D82C2C"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Strony po dokonaniu działań związanych z minimalizacją ryzyka przetwarzania danych, będących następstwem oceny skutków dla ochrony danych, będą przekazywać NCBR sprawozdanie z podjętych działań w terminie 3 dni od ich zakończenia.</w:t>
      </w:r>
    </w:p>
    <w:p w14:paraId="5B2354A5"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W przypadku konieczności przeprowadzenia uprzednich konsultacji z organem nadzorczym zgodnie z art. 36 RODO, NCBR przygotowuje w porozumieniu z pozostałymi Stronami wniosek o konsultacje z organem.</w:t>
      </w:r>
    </w:p>
    <w:p w14:paraId="757334C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§13</w:t>
      </w:r>
    </w:p>
    <w:p w14:paraId="5FBC9347"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Wzajemne przekazywanie informacji</w:t>
      </w:r>
    </w:p>
    <w:p w14:paraId="606AF4AA" w14:textId="77777777" w:rsidR="00CB14F5" w:rsidRPr="00974177" w:rsidRDefault="00CB14F5" w:rsidP="00433679">
      <w:pPr>
        <w:pStyle w:val="Akapitzlist"/>
        <w:numPr>
          <w:ilvl w:val="0"/>
          <w:numId w:val="90"/>
        </w:numPr>
        <w:spacing w:before="60" w:after="60"/>
        <w:rPr>
          <w:rFonts w:asciiTheme="minorHAnsi" w:hAnsiTheme="minorHAnsi" w:cstheme="minorHAnsi"/>
          <w:b/>
        </w:rPr>
      </w:pPr>
      <w:r w:rsidRPr="00974177">
        <w:rPr>
          <w:rFonts w:asciiTheme="minorHAnsi" w:hAnsiTheme="minorHAnsi" w:cstheme="minorHAnsi"/>
        </w:rPr>
        <w:t>Strony zawiadamiają NCBR o następujących sytuacjach:</w:t>
      </w:r>
    </w:p>
    <w:p w14:paraId="023910DA"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wszelkich żądaniach ujawnienia danych osobowych Podmiotów Danych przetwarzanych w ramach wykonywania Umowy zgłaszanych przez organy władzy publicznej, przed ich ujawnieniem, chyba że jest to z innych względów zabronione;</w:t>
      </w:r>
    </w:p>
    <w:p w14:paraId="62482EAB"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06334E2A"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794A44EC"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wszelkich innych zdarzeniach i sytuacjach dotyczących wykonywania Umowy, które mogłyby mieć wpływ na zgodność z prawem przetwarzania danych osobowych Podmiotów Danych w ramach wykonywania Umowy.</w:t>
      </w:r>
    </w:p>
    <w:p w14:paraId="3142FD42" w14:textId="77777777" w:rsidR="00CB14F5" w:rsidRPr="00974177" w:rsidRDefault="00CB14F5" w:rsidP="00433679">
      <w:pPr>
        <w:pStyle w:val="Akapitzlist"/>
        <w:numPr>
          <w:ilvl w:val="0"/>
          <w:numId w:val="90"/>
        </w:numPr>
        <w:spacing w:before="60" w:after="60"/>
        <w:jc w:val="both"/>
        <w:rPr>
          <w:rFonts w:asciiTheme="minorHAnsi" w:hAnsiTheme="minorHAnsi" w:cstheme="minorHAnsi"/>
          <w:b/>
        </w:rPr>
      </w:pPr>
      <w:r w:rsidRPr="00974177">
        <w:rPr>
          <w:rFonts w:asciiTheme="minorHAnsi" w:hAnsiTheme="minorHAnsi" w:cstheme="minorHAnsi"/>
        </w:rPr>
        <w:lastRenderedPageBreak/>
        <w:t>Strony zobowiązują się przekazywać NCBR powyższe informacje niezwłocznie, nie później niż w ciągu 1 dnia od, odpowiednio:</w:t>
      </w:r>
    </w:p>
    <w:p w14:paraId="71FA99A0"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wpłynięcia żądania;</w:t>
      </w:r>
    </w:p>
    <w:p w14:paraId="35E4885C"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wszczęcia kontroli lub otrzymania decyzji lub postanowienia;</w:t>
      </w:r>
    </w:p>
    <w:p w14:paraId="1B50075E"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wszczęcia lub dowiedzenia się o toczącym się postępowaniu lub od dnia otrzymania decyzji, postanowienia lub innego orzeczenia;</w:t>
      </w:r>
    </w:p>
    <w:p w14:paraId="683761BC"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powzięcia informacji o innym zdarzeniu lub sytuacji.</w:t>
      </w:r>
    </w:p>
    <w:p w14:paraId="2FAD592B" w14:textId="77777777" w:rsidR="00CB14F5" w:rsidRPr="00974177" w:rsidRDefault="00CB14F5" w:rsidP="00433679">
      <w:pPr>
        <w:pStyle w:val="Akapitzlist"/>
        <w:numPr>
          <w:ilvl w:val="0"/>
          <w:numId w:val="90"/>
        </w:numPr>
        <w:spacing w:before="60" w:after="60"/>
        <w:jc w:val="both"/>
        <w:rPr>
          <w:rFonts w:asciiTheme="minorHAnsi" w:hAnsiTheme="minorHAnsi" w:cstheme="minorHAnsi"/>
          <w:b/>
        </w:rPr>
      </w:pPr>
      <w:r w:rsidRPr="00974177">
        <w:rPr>
          <w:rFonts w:asciiTheme="minorHAnsi" w:hAnsiTheme="minorHAnsi" w:cstheme="minorHAnsi"/>
        </w:rPr>
        <w:t>W każdym przypadku, kiedy na podstawie Załącznika nr 9 lub w związku z przetwarzaniem danych w ramach wykonywania Umowy, Strona chce przekazać informacje drugiej Stronie, informacje przekazywane są do osób do kontaktu w sprawach związanych z Umową.</w:t>
      </w:r>
    </w:p>
    <w:bookmarkEnd w:id="4"/>
    <w:p w14:paraId="2842815E" w14:textId="77777777" w:rsidR="00CB14F5" w:rsidRPr="00974177" w:rsidRDefault="00CB14F5" w:rsidP="00433679">
      <w:pPr>
        <w:spacing w:before="60" w:after="60"/>
        <w:contextualSpacing/>
        <w:rPr>
          <w:rFonts w:asciiTheme="minorHAnsi" w:hAnsiTheme="minorHAnsi" w:cstheme="minorHAnsi"/>
          <w:color w:val="000000" w:themeColor="text1"/>
        </w:rPr>
      </w:pPr>
    </w:p>
    <w:p w14:paraId="243B42BD" w14:textId="77777777" w:rsidR="00511D08" w:rsidRPr="00974177" w:rsidRDefault="00511D08" w:rsidP="00433679">
      <w:pPr>
        <w:rPr>
          <w:rFonts w:asciiTheme="minorHAnsi" w:hAnsiTheme="minorHAnsi" w:cstheme="minorHAnsi"/>
        </w:rPr>
      </w:pPr>
    </w:p>
    <w:p w14:paraId="114053FF" w14:textId="77777777" w:rsidR="004578B0" w:rsidRPr="00974177" w:rsidRDefault="004578B0" w:rsidP="00433679">
      <w:pPr>
        <w:rPr>
          <w:rFonts w:asciiTheme="minorHAnsi" w:hAnsiTheme="minorHAnsi" w:cstheme="minorHAnsi"/>
        </w:rPr>
      </w:pPr>
    </w:p>
    <w:sectPr w:rsidR="004578B0" w:rsidRPr="0097417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CD871" w14:textId="77777777" w:rsidR="000A03AE" w:rsidRDefault="000A03AE" w:rsidP="00EF198D">
      <w:pPr>
        <w:spacing w:after="0" w:line="240" w:lineRule="auto"/>
      </w:pPr>
      <w:r>
        <w:separator/>
      </w:r>
    </w:p>
  </w:endnote>
  <w:endnote w:type="continuationSeparator" w:id="0">
    <w:p w14:paraId="310891A4" w14:textId="77777777" w:rsidR="000A03AE" w:rsidRDefault="000A03AE" w:rsidP="00EF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0725" w14:textId="77777777" w:rsidR="009A4AEA" w:rsidRDefault="009A4A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67315"/>
      <w:docPartObj>
        <w:docPartGallery w:val="Page Numbers (Bottom of Page)"/>
        <w:docPartUnique/>
      </w:docPartObj>
    </w:sdtPr>
    <w:sdtEndPr/>
    <w:sdtContent>
      <w:sdt>
        <w:sdtPr>
          <w:id w:val="-1963024327"/>
          <w:docPartObj>
            <w:docPartGallery w:val="Page Numbers (Top of Page)"/>
            <w:docPartUnique/>
          </w:docPartObj>
        </w:sdtPr>
        <w:sdtEndPr/>
        <w:sdtContent>
          <w:p w14:paraId="1EA9F5A6" w14:textId="2E44AB18" w:rsidR="00D72DAD" w:rsidRDefault="00D72DAD" w:rsidP="00974177">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9A4AEA">
              <w:rPr>
                <w:b/>
                <w:bCs/>
                <w:noProof/>
              </w:rPr>
              <w:t>3</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9A4AEA">
              <w:rPr>
                <w:b/>
                <w:bCs/>
                <w:noProof/>
              </w:rPr>
              <w:t>75</w:t>
            </w:r>
            <w:r>
              <w:rPr>
                <w:b/>
                <w:bCs/>
                <w:color w:val="2B579A"/>
                <w:sz w:val="24"/>
                <w:szCs w:val="24"/>
                <w:shd w:val="clear" w:color="auto" w:fill="E6E6E6"/>
              </w:rPr>
              <w:fldChar w:fldCharType="end"/>
            </w:r>
          </w:p>
        </w:sdtContent>
      </w:sdt>
    </w:sdtContent>
  </w:sdt>
  <w:p w14:paraId="7941B1D9" w14:textId="77777777" w:rsidR="00D72DAD" w:rsidRPr="00C2529D" w:rsidRDefault="00D72DAD"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011A83A3" w14:textId="09E29914" w:rsidR="00D72DAD" w:rsidRDefault="00D72DAD" w:rsidP="00974177">
    <w:pPr>
      <w:pStyle w:val="Stopka"/>
      <w:jc w:val="center"/>
    </w:pPr>
    <w:r>
      <w:rPr>
        <w:i/>
        <w:sz w:val="20"/>
      </w:rPr>
      <w:t>WZÓR</w:t>
    </w:r>
    <w:r w:rsidRPr="00F336E0">
      <w:rPr>
        <w:i/>
        <w:sz w:val="20"/>
      </w:rPr>
      <w:t xml:space="preserve"> UMOWY </w:t>
    </w:r>
    <w:r>
      <w:rPr>
        <w:i/>
        <w:sz w:val="20"/>
      </w:rPr>
      <w:t>O REALIZACJĘ ZAMÓWIENIA PRZEDKOMERCYJNEGO</w:t>
    </w:r>
  </w:p>
  <w:p w14:paraId="7138B1EB" w14:textId="77777777" w:rsidR="00D72DAD" w:rsidRDefault="00D72DA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F42FB" w14:textId="77777777" w:rsidR="009A4AEA" w:rsidRDefault="009A4AE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1109" w14:textId="4561BE58" w:rsidR="00D72DAD" w:rsidRDefault="00D72DAD">
    <w:pPr>
      <w:pStyle w:val="Stopka"/>
    </w:pPr>
  </w:p>
  <w:p w14:paraId="008124EB" w14:textId="77777777" w:rsidR="00D72DAD" w:rsidRDefault="00D72DAD"/>
  <w:p w14:paraId="135A88B7" w14:textId="77777777" w:rsidR="00D72DAD" w:rsidRDefault="00D72DA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0CDB2232" w14:textId="651FB2A4" w:rsidR="00D72DAD" w:rsidRDefault="00D72DAD" w:rsidP="00974177">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9A4AEA">
              <w:rPr>
                <w:b/>
                <w:bCs/>
                <w:noProof/>
              </w:rPr>
              <w:t>75</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9A4AEA">
              <w:rPr>
                <w:b/>
                <w:bCs/>
                <w:noProof/>
              </w:rPr>
              <w:t>75</w:t>
            </w:r>
            <w:r>
              <w:rPr>
                <w:b/>
                <w:bCs/>
                <w:color w:val="2B579A"/>
                <w:sz w:val="24"/>
                <w:szCs w:val="24"/>
                <w:shd w:val="clear" w:color="auto" w:fill="E6E6E6"/>
              </w:rPr>
              <w:fldChar w:fldCharType="end"/>
            </w:r>
          </w:p>
        </w:sdtContent>
      </w:sdt>
    </w:sdtContent>
  </w:sdt>
  <w:p w14:paraId="4DBB7D2E" w14:textId="77777777" w:rsidR="00D72DAD" w:rsidRPr="00C2529D" w:rsidRDefault="00D72DAD"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CBE1D36" w14:textId="77777777" w:rsidR="00D72DAD" w:rsidRPr="00F336E0" w:rsidRDefault="00D72DAD" w:rsidP="00BD662F">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AFB3" w14:textId="0D33ED2C" w:rsidR="00D72DAD" w:rsidRDefault="00D72D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754D9" w14:textId="77777777" w:rsidR="000A03AE" w:rsidRDefault="000A03AE" w:rsidP="00EF198D">
      <w:pPr>
        <w:spacing w:after="0" w:line="240" w:lineRule="auto"/>
      </w:pPr>
      <w:r>
        <w:separator/>
      </w:r>
    </w:p>
  </w:footnote>
  <w:footnote w:type="continuationSeparator" w:id="0">
    <w:p w14:paraId="25717F76" w14:textId="77777777" w:rsidR="000A03AE" w:rsidRDefault="000A03AE" w:rsidP="00EF1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7E70" w14:textId="77777777" w:rsidR="00D72DAD" w:rsidRDefault="00D72DAD">
    <w:pPr>
      <w:pStyle w:val="Nagwek"/>
    </w:pPr>
  </w:p>
  <w:p w14:paraId="1C0C48AF" w14:textId="77777777" w:rsidR="00D72DAD" w:rsidRDefault="00D72DAD"/>
  <w:tbl>
    <w:tblPr>
      <w:tblStyle w:val="Tabela-Siatka"/>
      <w:tblW w:w="0" w:type="auto"/>
      <w:tblLook w:val="04A0" w:firstRow="1" w:lastRow="0" w:firstColumn="1" w:lastColumn="0" w:noHBand="0" w:noVBand="1"/>
    </w:tblPr>
    <w:tblGrid>
      <w:gridCol w:w="8646"/>
    </w:tblGrid>
    <w:tr w:rsidR="00D72DAD" w14:paraId="40B33508"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7FDE6A16" w14:textId="77777777" w:rsidTr="00BD662F">
            <w:tc>
              <w:tcPr>
                <w:tcW w:w="2557" w:type="dxa"/>
                <w:tcBorders>
                  <w:top w:val="nil"/>
                  <w:left w:val="nil"/>
                  <w:bottom w:val="nil"/>
                  <w:right w:val="nil"/>
                </w:tcBorders>
              </w:tcPr>
              <w:p w14:paraId="1E4D2BAE"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11917E57" w14:textId="77777777" w:rsidR="00D72DAD" w:rsidRDefault="00D72DAD" w:rsidP="00BD662F">
                <w:pPr>
                  <w:jc w:val="center"/>
                </w:pPr>
              </w:p>
            </w:tc>
            <w:tc>
              <w:tcPr>
                <w:tcW w:w="3447" w:type="dxa"/>
                <w:tcBorders>
                  <w:top w:val="nil"/>
                  <w:left w:val="nil"/>
                  <w:bottom w:val="nil"/>
                  <w:right w:val="nil"/>
                </w:tcBorders>
              </w:tcPr>
              <w:p w14:paraId="15A89810" w14:textId="77777777" w:rsidR="00D72DAD" w:rsidRDefault="00D72DAD" w:rsidP="00BD662F">
                <w:pPr>
                  <w:jc w:val="center"/>
                </w:pPr>
              </w:p>
            </w:tc>
          </w:tr>
        </w:tbl>
        <w:p w14:paraId="1298CAC0" w14:textId="77777777" w:rsidR="00D72DAD" w:rsidRDefault="00D72DAD" w:rsidP="00BD662F">
          <w:pPr>
            <w:pStyle w:val="Nagwek"/>
            <w:jc w:val="center"/>
            <w:rPr>
              <w:i/>
              <w:sz w:val="15"/>
              <w:szCs w:val="15"/>
            </w:rPr>
          </w:pPr>
          <w:r>
            <w:rPr>
              <w:noProof/>
            </w:rPr>
            <w:drawing>
              <wp:inline distT="0" distB="0" distL="0" distR="0" wp14:anchorId="26076437" wp14:editId="12371AFC">
                <wp:extent cx="5397690" cy="327025"/>
                <wp:effectExtent l="0" t="0" r="0" b="0"/>
                <wp:docPr id="315" name="Obraz 3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A6EBDD" w14:textId="77777777" w:rsidR="00D72DAD" w:rsidRDefault="00D72DAD" w:rsidP="00BD662F">
          <w:pPr>
            <w:pStyle w:val="Nagwek"/>
            <w:jc w:val="center"/>
            <w:rPr>
              <w:i/>
              <w:sz w:val="15"/>
              <w:szCs w:val="15"/>
            </w:rPr>
          </w:pPr>
        </w:p>
      </w:tc>
    </w:tr>
  </w:tbl>
  <w:p w14:paraId="3606532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4D5B218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215E3334" w14:textId="77777777" w:rsidTr="00BD662F">
            <w:tc>
              <w:tcPr>
                <w:tcW w:w="2557" w:type="dxa"/>
                <w:tcBorders>
                  <w:top w:val="nil"/>
                  <w:left w:val="nil"/>
                  <w:bottom w:val="nil"/>
                  <w:right w:val="nil"/>
                </w:tcBorders>
              </w:tcPr>
              <w:p w14:paraId="2BB060C0"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287C62F8" w14:textId="77777777" w:rsidR="00D72DAD" w:rsidRDefault="00D72DAD" w:rsidP="00BD662F">
                <w:pPr>
                  <w:jc w:val="center"/>
                </w:pPr>
              </w:p>
            </w:tc>
            <w:tc>
              <w:tcPr>
                <w:tcW w:w="3447" w:type="dxa"/>
                <w:tcBorders>
                  <w:top w:val="nil"/>
                  <w:left w:val="nil"/>
                  <w:bottom w:val="nil"/>
                  <w:right w:val="nil"/>
                </w:tcBorders>
              </w:tcPr>
              <w:p w14:paraId="46ED86EE" w14:textId="77777777" w:rsidR="00D72DAD" w:rsidRDefault="00D72DAD" w:rsidP="00BD662F">
                <w:pPr>
                  <w:jc w:val="center"/>
                </w:pPr>
              </w:p>
            </w:tc>
          </w:tr>
        </w:tbl>
        <w:p w14:paraId="35DF0418" w14:textId="77777777" w:rsidR="00D72DAD" w:rsidRDefault="00D72DAD" w:rsidP="00BD662F">
          <w:pPr>
            <w:pStyle w:val="Nagwek"/>
            <w:jc w:val="center"/>
            <w:rPr>
              <w:i/>
              <w:sz w:val="15"/>
              <w:szCs w:val="15"/>
            </w:rPr>
          </w:pPr>
          <w:r>
            <w:rPr>
              <w:noProof/>
            </w:rPr>
            <w:drawing>
              <wp:inline distT="0" distB="0" distL="0" distR="0" wp14:anchorId="7BA579B7" wp14:editId="2388BD2A">
                <wp:extent cx="5397690" cy="327025"/>
                <wp:effectExtent l="0" t="0" r="0" b="0"/>
                <wp:docPr id="316" name="Obraz 3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7ACDB05" w14:textId="77777777" w:rsidR="00D72DAD" w:rsidRDefault="00D72DAD" w:rsidP="00BD662F">
          <w:pPr>
            <w:pStyle w:val="Nagwek"/>
            <w:jc w:val="center"/>
            <w:rPr>
              <w:i/>
              <w:sz w:val="15"/>
              <w:szCs w:val="15"/>
            </w:rPr>
          </w:pPr>
        </w:p>
      </w:tc>
    </w:tr>
  </w:tbl>
  <w:p w14:paraId="3C2272FD"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6E9BCF4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58D9246C" w14:textId="77777777" w:rsidTr="00BD662F">
            <w:tc>
              <w:tcPr>
                <w:tcW w:w="2557" w:type="dxa"/>
                <w:tcBorders>
                  <w:top w:val="nil"/>
                  <w:left w:val="nil"/>
                  <w:bottom w:val="nil"/>
                  <w:right w:val="nil"/>
                </w:tcBorders>
              </w:tcPr>
              <w:p w14:paraId="10A2352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39DE839F" w14:textId="77777777" w:rsidR="00D72DAD" w:rsidRDefault="00D72DAD" w:rsidP="00BD662F">
                <w:pPr>
                  <w:jc w:val="center"/>
                </w:pPr>
              </w:p>
            </w:tc>
            <w:tc>
              <w:tcPr>
                <w:tcW w:w="3447" w:type="dxa"/>
                <w:tcBorders>
                  <w:top w:val="nil"/>
                  <w:left w:val="nil"/>
                  <w:bottom w:val="nil"/>
                  <w:right w:val="nil"/>
                </w:tcBorders>
              </w:tcPr>
              <w:p w14:paraId="286C2BCD" w14:textId="77777777" w:rsidR="00D72DAD" w:rsidRDefault="00D72DAD" w:rsidP="00BD662F">
                <w:pPr>
                  <w:jc w:val="center"/>
                </w:pPr>
              </w:p>
            </w:tc>
          </w:tr>
        </w:tbl>
        <w:p w14:paraId="1D5731FB" w14:textId="77777777" w:rsidR="00D72DAD" w:rsidRDefault="00D72DAD" w:rsidP="00BD662F">
          <w:pPr>
            <w:pStyle w:val="Nagwek"/>
            <w:jc w:val="center"/>
            <w:rPr>
              <w:i/>
              <w:sz w:val="15"/>
              <w:szCs w:val="15"/>
            </w:rPr>
          </w:pPr>
          <w:r>
            <w:rPr>
              <w:noProof/>
            </w:rPr>
            <w:drawing>
              <wp:inline distT="0" distB="0" distL="0" distR="0" wp14:anchorId="7C2B4A41" wp14:editId="1158CF69">
                <wp:extent cx="5397690" cy="327025"/>
                <wp:effectExtent l="0" t="0" r="0" b="0"/>
                <wp:docPr id="317" name="Obraz 3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35252F7E" w14:textId="77777777" w:rsidR="00D72DAD" w:rsidRDefault="00D72DAD" w:rsidP="00BD662F">
          <w:pPr>
            <w:pStyle w:val="Nagwek"/>
            <w:jc w:val="center"/>
            <w:rPr>
              <w:i/>
              <w:sz w:val="15"/>
              <w:szCs w:val="15"/>
            </w:rPr>
          </w:pPr>
        </w:p>
      </w:tc>
    </w:tr>
  </w:tbl>
  <w:p w14:paraId="6A6C0D8A"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259651B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09F032CB" w14:textId="77777777" w:rsidTr="00BD662F">
            <w:tc>
              <w:tcPr>
                <w:tcW w:w="2557" w:type="dxa"/>
                <w:tcBorders>
                  <w:top w:val="nil"/>
                  <w:left w:val="nil"/>
                  <w:bottom w:val="nil"/>
                  <w:right w:val="nil"/>
                </w:tcBorders>
              </w:tcPr>
              <w:p w14:paraId="4E50683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7DBB9E5C" w14:textId="77777777" w:rsidR="00D72DAD" w:rsidRDefault="00D72DAD" w:rsidP="00BD662F">
                <w:pPr>
                  <w:jc w:val="center"/>
                </w:pPr>
              </w:p>
            </w:tc>
            <w:tc>
              <w:tcPr>
                <w:tcW w:w="3447" w:type="dxa"/>
                <w:tcBorders>
                  <w:top w:val="nil"/>
                  <w:left w:val="nil"/>
                  <w:bottom w:val="nil"/>
                  <w:right w:val="nil"/>
                </w:tcBorders>
              </w:tcPr>
              <w:p w14:paraId="21B72416" w14:textId="77777777" w:rsidR="00D72DAD" w:rsidRDefault="00D72DAD" w:rsidP="00BD662F">
                <w:pPr>
                  <w:jc w:val="center"/>
                </w:pPr>
              </w:p>
            </w:tc>
          </w:tr>
        </w:tbl>
        <w:p w14:paraId="5ED93E35" w14:textId="77777777" w:rsidR="00D72DAD" w:rsidRDefault="00D72DAD" w:rsidP="00BD662F">
          <w:pPr>
            <w:pStyle w:val="Nagwek"/>
            <w:jc w:val="center"/>
            <w:rPr>
              <w:i/>
              <w:sz w:val="15"/>
              <w:szCs w:val="15"/>
            </w:rPr>
          </w:pPr>
          <w:r>
            <w:rPr>
              <w:noProof/>
            </w:rPr>
            <w:drawing>
              <wp:inline distT="0" distB="0" distL="0" distR="0" wp14:anchorId="7D7D76D6" wp14:editId="5F63BC59">
                <wp:extent cx="5397690" cy="327025"/>
                <wp:effectExtent l="0" t="0" r="0" b="0"/>
                <wp:docPr id="318" name="Obraz 3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F345464" w14:textId="77777777" w:rsidR="00D72DAD" w:rsidRDefault="00D72DAD" w:rsidP="00BD662F">
          <w:pPr>
            <w:pStyle w:val="Nagwek"/>
            <w:jc w:val="center"/>
            <w:rPr>
              <w:i/>
              <w:sz w:val="15"/>
              <w:szCs w:val="15"/>
            </w:rPr>
          </w:pPr>
        </w:p>
      </w:tc>
    </w:tr>
  </w:tbl>
  <w:p w14:paraId="12C923E9"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3A9F5250"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52DB7A62" w14:textId="77777777" w:rsidTr="00BD662F">
            <w:tc>
              <w:tcPr>
                <w:tcW w:w="2557" w:type="dxa"/>
                <w:tcBorders>
                  <w:top w:val="nil"/>
                  <w:left w:val="nil"/>
                  <w:bottom w:val="nil"/>
                  <w:right w:val="nil"/>
                </w:tcBorders>
              </w:tcPr>
              <w:p w14:paraId="497359FE"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69502F86" w14:textId="77777777" w:rsidR="00D72DAD" w:rsidRDefault="00D72DAD" w:rsidP="00BD662F">
                <w:pPr>
                  <w:jc w:val="center"/>
                </w:pPr>
              </w:p>
            </w:tc>
            <w:tc>
              <w:tcPr>
                <w:tcW w:w="3447" w:type="dxa"/>
                <w:tcBorders>
                  <w:top w:val="nil"/>
                  <w:left w:val="nil"/>
                  <w:bottom w:val="nil"/>
                  <w:right w:val="nil"/>
                </w:tcBorders>
              </w:tcPr>
              <w:p w14:paraId="443C281B" w14:textId="77777777" w:rsidR="00D72DAD" w:rsidRDefault="00D72DAD" w:rsidP="00BD662F">
                <w:pPr>
                  <w:jc w:val="center"/>
                </w:pPr>
              </w:p>
            </w:tc>
          </w:tr>
        </w:tbl>
        <w:p w14:paraId="48F2F4FE" w14:textId="77777777" w:rsidR="00D72DAD" w:rsidRDefault="00D72DAD" w:rsidP="00BD662F">
          <w:pPr>
            <w:pStyle w:val="Nagwek"/>
            <w:jc w:val="center"/>
            <w:rPr>
              <w:i/>
              <w:sz w:val="15"/>
              <w:szCs w:val="15"/>
            </w:rPr>
          </w:pPr>
          <w:r>
            <w:rPr>
              <w:noProof/>
            </w:rPr>
            <w:drawing>
              <wp:inline distT="0" distB="0" distL="0" distR="0" wp14:anchorId="5D81FF8D" wp14:editId="208611CB">
                <wp:extent cx="5397690" cy="327025"/>
                <wp:effectExtent l="0" t="0" r="0" b="0"/>
                <wp:docPr id="319" name="Obraz 3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9"/>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BAD83A0" w14:textId="77777777" w:rsidR="00D72DAD" w:rsidRDefault="00D72DAD" w:rsidP="00BD662F">
          <w:pPr>
            <w:pStyle w:val="Nagwek"/>
            <w:jc w:val="center"/>
            <w:rPr>
              <w:i/>
              <w:sz w:val="15"/>
              <w:szCs w:val="15"/>
            </w:rPr>
          </w:pPr>
        </w:p>
      </w:tc>
    </w:tr>
  </w:tbl>
  <w:p w14:paraId="0D25A1F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E2387" w14:textId="77777777" w:rsidR="009A4AEA" w:rsidRDefault="009A4A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D72DAD" w:rsidRPr="00551389" w14:paraId="7069D663"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D72DAD" w:rsidRPr="000770A6" w14:paraId="598A2F3E" w14:textId="77777777" w:rsidTr="00BD662F">
            <w:tc>
              <w:tcPr>
                <w:tcW w:w="2557" w:type="dxa"/>
                <w:tcBorders>
                  <w:top w:val="nil"/>
                  <w:left w:val="nil"/>
                  <w:bottom w:val="nil"/>
                  <w:right w:val="nil"/>
                </w:tcBorders>
              </w:tcPr>
              <w:p w14:paraId="71DBA5E0" w14:textId="776CAE74" w:rsidR="00D72DAD" w:rsidRDefault="00D72DAD" w:rsidP="00BD662F">
                <w:pPr>
                  <w:spacing w:before="26"/>
                  <w:ind w:left="20" w:right="-134"/>
                  <w:rPr>
                    <w:sz w:val="22"/>
                    <w:szCs w:val="22"/>
                  </w:rPr>
                </w:pPr>
              </w:p>
            </w:tc>
            <w:tc>
              <w:tcPr>
                <w:tcW w:w="2630" w:type="dxa"/>
                <w:tcBorders>
                  <w:top w:val="nil"/>
                  <w:left w:val="nil"/>
                  <w:bottom w:val="nil"/>
                  <w:right w:val="nil"/>
                </w:tcBorders>
              </w:tcPr>
              <w:p w14:paraId="12778667" w14:textId="77777777" w:rsidR="00D72DAD" w:rsidRDefault="00D72DAD" w:rsidP="00BD662F">
                <w:pPr>
                  <w:jc w:val="center"/>
                </w:pPr>
              </w:p>
            </w:tc>
            <w:tc>
              <w:tcPr>
                <w:tcW w:w="3447" w:type="dxa"/>
                <w:tcBorders>
                  <w:top w:val="nil"/>
                  <w:left w:val="nil"/>
                  <w:bottom w:val="nil"/>
                  <w:right w:val="nil"/>
                </w:tcBorders>
              </w:tcPr>
              <w:p w14:paraId="0E6BD2FF" w14:textId="77777777" w:rsidR="00D72DAD" w:rsidRDefault="00D72DAD" w:rsidP="00BD662F">
                <w:pPr>
                  <w:jc w:val="center"/>
                </w:pPr>
              </w:p>
            </w:tc>
          </w:tr>
        </w:tbl>
        <w:p w14:paraId="2543369D" w14:textId="77777777" w:rsidR="00D72DAD" w:rsidRDefault="00D72DAD" w:rsidP="00BD662F">
          <w:pPr>
            <w:pStyle w:val="Nagwek"/>
            <w:jc w:val="center"/>
            <w:rPr>
              <w:i/>
              <w:sz w:val="15"/>
              <w:szCs w:val="15"/>
            </w:rPr>
          </w:pPr>
          <w:r>
            <w:rPr>
              <w:noProof/>
            </w:rPr>
            <w:drawing>
              <wp:inline distT="0" distB="0" distL="0" distR="0" wp14:anchorId="2B280D82" wp14:editId="2923ACED">
                <wp:extent cx="5397690" cy="327025"/>
                <wp:effectExtent l="0" t="0" r="0" b="0"/>
                <wp:docPr id="320" name="Obraz 3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0"/>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E92FDC1" w14:textId="77777777" w:rsidR="00D72DAD" w:rsidRDefault="00D72DAD" w:rsidP="00BD662F">
          <w:pPr>
            <w:pStyle w:val="Nagwek"/>
            <w:jc w:val="center"/>
            <w:rPr>
              <w:i/>
              <w:sz w:val="15"/>
              <w:szCs w:val="15"/>
            </w:rPr>
          </w:pPr>
        </w:p>
        <w:p w14:paraId="081D8AFE" w14:textId="77777777" w:rsidR="00D72DAD" w:rsidRPr="00B76E98" w:rsidRDefault="00D72DAD"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275282EF" w14:textId="77777777" w:rsidR="00D72DAD" w:rsidRDefault="00D72DA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0817" w14:textId="08FC9BEA" w:rsidR="00D72DAD" w:rsidRDefault="00D72DAD">
    <w:pPr>
      <w:pStyle w:val="Nagwek"/>
    </w:pPr>
  </w:p>
  <w:p w14:paraId="4EB34FD8" w14:textId="77777777" w:rsidR="00D72DAD" w:rsidRDefault="00D72DAD"/>
  <w:tbl>
    <w:tblPr>
      <w:tblStyle w:val="Tabela-Siatka"/>
      <w:tblW w:w="0" w:type="auto"/>
      <w:tblLook w:val="04A0" w:firstRow="1" w:lastRow="0" w:firstColumn="1" w:lastColumn="0" w:noHBand="0" w:noVBand="1"/>
    </w:tblPr>
    <w:tblGrid>
      <w:gridCol w:w="8716"/>
    </w:tblGrid>
    <w:tr w:rsidR="00D72DAD" w14:paraId="68572421"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57B878AD" w14:textId="77777777" w:rsidTr="00BD662F">
            <w:tc>
              <w:tcPr>
                <w:tcW w:w="2557" w:type="dxa"/>
                <w:tcBorders>
                  <w:top w:val="nil"/>
                  <w:left w:val="nil"/>
                  <w:bottom w:val="nil"/>
                  <w:right w:val="nil"/>
                </w:tcBorders>
              </w:tcPr>
              <w:p w14:paraId="500AE41D"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4CDE13C9" w14:textId="77777777" w:rsidR="00D72DAD" w:rsidRDefault="00D72DAD" w:rsidP="00BD662F">
                <w:pPr>
                  <w:jc w:val="center"/>
                </w:pPr>
              </w:p>
            </w:tc>
            <w:tc>
              <w:tcPr>
                <w:tcW w:w="3447" w:type="dxa"/>
                <w:tcBorders>
                  <w:top w:val="nil"/>
                  <w:left w:val="nil"/>
                  <w:bottom w:val="nil"/>
                  <w:right w:val="nil"/>
                </w:tcBorders>
              </w:tcPr>
              <w:p w14:paraId="7EA9EB65" w14:textId="77777777" w:rsidR="00D72DAD" w:rsidRDefault="00D72DAD" w:rsidP="00BD662F">
                <w:pPr>
                  <w:jc w:val="center"/>
                </w:pPr>
              </w:p>
            </w:tc>
          </w:tr>
        </w:tbl>
        <w:p w14:paraId="5AFA6FC5" w14:textId="77777777" w:rsidR="00D72DAD" w:rsidRDefault="00D72DAD" w:rsidP="00BD662F">
          <w:pPr>
            <w:pStyle w:val="Nagwek"/>
            <w:jc w:val="center"/>
            <w:rPr>
              <w:i/>
              <w:sz w:val="15"/>
              <w:szCs w:val="15"/>
            </w:rPr>
          </w:pPr>
          <w:r>
            <w:rPr>
              <w:noProof/>
            </w:rPr>
            <w:drawing>
              <wp:inline distT="0" distB="0" distL="0" distR="0" wp14:anchorId="71FB490A" wp14:editId="23BBF1BB">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49EBA1F" w14:textId="77777777" w:rsidR="00D72DAD" w:rsidRDefault="00D72DAD" w:rsidP="00BD662F">
          <w:pPr>
            <w:pStyle w:val="Nagwek"/>
            <w:jc w:val="center"/>
            <w:rPr>
              <w:i/>
              <w:sz w:val="15"/>
              <w:szCs w:val="15"/>
            </w:rPr>
          </w:pPr>
        </w:p>
      </w:tc>
    </w:tr>
  </w:tbl>
  <w:p w14:paraId="7212034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166F59BD"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63EEAE59" w14:textId="77777777" w:rsidTr="00BD662F">
            <w:tc>
              <w:tcPr>
                <w:tcW w:w="2557" w:type="dxa"/>
                <w:tcBorders>
                  <w:top w:val="nil"/>
                  <w:left w:val="nil"/>
                  <w:bottom w:val="nil"/>
                  <w:right w:val="nil"/>
                </w:tcBorders>
              </w:tcPr>
              <w:p w14:paraId="38143C84"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7B6274AF" w14:textId="77777777" w:rsidR="00D72DAD" w:rsidRDefault="00D72DAD" w:rsidP="00BD662F">
                <w:pPr>
                  <w:jc w:val="center"/>
                </w:pPr>
              </w:p>
            </w:tc>
            <w:tc>
              <w:tcPr>
                <w:tcW w:w="3447" w:type="dxa"/>
                <w:tcBorders>
                  <w:top w:val="nil"/>
                  <w:left w:val="nil"/>
                  <w:bottom w:val="nil"/>
                  <w:right w:val="nil"/>
                </w:tcBorders>
              </w:tcPr>
              <w:p w14:paraId="0B234A86" w14:textId="77777777" w:rsidR="00D72DAD" w:rsidRDefault="00D72DAD" w:rsidP="00BD662F">
                <w:pPr>
                  <w:jc w:val="center"/>
                </w:pPr>
              </w:p>
            </w:tc>
          </w:tr>
        </w:tbl>
        <w:p w14:paraId="56A38AF6" w14:textId="77777777" w:rsidR="00D72DAD" w:rsidRDefault="00D72DAD" w:rsidP="00BD662F">
          <w:pPr>
            <w:pStyle w:val="Nagwek"/>
            <w:jc w:val="center"/>
            <w:rPr>
              <w:i/>
              <w:sz w:val="15"/>
              <w:szCs w:val="15"/>
            </w:rPr>
          </w:pPr>
          <w:r>
            <w:rPr>
              <w:noProof/>
            </w:rPr>
            <w:drawing>
              <wp:inline distT="0" distB="0" distL="0" distR="0" wp14:anchorId="0E57501E" wp14:editId="6EB3E3D0">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16D828" w14:textId="77777777" w:rsidR="00D72DAD" w:rsidRDefault="00D72DAD" w:rsidP="00BD662F">
          <w:pPr>
            <w:pStyle w:val="Nagwek"/>
            <w:jc w:val="center"/>
            <w:rPr>
              <w:i/>
              <w:sz w:val="15"/>
              <w:szCs w:val="15"/>
            </w:rPr>
          </w:pPr>
        </w:p>
      </w:tc>
    </w:tr>
  </w:tbl>
  <w:p w14:paraId="48D26E05"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4D456CA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7AEFCC41" w14:textId="77777777" w:rsidTr="00BD662F">
            <w:tc>
              <w:tcPr>
                <w:tcW w:w="2557" w:type="dxa"/>
                <w:tcBorders>
                  <w:top w:val="nil"/>
                  <w:left w:val="nil"/>
                  <w:bottom w:val="nil"/>
                  <w:right w:val="nil"/>
                </w:tcBorders>
              </w:tcPr>
              <w:p w14:paraId="4BD37EC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0BB42ECE" w14:textId="77777777" w:rsidR="00D72DAD" w:rsidRDefault="00D72DAD" w:rsidP="00BD662F">
                <w:pPr>
                  <w:jc w:val="center"/>
                </w:pPr>
              </w:p>
            </w:tc>
            <w:tc>
              <w:tcPr>
                <w:tcW w:w="3447" w:type="dxa"/>
                <w:tcBorders>
                  <w:top w:val="nil"/>
                  <w:left w:val="nil"/>
                  <w:bottom w:val="nil"/>
                  <w:right w:val="nil"/>
                </w:tcBorders>
              </w:tcPr>
              <w:p w14:paraId="1A744E62" w14:textId="77777777" w:rsidR="00D72DAD" w:rsidRDefault="00D72DAD" w:rsidP="00BD662F">
                <w:pPr>
                  <w:jc w:val="center"/>
                </w:pPr>
              </w:p>
            </w:tc>
          </w:tr>
        </w:tbl>
        <w:p w14:paraId="5C7BE4D4" w14:textId="77777777" w:rsidR="00D72DAD" w:rsidRDefault="00D72DAD" w:rsidP="00BD662F">
          <w:pPr>
            <w:pStyle w:val="Nagwek"/>
            <w:jc w:val="center"/>
            <w:rPr>
              <w:i/>
              <w:sz w:val="15"/>
              <w:szCs w:val="15"/>
            </w:rPr>
          </w:pPr>
          <w:r>
            <w:rPr>
              <w:noProof/>
            </w:rPr>
            <w:drawing>
              <wp:inline distT="0" distB="0" distL="0" distR="0" wp14:anchorId="694CAD0D" wp14:editId="2B4F4FB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80685BD" w14:textId="77777777" w:rsidR="00D72DAD" w:rsidRDefault="00D72DAD" w:rsidP="00BD662F">
          <w:pPr>
            <w:pStyle w:val="Nagwek"/>
            <w:jc w:val="center"/>
            <w:rPr>
              <w:i/>
              <w:sz w:val="15"/>
              <w:szCs w:val="15"/>
            </w:rPr>
          </w:pPr>
        </w:p>
      </w:tc>
    </w:tr>
  </w:tbl>
  <w:p w14:paraId="7B65A64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607CB96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19FA568F" w14:textId="77777777" w:rsidTr="00BD662F">
            <w:tc>
              <w:tcPr>
                <w:tcW w:w="2557" w:type="dxa"/>
                <w:tcBorders>
                  <w:top w:val="nil"/>
                  <w:left w:val="nil"/>
                  <w:bottom w:val="nil"/>
                  <w:right w:val="nil"/>
                </w:tcBorders>
              </w:tcPr>
              <w:p w14:paraId="05A884FA"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2D02317B" w14:textId="77777777" w:rsidR="00D72DAD" w:rsidRDefault="00D72DAD" w:rsidP="00BD662F">
                <w:pPr>
                  <w:jc w:val="center"/>
                </w:pPr>
              </w:p>
            </w:tc>
            <w:tc>
              <w:tcPr>
                <w:tcW w:w="3447" w:type="dxa"/>
                <w:tcBorders>
                  <w:top w:val="nil"/>
                  <w:left w:val="nil"/>
                  <w:bottom w:val="nil"/>
                  <w:right w:val="nil"/>
                </w:tcBorders>
              </w:tcPr>
              <w:p w14:paraId="4830FA2C" w14:textId="77777777" w:rsidR="00D72DAD" w:rsidRDefault="00D72DAD" w:rsidP="00BD662F">
                <w:pPr>
                  <w:jc w:val="center"/>
                </w:pPr>
              </w:p>
            </w:tc>
          </w:tr>
        </w:tbl>
        <w:p w14:paraId="33D766FE" w14:textId="77777777" w:rsidR="00D72DAD" w:rsidRDefault="00D72DAD" w:rsidP="00BD662F">
          <w:pPr>
            <w:pStyle w:val="Nagwek"/>
            <w:jc w:val="center"/>
            <w:rPr>
              <w:i/>
              <w:sz w:val="15"/>
              <w:szCs w:val="15"/>
            </w:rPr>
          </w:pPr>
          <w:r>
            <w:rPr>
              <w:noProof/>
            </w:rPr>
            <w:drawing>
              <wp:inline distT="0" distB="0" distL="0" distR="0" wp14:anchorId="7EABABFD" wp14:editId="226371BC">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996FD35" w14:textId="77777777" w:rsidR="00D72DAD" w:rsidRDefault="00D72DAD" w:rsidP="00BD662F">
          <w:pPr>
            <w:pStyle w:val="Nagwek"/>
            <w:jc w:val="center"/>
            <w:rPr>
              <w:i/>
              <w:sz w:val="15"/>
              <w:szCs w:val="15"/>
            </w:rPr>
          </w:pPr>
        </w:p>
      </w:tc>
    </w:tr>
  </w:tbl>
  <w:p w14:paraId="2BE1E536"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1A88032B"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59BCDD94" w14:textId="77777777" w:rsidTr="00BD662F">
            <w:tc>
              <w:tcPr>
                <w:tcW w:w="2557" w:type="dxa"/>
                <w:tcBorders>
                  <w:top w:val="nil"/>
                  <w:left w:val="nil"/>
                  <w:bottom w:val="nil"/>
                  <w:right w:val="nil"/>
                </w:tcBorders>
              </w:tcPr>
              <w:p w14:paraId="142309F5"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1F41BE78" w14:textId="77777777" w:rsidR="00D72DAD" w:rsidRDefault="00D72DAD" w:rsidP="00BD662F">
                <w:pPr>
                  <w:jc w:val="center"/>
                </w:pPr>
              </w:p>
            </w:tc>
            <w:tc>
              <w:tcPr>
                <w:tcW w:w="3447" w:type="dxa"/>
                <w:tcBorders>
                  <w:top w:val="nil"/>
                  <w:left w:val="nil"/>
                  <w:bottom w:val="nil"/>
                  <w:right w:val="nil"/>
                </w:tcBorders>
              </w:tcPr>
              <w:p w14:paraId="3834B97E" w14:textId="77777777" w:rsidR="00D72DAD" w:rsidRDefault="00D72DAD" w:rsidP="00BD662F">
                <w:pPr>
                  <w:jc w:val="center"/>
                </w:pPr>
              </w:p>
            </w:tc>
          </w:tr>
        </w:tbl>
        <w:p w14:paraId="3D8D698E" w14:textId="77777777" w:rsidR="00D72DAD" w:rsidRDefault="00D72DAD" w:rsidP="00BD662F">
          <w:pPr>
            <w:pStyle w:val="Nagwek"/>
            <w:jc w:val="center"/>
            <w:rPr>
              <w:i/>
              <w:sz w:val="15"/>
              <w:szCs w:val="15"/>
            </w:rPr>
          </w:pPr>
          <w:r>
            <w:rPr>
              <w:noProof/>
            </w:rPr>
            <w:drawing>
              <wp:inline distT="0" distB="0" distL="0" distR="0" wp14:anchorId="518298CC" wp14:editId="6F9BFBB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51750E9" w14:textId="77777777" w:rsidR="00D72DAD" w:rsidRDefault="00D72DAD" w:rsidP="00BD662F">
          <w:pPr>
            <w:pStyle w:val="Nagwek"/>
            <w:jc w:val="center"/>
            <w:rPr>
              <w:i/>
              <w:sz w:val="15"/>
              <w:szCs w:val="15"/>
            </w:rPr>
          </w:pPr>
        </w:p>
      </w:tc>
    </w:tr>
  </w:tbl>
  <w:p w14:paraId="6EEE3A4C"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75DA7B29" w14:textId="77777777" w:rsidR="00D72DAD" w:rsidRDefault="00D72DAD"/>
  <w:p w14:paraId="0A4084D3" w14:textId="77777777" w:rsidR="00D72DAD" w:rsidRDefault="00D72DA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C7A77" w14:textId="77777777" w:rsidR="00D72DAD" w:rsidRDefault="00D72DA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D72DAD" w:rsidRPr="00551389" w14:paraId="5006DBF2"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D72DAD" w:rsidRPr="000770A6" w14:paraId="18CAB796" w14:textId="77777777" w:rsidTr="00BD662F">
            <w:tc>
              <w:tcPr>
                <w:tcW w:w="2557" w:type="dxa"/>
                <w:tcBorders>
                  <w:top w:val="nil"/>
                  <w:left w:val="nil"/>
                  <w:bottom w:val="nil"/>
                  <w:right w:val="nil"/>
                </w:tcBorders>
              </w:tcPr>
              <w:p w14:paraId="06E83AE5" w14:textId="163126A1" w:rsidR="00D72DAD" w:rsidRDefault="00D72DAD" w:rsidP="00BD662F">
                <w:pPr>
                  <w:spacing w:before="26"/>
                  <w:ind w:left="20" w:right="-134"/>
                  <w:rPr>
                    <w:sz w:val="22"/>
                    <w:szCs w:val="22"/>
                  </w:rPr>
                </w:pPr>
              </w:p>
            </w:tc>
            <w:tc>
              <w:tcPr>
                <w:tcW w:w="2630" w:type="dxa"/>
                <w:tcBorders>
                  <w:top w:val="nil"/>
                  <w:left w:val="nil"/>
                  <w:bottom w:val="nil"/>
                  <w:right w:val="nil"/>
                </w:tcBorders>
              </w:tcPr>
              <w:p w14:paraId="16280D74" w14:textId="77777777" w:rsidR="00D72DAD" w:rsidRDefault="00D72DAD" w:rsidP="00BD662F">
                <w:pPr>
                  <w:jc w:val="center"/>
                </w:pPr>
              </w:p>
            </w:tc>
            <w:tc>
              <w:tcPr>
                <w:tcW w:w="3447" w:type="dxa"/>
                <w:tcBorders>
                  <w:top w:val="nil"/>
                  <w:left w:val="nil"/>
                  <w:bottom w:val="nil"/>
                  <w:right w:val="nil"/>
                </w:tcBorders>
              </w:tcPr>
              <w:p w14:paraId="1998DFB4" w14:textId="77777777" w:rsidR="00D72DAD" w:rsidRDefault="00D72DAD" w:rsidP="00BD662F">
                <w:pPr>
                  <w:jc w:val="center"/>
                </w:pPr>
              </w:p>
            </w:tc>
          </w:tr>
        </w:tbl>
        <w:p w14:paraId="33F1BC00" w14:textId="77777777" w:rsidR="00D72DAD" w:rsidRDefault="00D72DAD" w:rsidP="00BD662F">
          <w:pPr>
            <w:pStyle w:val="Nagwek"/>
            <w:jc w:val="center"/>
            <w:rPr>
              <w:i/>
              <w:sz w:val="15"/>
              <w:szCs w:val="15"/>
            </w:rPr>
          </w:pPr>
          <w:r>
            <w:rPr>
              <w:noProof/>
            </w:rPr>
            <w:drawing>
              <wp:inline distT="0" distB="0" distL="0" distR="0" wp14:anchorId="3EB70625" wp14:editId="20F82AC4">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C622EA" w14:textId="77777777" w:rsidR="00D72DAD" w:rsidRDefault="00D72DAD" w:rsidP="00BD662F">
          <w:pPr>
            <w:pStyle w:val="Nagwek"/>
            <w:jc w:val="center"/>
            <w:rPr>
              <w:i/>
              <w:sz w:val="15"/>
              <w:szCs w:val="15"/>
            </w:rPr>
          </w:pPr>
        </w:p>
        <w:p w14:paraId="5B365FD2" w14:textId="77777777" w:rsidR="00D72DAD" w:rsidRPr="00B76E98" w:rsidRDefault="00D72DAD"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230B8E5" w14:textId="77777777" w:rsidR="00D72DAD" w:rsidRDefault="00D72D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5"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6"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3" w15:restartNumberingAfterBreak="0">
    <w:nsid w:val="36535064"/>
    <w:multiLevelType w:val="hybridMultilevel"/>
    <w:tmpl w:val="EA66CEA4"/>
    <w:lvl w:ilvl="0" w:tplc="FFFFFFFF">
      <w:start w:val="1"/>
      <w:numFmt w:val="decimal"/>
      <w:lvlText w:val="§%1."/>
      <w:lvlJc w:val="left"/>
      <w:pPr>
        <w:ind w:left="502"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C67A70"/>
    <w:multiLevelType w:val="hybridMultilevel"/>
    <w:tmpl w:val="526EB872"/>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9297955"/>
    <w:multiLevelType w:val="hybridMultilevel"/>
    <w:tmpl w:val="C0E6D72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B3671F"/>
    <w:multiLevelType w:val="hybridMultilevel"/>
    <w:tmpl w:val="24789A8A"/>
    <w:lvl w:ilvl="0" w:tplc="2B0CD300">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FFFFFFF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9"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77"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9"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CB5B62"/>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86"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8"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97"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2658EE"/>
    <w:multiLevelType w:val="hybridMultilevel"/>
    <w:tmpl w:val="9424D36C"/>
    <w:lvl w:ilvl="0" w:tplc="9842B26C">
      <w:start w:val="1"/>
      <w:numFmt w:val="upperRoman"/>
      <w:pStyle w:val="Nagwek1"/>
      <w:lvlText w:val="ROZDZIAŁ %1. "/>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F95243"/>
    <w:multiLevelType w:val="hybridMultilevel"/>
    <w:tmpl w:val="2B7814E8"/>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87C71F3"/>
    <w:multiLevelType w:val="hybridMultilevel"/>
    <w:tmpl w:val="3DF4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105"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8"/>
  </w:num>
  <w:num w:numId="2">
    <w:abstractNumId w:val="63"/>
  </w:num>
  <w:num w:numId="3">
    <w:abstractNumId w:val="82"/>
  </w:num>
  <w:num w:numId="4">
    <w:abstractNumId w:val="21"/>
  </w:num>
  <w:num w:numId="5">
    <w:abstractNumId w:val="95"/>
  </w:num>
  <w:num w:numId="6">
    <w:abstractNumId w:val="65"/>
  </w:num>
  <w:num w:numId="7">
    <w:abstractNumId w:val="99"/>
  </w:num>
  <w:num w:numId="8">
    <w:abstractNumId w:val="50"/>
  </w:num>
  <w:num w:numId="9">
    <w:abstractNumId w:val="25"/>
  </w:num>
  <w:num w:numId="10">
    <w:abstractNumId w:val="68"/>
  </w:num>
  <w:num w:numId="11">
    <w:abstractNumId w:val="80"/>
  </w:num>
  <w:num w:numId="12">
    <w:abstractNumId w:val="3"/>
  </w:num>
  <w:num w:numId="13">
    <w:abstractNumId w:val="41"/>
  </w:num>
  <w:num w:numId="14">
    <w:abstractNumId w:val="64"/>
  </w:num>
  <w:num w:numId="15">
    <w:abstractNumId w:val="72"/>
  </w:num>
  <w:num w:numId="16">
    <w:abstractNumId w:val="102"/>
  </w:num>
  <w:num w:numId="17">
    <w:abstractNumId w:val="29"/>
  </w:num>
  <w:num w:numId="18">
    <w:abstractNumId w:val="51"/>
  </w:num>
  <w:num w:numId="19">
    <w:abstractNumId w:val="31"/>
  </w:num>
  <w:num w:numId="20">
    <w:abstractNumId w:val="67"/>
  </w:num>
  <w:num w:numId="21">
    <w:abstractNumId w:val="30"/>
  </w:num>
  <w:num w:numId="22">
    <w:abstractNumId w:val="54"/>
  </w:num>
  <w:num w:numId="23">
    <w:abstractNumId w:val="55"/>
  </w:num>
  <w:num w:numId="24">
    <w:abstractNumId w:val="6"/>
  </w:num>
  <w:num w:numId="25">
    <w:abstractNumId w:val="91"/>
  </w:num>
  <w:num w:numId="26">
    <w:abstractNumId w:val="97"/>
  </w:num>
  <w:num w:numId="27">
    <w:abstractNumId w:val="81"/>
  </w:num>
  <w:num w:numId="28">
    <w:abstractNumId w:val="32"/>
  </w:num>
  <w:num w:numId="29">
    <w:abstractNumId w:val="17"/>
  </w:num>
  <w:num w:numId="30">
    <w:abstractNumId w:val="47"/>
  </w:num>
  <w:num w:numId="31">
    <w:abstractNumId w:val="69"/>
  </w:num>
  <w:num w:numId="32">
    <w:abstractNumId w:val="103"/>
  </w:num>
  <w:num w:numId="33">
    <w:abstractNumId w:val="94"/>
  </w:num>
  <w:num w:numId="34">
    <w:abstractNumId w:val="5"/>
  </w:num>
  <w:num w:numId="35">
    <w:abstractNumId w:val="28"/>
  </w:num>
  <w:num w:numId="36">
    <w:abstractNumId w:val="92"/>
  </w:num>
  <w:num w:numId="37">
    <w:abstractNumId w:val="87"/>
  </w:num>
  <w:num w:numId="38">
    <w:abstractNumId w:val="8"/>
  </w:num>
  <w:num w:numId="39">
    <w:abstractNumId w:val="88"/>
  </w:num>
  <w:num w:numId="40">
    <w:abstractNumId w:val="104"/>
  </w:num>
  <w:num w:numId="41">
    <w:abstractNumId w:val="0"/>
  </w:num>
  <w:num w:numId="42">
    <w:abstractNumId w:val="37"/>
  </w:num>
  <w:num w:numId="43">
    <w:abstractNumId w:val="96"/>
  </w:num>
  <w:num w:numId="44">
    <w:abstractNumId w:val="90"/>
  </w:num>
  <w:num w:numId="45">
    <w:abstractNumId w:val="7"/>
  </w:num>
  <w:num w:numId="46">
    <w:abstractNumId w:val="53"/>
  </w:num>
  <w:num w:numId="47">
    <w:abstractNumId w:val="89"/>
  </w:num>
  <w:num w:numId="48">
    <w:abstractNumId w:val="9"/>
  </w:num>
  <w:num w:numId="49">
    <w:abstractNumId w:val="74"/>
  </w:num>
  <w:num w:numId="50">
    <w:abstractNumId w:val="36"/>
  </w:num>
  <w:num w:numId="51">
    <w:abstractNumId w:val="38"/>
  </w:num>
  <w:num w:numId="52">
    <w:abstractNumId w:val="56"/>
  </w:num>
  <w:num w:numId="53">
    <w:abstractNumId w:val="10"/>
  </w:num>
  <w:num w:numId="54">
    <w:abstractNumId w:val="33"/>
  </w:num>
  <w:num w:numId="55">
    <w:abstractNumId w:val="44"/>
  </w:num>
  <w:num w:numId="56">
    <w:abstractNumId w:val="14"/>
  </w:num>
  <w:num w:numId="57">
    <w:abstractNumId w:val="12"/>
  </w:num>
  <w:num w:numId="58">
    <w:abstractNumId w:val="20"/>
  </w:num>
  <w:num w:numId="59">
    <w:abstractNumId w:val="75"/>
  </w:num>
  <w:num w:numId="60">
    <w:abstractNumId w:val="85"/>
  </w:num>
  <w:num w:numId="61">
    <w:abstractNumId w:val="86"/>
  </w:num>
  <w:num w:numId="62">
    <w:abstractNumId w:val="43"/>
  </w:num>
  <w:num w:numId="63">
    <w:abstractNumId w:val="24"/>
  </w:num>
  <w:num w:numId="64">
    <w:abstractNumId w:val="60"/>
  </w:num>
  <w:num w:numId="65">
    <w:abstractNumId w:val="34"/>
  </w:num>
  <w:num w:numId="66">
    <w:abstractNumId w:val="39"/>
  </w:num>
  <w:num w:numId="67">
    <w:abstractNumId w:val="23"/>
  </w:num>
  <w:num w:numId="68">
    <w:abstractNumId w:val="93"/>
  </w:num>
  <w:num w:numId="69">
    <w:abstractNumId w:val="79"/>
  </w:num>
  <w:num w:numId="70">
    <w:abstractNumId w:val="73"/>
  </w:num>
  <w:num w:numId="71">
    <w:abstractNumId w:val="62"/>
  </w:num>
  <w:num w:numId="72">
    <w:abstractNumId w:val="4"/>
  </w:num>
  <w:num w:numId="73">
    <w:abstractNumId w:val="61"/>
  </w:num>
  <w:num w:numId="74">
    <w:abstractNumId w:val="2"/>
  </w:num>
  <w:num w:numId="75">
    <w:abstractNumId w:val="66"/>
  </w:num>
  <w:num w:numId="76">
    <w:abstractNumId w:val="59"/>
  </w:num>
  <w:num w:numId="77">
    <w:abstractNumId w:val="42"/>
  </w:num>
  <w:num w:numId="78">
    <w:abstractNumId w:val="106"/>
  </w:num>
  <w:num w:numId="79">
    <w:abstractNumId w:val="35"/>
  </w:num>
  <w:num w:numId="80">
    <w:abstractNumId w:val="16"/>
  </w:num>
  <w:num w:numId="81">
    <w:abstractNumId w:val="22"/>
  </w:num>
  <w:num w:numId="82">
    <w:abstractNumId w:val="19"/>
  </w:num>
  <w:num w:numId="83">
    <w:abstractNumId w:val="58"/>
  </w:num>
  <w:num w:numId="84">
    <w:abstractNumId w:val="45"/>
  </w:num>
  <w:num w:numId="85">
    <w:abstractNumId w:val="71"/>
  </w:num>
  <w:num w:numId="86">
    <w:abstractNumId w:val="48"/>
  </w:num>
  <w:num w:numId="87">
    <w:abstractNumId w:val="105"/>
  </w:num>
  <w:num w:numId="88">
    <w:abstractNumId w:val="27"/>
  </w:num>
  <w:num w:numId="89">
    <w:abstractNumId w:val="13"/>
  </w:num>
  <w:num w:numId="90">
    <w:abstractNumId w:val="15"/>
  </w:num>
  <w:num w:numId="91">
    <w:abstractNumId w:val="18"/>
  </w:num>
  <w:num w:numId="92">
    <w:abstractNumId w:val="11"/>
  </w:num>
  <w:num w:numId="93">
    <w:abstractNumId w:val="78"/>
  </w:num>
  <w:num w:numId="94">
    <w:abstractNumId w:val="107"/>
  </w:num>
  <w:num w:numId="95">
    <w:abstractNumId w:val="77"/>
  </w:num>
  <w:num w:numId="96">
    <w:abstractNumId w:val="101"/>
  </w:num>
  <w:num w:numId="97">
    <w:abstractNumId w:val="84"/>
  </w:num>
  <w:num w:numId="98">
    <w:abstractNumId w:val="26"/>
  </w:num>
  <w:num w:numId="99">
    <w:abstractNumId w:val="76"/>
  </w:num>
  <w:num w:numId="100">
    <w:abstractNumId w:val="46"/>
  </w:num>
  <w:num w:numId="101">
    <w:abstractNumId w:val="52"/>
  </w:num>
  <w:num w:numId="102">
    <w:abstractNumId w:val="40"/>
  </w:num>
  <w:num w:numId="103">
    <w:abstractNumId w:val="49"/>
  </w:num>
  <w:num w:numId="104">
    <w:abstractNumId w:val="70"/>
  </w:num>
  <w:num w:numId="105">
    <w:abstractNumId w:val="1"/>
  </w:num>
  <w:num w:numId="106">
    <w:abstractNumId w:val="57"/>
  </w:num>
  <w:num w:numId="107">
    <w:abstractNumId w:val="83"/>
  </w:num>
  <w:num w:numId="108">
    <w:abstractNumId w:val="10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D08"/>
    <w:rsid w:val="00004AA4"/>
    <w:rsid w:val="00020A04"/>
    <w:rsid w:val="00033F02"/>
    <w:rsid w:val="000406E3"/>
    <w:rsid w:val="00041F20"/>
    <w:rsid w:val="00061ADE"/>
    <w:rsid w:val="000708B4"/>
    <w:rsid w:val="00073E91"/>
    <w:rsid w:val="00080682"/>
    <w:rsid w:val="000821E4"/>
    <w:rsid w:val="000A03AE"/>
    <w:rsid w:val="000A1AC1"/>
    <w:rsid w:val="000A227C"/>
    <w:rsid w:val="000A7DAA"/>
    <w:rsid w:val="000A7DB6"/>
    <w:rsid w:val="000A7F46"/>
    <w:rsid w:val="000B5F38"/>
    <w:rsid w:val="000C04AD"/>
    <w:rsid w:val="000C2E73"/>
    <w:rsid w:val="000C32B7"/>
    <w:rsid w:val="000C6718"/>
    <w:rsid w:val="000D11C4"/>
    <w:rsid w:val="000D34E2"/>
    <w:rsid w:val="000D66E4"/>
    <w:rsid w:val="000D697E"/>
    <w:rsid w:val="001013A2"/>
    <w:rsid w:val="001041CD"/>
    <w:rsid w:val="001066AC"/>
    <w:rsid w:val="00124BFC"/>
    <w:rsid w:val="0013269F"/>
    <w:rsid w:val="0014359C"/>
    <w:rsid w:val="00143A17"/>
    <w:rsid w:val="00151B50"/>
    <w:rsid w:val="00156946"/>
    <w:rsid w:val="00157461"/>
    <w:rsid w:val="00162225"/>
    <w:rsid w:val="0016252C"/>
    <w:rsid w:val="00165D28"/>
    <w:rsid w:val="0016682B"/>
    <w:rsid w:val="00181988"/>
    <w:rsid w:val="00191ADF"/>
    <w:rsid w:val="001970D9"/>
    <w:rsid w:val="001A09B1"/>
    <w:rsid w:val="001B220F"/>
    <w:rsid w:val="001B71C1"/>
    <w:rsid w:val="001C041F"/>
    <w:rsid w:val="001C36E4"/>
    <w:rsid w:val="001C3C0E"/>
    <w:rsid w:val="001D39FB"/>
    <w:rsid w:val="001E13CF"/>
    <w:rsid w:val="001E4306"/>
    <w:rsid w:val="001F364B"/>
    <w:rsid w:val="001F68C3"/>
    <w:rsid w:val="00204B88"/>
    <w:rsid w:val="00212E34"/>
    <w:rsid w:val="00225338"/>
    <w:rsid w:val="00235E8B"/>
    <w:rsid w:val="00243FE0"/>
    <w:rsid w:val="00255ED3"/>
    <w:rsid w:val="00263C6D"/>
    <w:rsid w:val="00264130"/>
    <w:rsid w:val="00276425"/>
    <w:rsid w:val="0028390F"/>
    <w:rsid w:val="00292CD3"/>
    <w:rsid w:val="00292FC1"/>
    <w:rsid w:val="002A17A3"/>
    <w:rsid w:val="002A5561"/>
    <w:rsid w:val="002A6259"/>
    <w:rsid w:val="002B211D"/>
    <w:rsid w:val="002E0112"/>
    <w:rsid w:val="002E63A1"/>
    <w:rsid w:val="00305436"/>
    <w:rsid w:val="00306AEF"/>
    <w:rsid w:val="00322810"/>
    <w:rsid w:val="00332E32"/>
    <w:rsid w:val="00347E39"/>
    <w:rsid w:val="00352665"/>
    <w:rsid w:val="00353131"/>
    <w:rsid w:val="00365D57"/>
    <w:rsid w:val="00381323"/>
    <w:rsid w:val="0038470A"/>
    <w:rsid w:val="003967D8"/>
    <w:rsid w:val="003C34CC"/>
    <w:rsid w:val="003C3C47"/>
    <w:rsid w:val="003C3CE0"/>
    <w:rsid w:val="003E4AC0"/>
    <w:rsid w:val="004136A0"/>
    <w:rsid w:val="004317B0"/>
    <w:rsid w:val="00433679"/>
    <w:rsid w:val="00445422"/>
    <w:rsid w:val="00450070"/>
    <w:rsid w:val="0045099E"/>
    <w:rsid w:val="004578B0"/>
    <w:rsid w:val="00460543"/>
    <w:rsid w:val="0047472F"/>
    <w:rsid w:val="00484B71"/>
    <w:rsid w:val="004A6AF3"/>
    <w:rsid w:val="004B28F2"/>
    <w:rsid w:val="004B7609"/>
    <w:rsid w:val="004C1C8A"/>
    <w:rsid w:val="004C3836"/>
    <w:rsid w:val="004E26EF"/>
    <w:rsid w:val="004E76C5"/>
    <w:rsid w:val="004F4001"/>
    <w:rsid w:val="005054B1"/>
    <w:rsid w:val="00511D08"/>
    <w:rsid w:val="005134F0"/>
    <w:rsid w:val="00531B13"/>
    <w:rsid w:val="005329C2"/>
    <w:rsid w:val="00533C02"/>
    <w:rsid w:val="005422CF"/>
    <w:rsid w:val="00553E59"/>
    <w:rsid w:val="00554BD9"/>
    <w:rsid w:val="00556E04"/>
    <w:rsid w:val="00560DC7"/>
    <w:rsid w:val="00572861"/>
    <w:rsid w:val="005845CE"/>
    <w:rsid w:val="005849AE"/>
    <w:rsid w:val="005902B2"/>
    <w:rsid w:val="00593B60"/>
    <w:rsid w:val="005969D8"/>
    <w:rsid w:val="005B4AC5"/>
    <w:rsid w:val="005C3720"/>
    <w:rsid w:val="005C44C9"/>
    <w:rsid w:val="005D5B9F"/>
    <w:rsid w:val="005F7AD3"/>
    <w:rsid w:val="00601CB6"/>
    <w:rsid w:val="00621077"/>
    <w:rsid w:val="00626DDB"/>
    <w:rsid w:val="006279F7"/>
    <w:rsid w:val="00641F1B"/>
    <w:rsid w:val="006560E6"/>
    <w:rsid w:val="00694CF7"/>
    <w:rsid w:val="006C00FE"/>
    <w:rsid w:val="006C0533"/>
    <w:rsid w:val="006C7D19"/>
    <w:rsid w:val="006D6154"/>
    <w:rsid w:val="006E05C0"/>
    <w:rsid w:val="006E417D"/>
    <w:rsid w:val="0071785C"/>
    <w:rsid w:val="00722285"/>
    <w:rsid w:val="007234B7"/>
    <w:rsid w:val="00723F2A"/>
    <w:rsid w:val="00726A18"/>
    <w:rsid w:val="00734D13"/>
    <w:rsid w:val="00753615"/>
    <w:rsid w:val="00755F78"/>
    <w:rsid w:val="00763DA7"/>
    <w:rsid w:val="00773667"/>
    <w:rsid w:val="0077712E"/>
    <w:rsid w:val="007862EC"/>
    <w:rsid w:val="007A721E"/>
    <w:rsid w:val="007B358E"/>
    <w:rsid w:val="007C2554"/>
    <w:rsid w:val="007D3389"/>
    <w:rsid w:val="007F087F"/>
    <w:rsid w:val="007F5561"/>
    <w:rsid w:val="007F70CB"/>
    <w:rsid w:val="00810BAB"/>
    <w:rsid w:val="00812E73"/>
    <w:rsid w:val="00816430"/>
    <w:rsid w:val="00817121"/>
    <w:rsid w:val="00821C72"/>
    <w:rsid w:val="00822D5F"/>
    <w:rsid w:val="00830023"/>
    <w:rsid w:val="00842AD3"/>
    <w:rsid w:val="00843B0A"/>
    <w:rsid w:val="00851DFC"/>
    <w:rsid w:val="00864556"/>
    <w:rsid w:val="00877B25"/>
    <w:rsid w:val="008D1ADB"/>
    <w:rsid w:val="008D28FA"/>
    <w:rsid w:val="008E7643"/>
    <w:rsid w:val="008E7D5A"/>
    <w:rsid w:val="008F00A9"/>
    <w:rsid w:val="008F3785"/>
    <w:rsid w:val="0090300A"/>
    <w:rsid w:val="00907DE5"/>
    <w:rsid w:val="009124FA"/>
    <w:rsid w:val="0091663C"/>
    <w:rsid w:val="009324D5"/>
    <w:rsid w:val="00933BFF"/>
    <w:rsid w:val="00933D72"/>
    <w:rsid w:val="00954664"/>
    <w:rsid w:val="00957D44"/>
    <w:rsid w:val="009722E7"/>
    <w:rsid w:val="00974177"/>
    <w:rsid w:val="009839AA"/>
    <w:rsid w:val="009951B5"/>
    <w:rsid w:val="00996E34"/>
    <w:rsid w:val="009A4AEA"/>
    <w:rsid w:val="009A6B42"/>
    <w:rsid w:val="009B6F6B"/>
    <w:rsid w:val="009C030F"/>
    <w:rsid w:val="009C37DE"/>
    <w:rsid w:val="009C7BF7"/>
    <w:rsid w:val="009D3E4B"/>
    <w:rsid w:val="009D405D"/>
    <w:rsid w:val="009E35F2"/>
    <w:rsid w:val="009F035D"/>
    <w:rsid w:val="009F13BC"/>
    <w:rsid w:val="00A00058"/>
    <w:rsid w:val="00A019C3"/>
    <w:rsid w:val="00A04512"/>
    <w:rsid w:val="00A26BC7"/>
    <w:rsid w:val="00A32054"/>
    <w:rsid w:val="00A33BCE"/>
    <w:rsid w:val="00A47B81"/>
    <w:rsid w:val="00A55AE1"/>
    <w:rsid w:val="00A60695"/>
    <w:rsid w:val="00A76738"/>
    <w:rsid w:val="00A80B3F"/>
    <w:rsid w:val="00A843CF"/>
    <w:rsid w:val="00AA5C6E"/>
    <w:rsid w:val="00AB01C9"/>
    <w:rsid w:val="00AD25E0"/>
    <w:rsid w:val="00AE2B90"/>
    <w:rsid w:val="00AE533F"/>
    <w:rsid w:val="00AF64D7"/>
    <w:rsid w:val="00B02696"/>
    <w:rsid w:val="00B05384"/>
    <w:rsid w:val="00B06FC5"/>
    <w:rsid w:val="00B17560"/>
    <w:rsid w:val="00B210A4"/>
    <w:rsid w:val="00B21DAF"/>
    <w:rsid w:val="00B2583E"/>
    <w:rsid w:val="00B3245A"/>
    <w:rsid w:val="00B352B8"/>
    <w:rsid w:val="00B46756"/>
    <w:rsid w:val="00B53ADC"/>
    <w:rsid w:val="00B575BB"/>
    <w:rsid w:val="00B57F8E"/>
    <w:rsid w:val="00B628E4"/>
    <w:rsid w:val="00B748D2"/>
    <w:rsid w:val="00B77EA0"/>
    <w:rsid w:val="00B93712"/>
    <w:rsid w:val="00BC1C74"/>
    <w:rsid w:val="00BC2D81"/>
    <w:rsid w:val="00BD662F"/>
    <w:rsid w:val="00BD713D"/>
    <w:rsid w:val="00BE2B73"/>
    <w:rsid w:val="00BF3168"/>
    <w:rsid w:val="00BF5907"/>
    <w:rsid w:val="00C071B7"/>
    <w:rsid w:val="00C1344E"/>
    <w:rsid w:val="00C2457B"/>
    <w:rsid w:val="00C31508"/>
    <w:rsid w:val="00C3570D"/>
    <w:rsid w:val="00C444D8"/>
    <w:rsid w:val="00C45721"/>
    <w:rsid w:val="00C514B7"/>
    <w:rsid w:val="00C60172"/>
    <w:rsid w:val="00C63C63"/>
    <w:rsid w:val="00C67A8D"/>
    <w:rsid w:val="00C75461"/>
    <w:rsid w:val="00C85277"/>
    <w:rsid w:val="00C955C4"/>
    <w:rsid w:val="00CA148D"/>
    <w:rsid w:val="00CA5ED1"/>
    <w:rsid w:val="00CB0A42"/>
    <w:rsid w:val="00CB14F5"/>
    <w:rsid w:val="00CB52FA"/>
    <w:rsid w:val="00CB6959"/>
    <w:rsid w:val="00CC0255"/>
    <w:rsid w:val="00CC2323"/>
    <w:rsid w:val="00CC6639"/>
    <w:rsid w:val="00CC74B0"/>
    <w:rsid w:val="00CC7DE3"/>
    <w:rsid w:val="00CE3F6E"/>
    <w:rsid w:val="00CE65DB"/>
    <w:rsid w:val="00CF0F95"/>
    <w:rsid w:val="00D0215E"/>
    <w:rsid w:val="00D141B3"/>
    <w:rsid w:val="00D24C8C"/>
    <w:rsid w:val="00D24F4A"/>
    <w:rsid w:val="00D37117"/>
    <w:rsid w:val="00D56A01"/>
    <w:rsid w:val="00D72DAD"/>
    <w:rsid w:val="00D7474E"/>
    <w:rsid w:val="00D74F3D"/>
    <w:rsid w:val="00D76AE2"/>
    <w:rsid w:val="00D858FB"/>
    <w:rsid w:val="00D91F5C"/>
    <w:rsid w:val="00DC3534"/>
    <w:rsid w:val="00DC5D1B"/>
    <w:rsid w:val="00DD17E5"/>
    <w:rsid w:val="00DD3B59"/>
    <w:rsid w:val="00DD43EB"/>
    <w:rsid w:val="00E046F5"/>
    <w:rsid w:val="00E04FAE"/>
    <w:rsid w:val="00E17FC0"/>
    <w:rsid w:val="00E342E8"/>
    <w:rsid w:val="00E462EB"/>
    <w:rsid w:val="00E51881"/>
    <w:rsid w:val="00E56014"/>
    <w:rsid w:val="00E560B1"/>
    <w:rsid w:val="00E57A73"/>
    <w:rsid w:val="00E71E56"/>
    <w:rsid w:val="00E72B90"/>
    <w:rsid w:val="00E826DB"/>
    <w:rsid w:val="00E92C00"/>
    <w:rsid w:val="00E93122"/>
    <w:rsid w:val="00EA2A64"/>
    <w:rsid w:val="00EA7542"/>
    <w:rsid w:val="00EC2344"/>
    <w:rsid w:val="00EC404E"/>
    <w:rsid w:val="00EC4903"/>
    <w:rsid w:val="00EC5299"/>
    <w:rsid w:val="00ED7108"/>
    <w:rsid w:val="00EE2B40"/>
    <w:rsid w:val="00EF198D"/>
    <w:rsid w:val="00F01A19"/>
    <w:rsid w:val="00F07996"/>
    <w:rsid w:val="00F14C63"/>
    <w:rsid w:val="00F165C2"/>
    <w:rsid w:val="00F27E7D"/>
    <w:rsid w:val="00F55599"/>
    <w:rsid w:val="00F706D5"/>
    <w:rsid w:val="00F74763"/>
    <w:rsid w:val="00F84E3C"/>
    <w:rsid w:val="00FA1A14"/>
    <w:rsid w:val="00FA3BF1"/>
    <w:rsid w:val="00FA5429"/>
    <w:rsid w:val="00FA56B9"/>
    <w:rsid w:val="00FB354D"/>
    <w:rsid w:val="00FB3EFD"/>
    <w:rsid w:val="00FC0010"/>
    <w:rsid w:val="00FC47D0"/>
    <w:rsid w:val="00FC5488"/>
    <w:rsid w:val="00FD0985"/>
    <w:rsid w:val="00FD3F4A"/>
    <w:rsid w:val="00FD41BC"/>
    <w:rsid w:val="00FD453C"/>
    <w:rsid w:val="00FE32C2"/>
    <w:rsid w:val="00FE5515"/>
    <w:rsid w:val="00FE55C6"/>
    <w:rsid w:val="00FE6E9A"/>
    <w:rsid w:val="078AFEFF"/>
    <w:rsid w:val="11C688CD"/>
    <w:rsid w:val="16FC4721"/>
    <w:rsid w:val="1D45D8DE"/>
    <w:rsid w:val="297011AB"/>
    <w:rsid w:val="29C74D18"/>
    <w:rsid w:val="2B32EB41"/>
    <w:rsid w:val="2BFF187B"/>
    <w:rsid w:val="2CC076A4"/>
    <w:rsid w:val="2E7F2B71"/>
    <w:rsid w:val="302772C8"/>
    <w:rsid w:val="396D0D18"/>
    <w:rsid w:val="3F9A7846"/>
    <w:rsid w:val="40AA7D8C"/>
    <w:rsid w:val="428B388A"/>
    <w:rsid w:val="4407B251"/>
    <w:rsid w:val="4D6FD837"/>
    <w:rsid w:val="4E8CD392"/>
    <w:rsid w:val="4FD6D9DB"/>
    <w:rsid w:val="51393FF1"/>
    <w:rsid w:val="5B5F92D9"/>
    <w:rsid w:val="5CB1A86A"/>
    <w:rsid w:val="5F29B9E8"/>
    <w:rsid w:val="60EB1E4C"/>
    <w:rsid w:val="62F16653"/>
    <w:rsid w:val="62FCA340"/>
    <w:rsid w:val="6A70B8D9"/>
    <w:rsid w:val="6C44D83A"/>
    <w:rsid w:val="6CA15A77"/>
    <w:rsid w:val="79DD3282"/>
    <w:rsid w:val="7F3C25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1D8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D08"/>
    <w:rPr>
      <w:rFonts w:ascii="Calibri Light" w:hAnsi="Calibri Light"/>
    </w:rPr>
  </w:style>
  <w:style w:type="paragraph" w:styleId="Nagwek1">
    <w:name w:val="heading 1"/>
    <w:basedOn w:val="Normalny"/>
    <w:next w:val="Normalny"/>
    <w:link w:val="Nagwek1Znak"/>
    <w:uiPriority w:val="9"/>
    <w:qFormat/>
    <w:rsid w:val="00433679"/>
    <w:pPr>
      <w:keepNext/>
      <w:keepLines/>
      <w:numPr>
        <w:numId w:val="1"/>
      </w:numPr>
      <w:spacing w:before="120" w:after="120"/>
      <w:ind w:left="1077"/>
      <w:contextualSpacing/>
      <w:outlineLvl w:val="0"/>
    </w:pPr>
    <w:rPr>
      <w:rFonts w:asciiTheme="minorHAnsi" w:eastAsiaTheme="majorEastAsia" w:hAnsiTheme="minorHAnsi" w:cstheme="minorHAnsi"/>
      <w:b/>
      <w:color w:val="000000" w:themeColor="text1"/>
    </w:rPr>
  </w:style>
  <w:style w:type="paragraph" w:styleId="Nagwek2">
    <w:name w:val="heading 2"/>
    <w:basedOn w:val="Normalny"/>
    <w:next w:val="Normalny"/>
    <w:link w:val="Nagwek2Znak"/>
    <w:uiPriority w:val="9"/>
    <w:unhideWhenUsed/>
    <w:qFormat/>
    <w:rsid w:val="00433679"/>
    <w:pPr>
      <w:keepNext/>
      <w:keepLines/>
      <w:numPr>
        <w:numId w:val="14"/>
      </w:numPr>
      <w:spacing w:before="120" w:after="120"/>
      <w:ind w:left="0" w:firstLine="142"/>
      <w:contextualSpacing/>
      <w:outlineLvl w:val="1"/>
    </w:pPr>
    <w:rPr>
      <w:rFonts w:asciiTheme="minorHAnsi" w:eastAsiaTheme="majorEastAsia" w:hAnsiTheme="minorHAnsi" w:cstheme="minorHAnsi"/>
      <w:b/>
      <w:color w:val="000000" w:themeColor="text1"/>
    </w:rPr>
  </w:style>
  <w:style w:type="paragraph" w:styleId="Nagwek3">
    <w:name w:val="heading 3"/>
    <w:basedOn w:val="Normalny"/>
    <w:next w:val="Normalny"/>
    <w:link w:val="Nagwek3Znak"/>
    <w:uiPriority w:val="9"/>
    <w:unhideWhenUsed/>
    <w:qFormat/>
    <w:rsid w:val="00511D08"/>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33679"/>
    <w:rPr>
      <w:rFonts w:eastAsiaTheme="majorEastAsia" w:cstheme="minorHAnsi"/>
      <w:b/>
      <w:color w:val="000000" w:themeColor="text1"/>
    </w:rPr>
  </w:style>
  <w:style w:type="character" w:customStyle="1" w:styleId="Nagwek2Znak">
    <w:name w:val="Nagłówek 2 Znak"/>
    <w:basedOn w:val="Domylnaczcionkaakapitu"/>
    <w:link w:val="Nagwek2"/>
    <w:uiPriority w:val="9"/>
    <w:rsid w:val="00433679"/>
    <w:rPr>
      <w:rFonts w:eastAsiaTheme="majorEastAsia" w:cstheme="minorHAnsi"/>
      <w:b/>
      <w:color w:val="000000" w:themeColor="text1"/>
    </w:rPr>
  </w:style>
  <w:style w:type="character" w:customStyle="1" w:styleId="Nagwek3Znak">
    <w:name w:val="Nagłówek 3 Znak"/>
    <w:basedOn w:val="Domylnaczcionkaakapitu"/>
    <w:link w:val="Nagwek3"/>
    <w:uiPriority w:val="9"/>
    <w:rsid w:val="00511D08"/>
    <w:rPr>
      <w:rFonts w:ascii="Calibri Light" w:eastAsiaTheme="majorEastAsia" w:hAnsi="Calibri Light" w:cstheme="majorBidi"/>
      <w:color w:val="000000" w:themeColor="text1"/>
      <w:szCs w:val="24"/>
    </w:rPr>
  </w:style>
  <w:style w:type="paragraph" w:styleId="Akapitzlist">
    <w:name w:val="List Paragraph"/>
    <w:aliases w:val="lp1,Preambuła,Tytuły"/>
    <w:basedOn w:val="Normalny"/>
    <w:link w:val="AkapitzlistZnak"/>
    <w:uiPriority w:val="34"/>
    <w:qFormat/>
    <w:rsid w:val="00511D08"/>
    <w:pPr>
      <w:ind w:left="720"/>
      <w:contextualSpacing/>
    </w:pPr>
  </w:style>
  <w:style w:type="paragraph" w:styleId="Tytu">
    <w:name w:val="Title"/>
    <w:basedOn w:val="Normalny"/>
    <w:next w:val="Normalny"/>
    <w:link w:val="TytuZnak"/>
    <w:uiPriority w:val="10"/>
    <w:qFormat/>
    <w:rsid w:val="00511D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D08"/>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511D08"/>
    <w:pPr>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511D08"/>
    <w:pPr>
      <w:spacing w:after="100"/>
    </w:pPr>
  </w:style>
  <w:style w:type="paragraph" w:styleId="Spistreci2">
    <w:name w:val="toc 2"/>
    <w:basedOn w:val="Normalny"/>
    <w:next w:val="Normalny"/>
    <w:autoRedefine/>
    <w:uiPriority w:val="39"/>
    <w:unhideWhenUsed/>
    <w:rsid w:val="00511D08"/>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511D08"/>
    <w:rPr>
      <w:color w:val="0563C1" w:themeColor="hyperlink"/>
      <w:u w:val="single"/>
    </w:rPr>
  </w:style>
  <w:style w:type="paragraph" w:customStyle="1" w:styleId="Punkt">
    <w:name w:val="Punkt"/>
    <w:basedOn w:val="Normalny"/>
    <w:rsid w:val="00511D08"/>
    <w:pPr>
      <w:tabs>
        <w:tab w:val="num" w:pos="709"/>
      </w:tabs>
      <w:spacing w:after="200" w:line="276" w:lineRule="auto"/>
      <w:ind w:left="709" w:hanging="709"/>
    </w:pPr>
  </w:style>
  <w:style w:type="paragraph" w:customStyle="1" w:styleId="Punkt2">
    <w:name w:val="Punkt_2"/>
    <w:basedOn w:val="Normalny"/>
    <w:rsid w:val="00511D08"/>
    <w:pPr>
      <w:tabs>
        <w:tab w:val="num" w:pos="1134"/>
      </w:tabs>
      <w:spacing w:after="200" w:line="276" w:lineRule="auto"/>
      <w:ind w:left="1134" w:hanging="567"/>
    </w:pPr>
  </w:style>
  <w:style w:type="paragraph" w:styleId="Tekstprzypisukocowego">
    <w:name w:val="endnote text"/>
    <w:basedOn w:val="Normalny"/>
    <w:link w:val="TekstprzypisukocowegoZnak"/>
    <w:uiPriority w:val="99"/>
    <w:semiHidden/>
    <w:unhideWhenUsed/>
    <w:rsid w:val="00511D0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D08"/>
    <w:rPr>
      <w:rFonts w:ascii="Calibri Light" w:hAnsi="Calibri Light"/>
      <w:sz w:val="20"/>
      <w:szCs w:val="20"/>
    </w:rPr>
  </w:style>
  <w:style w:type="character" w:styleId="Odwoanieprzypisukocowego">
    <w:name w:val="endnote reference"/>
    <w:basedOn w:val="Domylnaczcionkaakapitu"/>
    <w:uiPriority w:val="99"/>
    <w:semiHidden/>
    <w:unhideWhenUsed/>
    <w:rsid w:val="00511D08"/>
    <w:rPr>
      <w:vertAlign w:val="superscript"/>
    </w:rPr>
  </w:style>
  <w:style w:type="paragraph" w:styleId="Nagwek">
    <w:name w:val="header"/>
    <w:basedOn w:val="Normalny"/>
    <w:link w:val="NagwekZnak"/>
    <w:uiPriority w:val="99"/>
    <w:unhideWhenUsed/>
    <w:rsid w:val="00511D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D08"/>
    <w:rPr>
      <w:rFonts w:ascii="Calibri Light" w:hAnsi="Calibri Light"/>
    </w:rPr>
  </w:style>
  <w:style w:type="paragraph" w:styleId="Stopka">
    <w:name w:val="footer"/>
    <w:basedOn w:val="Normalny"/>
    <w:link w:val="StopkaZnak"/>
    <w:uiPriority w:val="99"/>
    <w:unhideWhenUsed/>
    <w:rsid w:val="00511D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D08"/>
    <w:rPr>
      <w:rFonts w:ascii="Calibri Light" w:hAnsi="Calibri Light"/>
    </w:rPr>
  </w:style>
  <w:style w:type="character" w:styleId="Odwoaniedokomentarza">
    <w:name w:val="annotation reference"/>
    <w:uiPriority w:val="99"/>
    <w:unhideWhenUsed/>
    <w:rsid w:val="00511D08"/>
    <w:rPr>
      <w:sz w:val="16"/>
    </w:rPr>
  </w:style>
  <w:style w:type="paragraph" w:styleId="Tekstkomentarza">
    <w:name w:val="annotation text"/>
    <w:basedOn w:val="Normalny"/>
    <w:link w:val="TekstkomentarzaZnak"/>
    <w:uiPriority w:val="99"/>
    <w:unhideWhenUsed/>
    <w:rsid w:val="00511D08"/>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511D08"/>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511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D0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11D08"/>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511D08"/>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511D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1D08"/>
    <w:rPr>
      <w:rFonts w:ascii="Calibri Light" w:hAnsi="Calibri Light"/>
      <w:sz w:val="20"/>
      <w:szCs w:val="20"/>
    </w:rPr>
  </w:style>
  <w:style w:type="character" w:styleId="Odwoanieprzypisudolnego">
    <w:name w:val="footnote reference"/>
    <w:basedOn w:val="Domylnaczcionkaakapitu"/>
    <w:uiPriority w:val="99"/>
    <w:semiHidden/>
    <w:unhideWhenUsed/>
    <w:rsid w:val="00511D08"/>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511D08"/>
    <w:rPr>
      <w:rFonts w:ascii="Calibri Light" w:hAnsi="Calibri Light"/>
    </w:rPr>
  </w:style>
  <w:style w:type="paragraph" w:customStyle="1" w:styleId="NCBRpodstawowy">
    <w:name w:val="NCBR_podstawowy"/>
    <w:basedOn w:val="Normalny"/>
    <w:autoRedefine/>
    <w:qFormat/>
    <w:rsid w:val="00511D08"/>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511D08"/>
    <w:rPr>
      <w:color w:val="808080"/>
    </w:rPr>
  </w:style>
  <w:style w:type="table" w:customStyle="1" w:styleId="GridTable21">
    <w:name w:val="Grid Table 21"/>
    <w:basedOn w:val="Standardowy"/>
    <w:uiPriority w:val="47"/>
    <w:rsid w:val="00511D0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511D08"/>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511D08"/>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511D08"/>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511D08"/>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511D08"/>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511D08"/>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511D08"/>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511D08"/>
  </w:style>
  <w:style w:type="paragraph" w:styleId="Tekstpodstawowy">
    <w:name w:val="Body Text"/>
    <w:basedOn w:val="Normalny"/>
    <w:link w:val="TekstpodstawowyZnak"/>
    <w:uiPriority w:val="99"/>
    <w:unhideWhenUsed/>
    <w:rsid w:val="00511D08"/>
    <w:pPr>
      <w:spacing w:after="120"/>
    </w:pPr>
  </w:style>
  <w:style w:type="character" w:customStyle="1" w:styleId="TekstpodstawowyZnak">
    <w:name w:val="Tekst podstawowy Znak"/>
    <w:basedOn w:val="Domylnaczcionkaakapitu"/>
    <w:link w:val="Tekstpodstawowy"/>
    <w:uiPriority w:val="99"/>
    <w:rsid w:val="00511D08"/>
    <w:rPr>
      <w:rFonts w:ascii="Calibri Light" w:hAnsi="Calibri Light"/>
    </w:rPr>
  </w:style>
  <w:style w:type="paragraph" w:styleId="Poprawka">
    <w:name w:val="Revision"/>
    <w:hidden/>
    <w:uiPriority w:val="99"/>
    <w:semiHidden/>
    <w:rsid w:val="00511D08"/>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11D08"/>
    <w:rPr>
      <w:color w:val="954F72" w:themeColor="followedHyperlink"/>
      <w:u w:val="single"/>
    </w:rPr>
  </w:style>
  <w:style w:type="paragraph" w:customStyle="1" w:styleId="Default">
    <w:name w:val="Default"/>
    <w:rsid w:val="00511D08"/>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511D0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511D08"/>
  </w:style>
  <w:style w:type="character" w:customStyle="1" w:styleId="articletitle">
    <w:name w:val="articletitle"/>
    <w:basedOn w:val="Domylnaczcionkaakapitu"/>
    <w:rsid w:val="00511D08"/>
  </w:style>
  <w:style w:type="character" w:styleId="Uwydatnienie">
    <w:name w:val="Emphasis"/>
    <w:basedOn w:val="Domylnaczcionkaakapitu"/>
    <w:uiPriority w:val="20"/>
    <w:qFormat/>
    <w:rsid w:val="00511D08"/>
    <w:rPr>
      <w:i/>
      <w:iCs/>
    </w:rPr>
  </w:style>
  <w:style w:type="character" w:customStyle="1" w:styleId="Nierozpoznanawzmianka1">
    <w:name w:val="Nierozpoznana wzmianka1"/>
    <w:basedOn w:val="Domylnaczcionkaakapitu"/>
    <w:uiPriority w:val="99"/>
    <w:semiHidden/>
    <w:unhideWhenUsed/>
    <w:rsid w:val="00511D08"/>
    <w:rPr>
      <w:color w:val="605E5C"/>
      <w:shd w:val="clear" w:color="auto" w:fill="E1DFDD"/>
    </w:rPr>
  </w:style>
  <w:style w:type="character" w:customStyle="1" w:styleId="Wzmianka1">
    <w:name w:val="Wzmianka1"/>
    <w:basedOn w:val="Domylnaczcionkaakapitu"/>
    <w:uiPriority w:val="99"/>
    <w:unhideWhenUsed/>
    <w:rsid w:val="00511D08"/>
    <w:rPr>
      <w:color w:val="2B579A"/>
      <w:shd w:val="clear" w:color="auto" w:fill="E6E6E6"/>
    </w:rPr>
  </w:style>
  <w:style w:type="character" w:customStyle="1" w:styleId="normaltextrun">
    <w:name w:val="normaltextrun"/>
    <w:basedOn w:val="Domylnaczcionkaakapitu"/>
    <w:rsid w:val="00511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78A9A-1168-4FE5-9219-0EBCCC13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38693</Words>
  <Characters>232164</Characters>
  <Application>Microsoft Office Word</Application>
  <DocSecurity>0</DocSecurity>
  <Lines>1934</Lines>
  <Paragraphs>540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2021-06-01T12:33:00Z</dcterms:created>
  <dcterms:modified xsi:type="dcterms:W3CDTF">2021-06-01T12:33:00Z</dcterms:modified>
</cp:coreProperties>
</file>